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34F" w:rsidRPr="00A20236" w:rsidRDefault="00E2034F" w:rsidP="001F194D">
      <w:pPr>
        <w:spacing w:after="0" w:line="240" w:lineRule="auto"/>
        <w:jc w:val="both"/>
        <w:rPr>
          <w:rFonts w:ascii="Times New Roman" w:hAnsi="Times New Roman"/>
          <w:b/>
          <w:sz w:val="24"/>
          <w:szCs w:val="24"/>
        </w:rPr>
      </w:pPr>
    </w:p>
    <w:p w:rsidR="00E2034F" w:rsidRPr="00A20236" w:rsidRDefault="00E2034F" w:rsidP="001F194D">
      <w:pPr>
        <w:spacing w:after="0" w:line="240" w:lineRule="auto"/>
        <w:jc w:val="both"/>
        <w:rPr>
          <w:rFonts w:ascii="Times New Roman" w:hAnsi="Times New Roman"/>
          <w:b/>
          <w:sz w:val="24"/>
          <w:szCs w:val="24"/>
        </w:rPr>
      </w:pPr>
    </w:p>
    <w:p w:rsidR="00E2034F" w:rsidRPr="00A20236" w:rsidRDefault="00E2034F" w:rsidP="001F194D">
      <w:pPr>
        <w:spacing w:after="0" w:line="240" w:lineRule="auto"/>
        <w:jc w:val="both"/>
        <w:rPr>
          <w:rFonts w:ascii="Times New Roman" w:hAnsi="Times New Roman"/>
          <w:b/>
          <w:sz w:val="24"/>
          <w:szCs w:val="24"/>
        </w:rPr>
      </w:pPr>
    </w:p>
    <w:p w:rsidR="00E2034F" w:rsidRPr="00A20236" w:rsidRDefault="00E2034F" w:rsidP="001F194D">
      <w:pPr>
        <w:spacing w:after="0" w:line="240" w:lineRule="auto"/>
        <w:jc w:val="both"/>
        <w:rPr>
          <w:rFonts w:ascii="Times New Roman" w:hAnsi="Times New Roman"/>
          <w:b/>
          <w:sz w:val="24"/>
          <w:szCs w:val="24"/>
        </w:rPr>
      </w:pPr>
    </w:p>
    <w:p w:rsidR="0005455F" w:rsidRPr="00A20236" w:rsidRDefault="0005455F" w:rsidP="001F194D">
      <w:pPr>
        <w:spacing w:after="0" w:line="240" w:lineRule="auto"/>
        <w:jc w:val="center"/>
        <w:rPr>
          <w:rFonts w:ascii="Times New Roman" w:hAnsi="Times New Roman"/>
          <w:b/>
          <w:sz w:val="24"/>
          <w:szCs w:val="24"/>
        </w:rPr>
      </w:pPr>
    </w:p>
    <w:p w:rsidR="0005455F" w:rsidRPr="00A20236" w:rsidRDefault="0005455F" w:rsidP="001F194D">
      <w:pPr>
        <w:spacing w:after="0" w:line="240" w:lineRule="auto"/>
        <w:jc w:val="center"/>
        <w:rPr>
          <w:rFonts w:ascii="Times New Roman" w:hAnsi="Times New Roman"/>
          <w:b/>
          <w:sz w:val="24"/>
          <w:szCs w:val="24"/>
        </w:rPr>
      </w:pPr>
    </w:p>
    <w:p w:rsidR="0005455F" w:rsidRPr="00A20236" w:rsidRDefault="0005455F" w:rsidP="001F194D">
      <w:pPr>
        <w:spacing w:after="0" w:line="240" w:lineRule="auto"/>
        <w:jc w:val="center"/>
        <w:rPr>
          <w:rFonts w:ascii="Times New Roman" w:hAnsi="Times New Roman"/>
          <w:b/>
          <w:sz w:val="24"/>
          <w:szCs w:val="24"/>
        </w:rPr>
      </w:pPr>
    </w:p>
    <w:p w:rsidR="0005455F" w:rsidRPr="00A20236" w:rsidRDefault="0005455F" w:rsidP="001F194D">
      <w:pPr>
        <w:spacing w:after="0" w:line="240" w:lineRule="auto"/>
        <w:jc w:val="center"/>
        <w:rPr>
          <w:rFonts w:ascii="Times New Roman" w:hAnsi="Times New Roman"/>
          <w:b/>
          <w:sz w:val="24"/>
          <w:szCs w:val="24"/>
        </w:rPr>
      </w:pPr>
    </w:p>
    <w:p w:rsidR="00E2034F" w:rsidRPr="00FF75FC" w:rsidRDefault="00A44004" w:rsidP="001F194D">
      <w:pPr>
        <w:spacing w:after="0" w:line="240" w:lineRule="auto"/>
        <w:jc w:val="center"/>
        <w:rPr>
          <w:rFonts w:ascii="Times New Roman" w:hAnsi="Times New Roman"/>
          <w:b/>
          <w:sz w:val="48"/>
          <w:szCs w:val="48"/>
        </w:rPr>
      </w:pPr>
      <w:r w:rsidRPr="00FF75FC">
        <w:rPr>
          <w:rFonts w:ascii="Times New Roman" w:hAnsi="Times New Roman"/>
          <w:b/>
          <w:sz w:val="48"/>
          <w:szCs w:val="48"/>
        </w:rPr>
        <w:t xml:space="preserve">MERILA </w:t>
      </w:r>
      <w:r w:rsidR="00E2034F" w:rsidRPr="00FF75FC">
        <w:rPr>
          <w:rFonts w:ascii="Times New Roman" w:hAnsi="Times New Roman"/>
          <w:b/>
          <w:sz w:val="48"/>
          <w:szCs w:val="48"/>
        </w:rPr>
        <w:t>ZA IZBOR OPERACIJ</w:t>
      </w:r>
    </w:p>
    <w:p w:rsidR="00E2034F" w:rsidRPr="00FF75FC" w:rsidRDefault="00E2034F" w:rsidP="001F194D">
      <w:pPr>
        <w:spacing w:after="0" w:line="240" w:lineRule="auto"/>
        <w:jc w:val="center"/>
        <w:rPr>
          <w:rFonts w:ascii="Times New Roman" w:hAnsi="Times New Roman"/>
          <w:sz w:val="24"/>
          <w:szCs w:val="24"/>
        </w:rPr>
      </w:pPr>
      <w:r w:rsidRPr="00FF75FC">
        <w:rPr>
          <w:rFonts w:ascii="Times New Roman" w:hAnsi="Times New Roman"/>
          <w:sz w:val="24"/>
          <w:szCs w:val="24"/>
        </w:rPr>
        <w:t>V OKVIRU</w:t>
      </w:r>
    </w:p>
    <w:p w:rsidR="00E2034F" w:rsidRPr="00FF75FC" w:rsidRDefault="00E2034F" w:rsidP="001F194D">
      <w:pPr>
        <w:spacing w:after="0" w:line="240" w:lineRule="auto"/>
        <w:jc w:val="center"/>
        <w:rPr>
          <w:rFonts w:ascii="Times New Roman" w:hAnsi="Times New Roman"/>
          <w:sz w:val="24"/>
          <w:szCs w:val="24"/>
        </w:rPr>
      </w:pPr>
      <w:r w:rsidRPr="00FF75FC">
        <w:rPr>
          <w:rFonts w:ascii="Times New Roman" w:hAnsi="Times New Roman"/>
          <w:sz w:val="24"/>
          <w:szCs w:val="24"/>
        </w:rPr>
        <w:t>OPERATIVNEGA PROGRAMA ZA IZVAJANJE EVROPSKE KOHEZIJSKE POLITIKE ZA OBDOBJE 2014-2020</w:t>
      </w:r>
    </w:p>
    <w:p w:rsidR="00782771" w:rsidRPr="00FF75FC" w:rsidRDefault="00782771" w:rsidP="001F194D">
      <w:pPr>
        <w:spacing w:after="0" w:line="240" w:lineRule="auto"/>
        <w:jc w:val="center"/>
        <w:rPr>
          <w:rFonts w:ascii="Times New Roman" w:hAnsi="Times New Roman"/>
          <w:sz w:val="24"/>
          <w:szCs w:val="24"/>
        </w:rPr>
      </w:pPr>
    </w:p>
    <w:p w:rsidR="00CF4013" w:rsidRPr="00FF75FC" w:rsidRDefault="007B2337" w:rsidP="001F194D">
      <w:pPr>
        <w:spacing w:after="0" w:line="240" w:lineRule="auto"/>
        <w:jc w:val="center"/>
        <w:rPr>
          <w:rFonts w:ascii="Times New Roman" w:hAnsi="Times New Roman"/>
          <w:sz w:val="24"/>
          <w:szCs w:val="24"/>
        </w:rPr>
      </w:pPr>
      <w:ins w:id="2" w:author="Avtor">
        <w:r>
          <w:rPr>
            <w:rFonts w:ascii="Times New Roman" w:hAnsi="Times New Roman"/>
            <w:sz w:val="24"/>
            <w:szCs w:val="24"/>
          </w:rPr>
          <w:t>November</w:t>
        </w:r>
        <w:r w:rsidR="00754794">
          <w:rPr>
            <w:rFonts w:ascii="Times New Roman" w:hAnsi="Times New Roman"/>
            <w:sz w:val="24"/>
            <w:szCs w:val="24"/>
          </w:rPr>
          <w:t xml:space="preserve"> </w:t>
        </w:r>
      </w:ins>
      <w:del w:id="3" w:author="Avtor">
        <w:r w:rsidR="004C77AF" w:rsidDel="00754794">
          <w:rPr>
            <w:rFonts w:ascii="Times New Roman" w:hAnsi="Times New Roman"/>
            <w:sz w:val="24"/>
            <w:szCs w:val="24"/>
          </w:rPr>
          <w:delText>maj</w:delText>
        </w:r>
        <w:r w:rsidR="006A2971" w:rsidDel="00754794">
          <w:rPr>
            <w:rFonts w:ascii="Times New Roman" w:hAnsi="Times New Roman"/>
            <w:sz w:val="24"/>
            <w:szCs w:val="24"/>
          </w:rPr>
          <w:delText xml:space="preserve"> </w:delText>
        </w:r>
      </w:del>
      <w:r w:rsidR="006A2971">
        <w:rPr>
          <w:rFonts w:ascii="Times New Roman" w:hAnsi="Times New Roman"/>
          <w:sz w:val="24"/>
          <w:szCs w:val="24"/>
        </w:rPr>
        <w:t>20</w:t>
      </w:r>
      <w:ins w:id="4" w:author="Avtor">
        <w:r w:rsidR="00754794">
          <w:rPr>
            <w:rFonts w:ascii="Times New Roman" w:hAnsi="Times New Roman"/>
            <w:sz w:val="24"/>
            <w:szCs w:val="24"/>
          </w:rPr>
          <w:t>20</w:t>
        </w:r>
      </w:ins>
      <w:del w:id="5" w:author="Avtor">
        <w:r w:rsidR="006A2971" w:rsidDel="00754794">
          <w:rPr>
            <w:rFonts w:ascii="Times New Roman" w:hAnsi="Times New Roman"/>
            <w:sz w:val="24"/>
            <w:szCs w:val="24"/>
          </w:rPr>
          <w:delText>18</w:delText>
        </w:r>
      </w:del>
      <w:r w:rsidR="00CF4013" w:rsidRPr="00FF75FC">
        <w:rPr>
          <w:rFonts w:ascii="Times New Roman" w:hAnsi="Times New Roman"/>
          <w:sz w:val="24"/>
          <w:szCs w:val="24"/>
        </w:rPr>
        <w:t xml:space="preserve"> </w:t>
      </w:r>
    </w:p>
    <w:p w:rsidR="00782771" w:rsidRPr="00FF75FC" w:rsidRDefault="00782771" w:rsidP="001F194D">
      <w:pPr>
        <w:pStyle w:val="Naslov1"/>
        <w:spacing w:before="0" w:after="0" w:line="240" w:lineRule="auto"/>
      </w:pPr>
      <w:r w:rsidRPr="00063A1F">
        <w:rPr>
          <w:sz w:val="24"/>
          <w:szCs w:val="24"/>
        </w:rPr>
        <w:br w:type="page"/>
      </w:r>
      <w:bookmarkStart w:id="6" w:name="_Toc57026909"/>
      <w:r w:rsidR="009B2A4D" w:rsidRPr="00FF75FC">
        <w:lastRenderedPageBreak/>
        <w:t>KAZALO</w:t>
      </w:r>
      <w:bookmarkEnd w:id="6"/>
    </w:p>
    <w:p w:rsidR="00B135D2" w:rsidRDefault="00B135D2" w:rsidP="001F194D">
      <w:pPr>
        <w:spacing w:after="0" w:line="240" w:lineRule="auto"/>
        <w:rPr>
          <w:ins w:id="7" w:author="Avtor"/>
          <w:lang w:eastAsia="sl-SI"/>
        </w:rPr>
      </w:pPr>
    </w:p>
    <w:p w:rsidR="00585272" w:rsidRDefault="00585272" w:rsidP="001F194D">
      <w:pPr>
        <w:spacing w:after="0" w:line="240" w:lineRule="auto"/>
        <w:rPr>
          <w:ins w:id="8" w:author="Avtor"/>
          <w:lang w:eastAsia="sl-SI"/>
        </w:rPr>
      </w:pPr>
    </w:p>
    <w:p w:rsidR="00585272" w:rsidRDefault="00585272" w:rsidP="001F194D">
      <w:pPr>
        <w:spacing w:after="0" w:line="240" w:lineRule="auto"/>
        <w:rPr>
          <w:ins w:id="9" w:author="Avtor"/>
          <w:lang w:eastAsia="sl-SI"/>
        </w:rPr>
      </w:pPr>
    </w:p>
    <w:p w:rsidR="00585272" w:rsidRPr="00FF75FC" w:rsidRDefault="00585272" w:rsidP="001F194D">
      <w:pPr>
        <w:spacing w:after="0" w:line="240" w:lineRule="auto"/>
        <w:rPr>
          <w:lang w:eastAsia="sl-SI"/>
        </w:rPr>
      </w:pPr>
    </w:p>
    <w:p w:rsidR="006F38ED" w:rsidRDefault="009B2A4D">
      <w:pPr>
        <w:pStyle w:val="Kazalovsebine1"/>
        <w:rPr>
          <w:ins w:id="10" w:author="Avtor"/>
          <w:rFonts w:asciiTheme="minorHAnsi" w:eastAsiaTheme="minorEastAsia" w:hAnsiTheme="minorHAnsi" w:cstheme="minorBidi"/>
          <w:noProof/>
          <w:lang w:eastAsia="sl-SI"/>
        </w:rPr>
      </w:pPr>
      <w:r w:rsidRPr="00A77794">
        <w:rPr>
          <w:rFonts w:ascii="Times New Roman" w:hAnsi="Times New Roman"/>
          <w:sz w:val="24"/>
          <w:szCs w:val="24"/>
        </w:rPr>
        <w:fldChar w:fldCharType="begin"/>
      </w:r>
      <w:r w:rsidRPr="00A77794">
        <w:rPr>
          <w:rFonts w:ascii="Times New Roman" w:hAnsi="Times New Roman"/>
          <w:sz w:val="24"/>
          <w:szCs w:val="24"/>
        </w:rPr>
        <w:instrText xml:space="preserve"> TOC \o "1-2" \h \z \u </w:instrText>
      </w:r>
      <w:r w:rsidRPr="00A77794">
        <w:rPr>
          <w:rFonts w:ascii="Times New Roman" w:hAnsi="Times New Roman"/>
          <w:sz w:val="24"/>
          <w:szCs w:val="24"/>
        </w:rPr>
        <w:fldChar w:fldCharType="separate"/>
      </w:r>
      <w:ins w:id="11" w:author="Avtor">
        <w:r w:rsidR="006F38ED" w:rsidRPr="00BD3FE6">
          <w:rPr>
            <w:rStyle w:val="Hiperpovezava"/>
            <w:noProof/>
          </w:rPr>
          <w:fldChar w:fldCharType="begin"/>
        </w:r>
        <w:r w:rsidR="006F38ED" w:rsidRPr="00BD3FE6">
          <w:rPr>
            <w:rStyle w:val="Hiperpovezava"/>
            <w:noProof/>
          </w:rPr>
          <w:instrText xml:space="preserve"> </w:instrText>
        </w:r>
        <w:r w:rsidR="006F38ED">
          <w:rPr>
            <w:noProof/>
          </w:rPr>
          <w:instrText>HYPERLINK \l "_Toc57026909"</w:instrText>
        </w:r>
        <w:r w:rsidR="006F38ED" w:rsidRPr="00BD3FE6">
          <w:rPr>
            <w:rStyle w:val="Hiperpovezava"/>
            <w:noProof/>
          </w:rPr>
          <w:instrText xml:space="preserve"> </w:instrText>
        </w:r>
        <w:r w:rsidR="006F38ED" w:rsidRPr="00BD3FE6">
          <w:rPr>
            <w:rStyle w:val="Hiperpovezava"/>
            <w:noProof/>
          </w:rPr>
          <w:fldChar w:fldCharType="separate"/>
        </w:r>
        <w:r w:rsidR="006F38ED" w:rsidRPr="00BD3FE6">
          <w:rPr>
            <w:rStyle w:val="Hiperpovezava"/>
            <w:noProof/>
          </w:rPr>
          <w:t>KAZALO</w:t>
        </w:r>
        <w:r w:rsidR="006F38ED">
          <w:rPr>
            <w:noProof/>
            <w:webHidden/>
          </w:rPr>
          <w:tab/>
        </w:r>
        <w:r w:rsidR="006F38ED">
          <w:rPr>
            <w:noProof/>
            <w:webHidden/>
          </w:rPr>
          <w:fldChar w:fldCharType="begin"/>
        </w:r>
        <w:r w:rsidR="006F38ED">
          <w:rPr>
            <w:noProof/>
            <w:webHidden/>
          </w:rPr>
          <w:instrText xml:space="preserve"> PAGEREF _Toc57026909 \h </w:instrText>
        </w:r>
      </w:ins>
      <w:r w:rsidR="006F38ED">
        <w:rPr>
          <w:noProof/>
          <w:webHidden/>
        </w:rPr>
      </w:r>
      <w:r w:rsidR="006F38ED">
        <w:rPr>
          <w:noProof/>
          <w:webHidden/>
        </w:rPr>
        <w:fldChar w:fldCharType="separate"/>
      </w:r>
      <w:ins w:id="12" w:author="Avtor">
        <w:r w:rsidR="006F38ED">
          <w:rPr>
            <w:noProof/>
            <w:webHidden/>
          </w:rPr>
          <w:t>2</w:t>
        </w:r>
        <w:r w:rsidR="006F38ED">
          <w:rPr>
            <w:noProof/>
            <w:webHidden/>
          </w:rPr>
          <w:fldChar w:fldCharType="end"/>
        </w:r>
        <w:r w:rsidR="006F38ED" w:rsidRPr="00BD3FE6">
          <w:rPr>
            <w:rStyle w:val="Hiperpovezava"/>
            <w:noProof/>
          </w:rPr>
          <w:fldChar w:fldCharType="end"/>
        </w:r>
      </w:ins>
    </w:p>
    <w:p w:rsidR="006F38ED" w:rsidRDefault="006F38ED">
      <w:pPr>
        <w:pStyle w:val="Kazalovsebine1"/>
        <w:rPr>
          <w:ins w:id="13" w:author="Avtor"/>
          <w:rFonts w:asciiTheme="minorHAnsi" w:eastAsiaTheme="minorEastAsia" w:hAnsiTheme="minorHAnsi" w:cstheme="minorBidi"/>
          <w:noProof/>
          <w:lang w:eastAsia="sl-SI"/>
        </w:rPr>
      </w:pPr>
      <w:ins w:id="14" w:author="Avtor">
        <w:r w:rsidRPr="00BD3FE6">
          <w:rPr>
            <w:rStyle w:val="Hiperpovezava"/>
            <w:noProof/>
          </w:rPr>
          <w:fldChar w:fldCharType="begin"/>
        </w:r>
        <w:r w:rsidRPr="00BD3FE6">
          <w:rPr>
            <w:rStyle w:val="Hiperpovezava"/>
            <w:noProof/>
          </w:rPr>
          <w:instrText xml:space="preserve"> </w:instrText>
        </w:r>
        <w:r>
          <w:rPr>
            <w:noProof/>
          </w:rPr>
          <w:instrText>HYPERLINK \l "_Toc57026910"</w:instrText>
        </w:r>
        <w:r w:rsidRPr="00BD3FE6">
          <w:rPr>
            <w:rStyle w:val="Hiperpovezava"/>
            <w:noProof/>
          </w:rPr>
          <w:instrText xml:space="preserve"> </w:instrText>
        </w:r>
        <w:r w:rsidRPr="00BD3FE6">
          <w:rPr>
            <w:rStyle w:val="Hiperpovezava"/>
            <w:noProof/>
          </w:rPr>
          <w:fldChar w:fldCharType="separate"/>
        </w:r>
        <w:r w:rsidRPr="00BD3FE6">
          <w:rPr>
            <w:rStyle w:val="Hiperpovezava"/>
            <w:noProof/>
          </w:rPr>
          <w:t>UVOD</w:t>
        </w:r>
        <w:r>
          <w:rPr>
            <w:noProof/>
            <w:webHidden/>
          </w:rPr>
          <w:tab/>
        </w:r>
        <w:r>
          <w:rPr>
            <w:noProof/>
            <w:webHidden/>
          </w:rPr>
          <w:fldChar w:fldCharType="begin"/>
        </w:r>
        <w:r>
          <w:rPr>
            <w:noProof/>
            <w:webHidden/>
          </w:rPr>
          <w:instrText xml:space="preserve"> PAGEREF _Toc57026910 \h </w:instrText>
        </w:r>
      </w:ins>
      <w:r>
        <w:rPr>
          <w:noProof/>
          <w:webHidden/>
        </w:rPr>
      </w:r>
      <w:r>
        <w:rPr>
          <w:noProof/>
          <w:webHidden/>
        </w:rPr>
        <w:fldChar w:fldCharType="separate"/>
      </w:r>
      <w:ins w:id="15" w:author="Avtor">
        <w:r>
          <w:rPr>
            <w:noProof/>
            <w:webHidden/>
          </w:rPr>
          <w:t>5</w:t>
        </w:r>
        <w:r>
          <w:rPr>
            <w:noProof/>
            <w:webHidden/>
          </w:rPr>
          <w:fldChar w:fldCharType="end"/>
        </w:r>
        <w:r w:rsidRPr="00BD3FE6">
          <w:rPr>
            <w:rStyle w:val="Hiperpovezava"/>
            <w:noProof/>
          </w:rPr>
          <w:fldChar w:fldCharType="end"/>
        </w:r>
      </w:ins>
    </w:p>
    <w:p w:rsidR="006F38ED" w:rsidRDefault="006F38ED">
      <w:pPr>
        <w:pStyle w:val="Kazalovsebine1"/>
        <w:rPr>
          <w:ins w:id="16" w:author="Avtor"/>
          <w:rFonts w:asciiTheme="minorHAnsi" w:eastAsiaTheme="minorEastAsia" w:hAnsiTheme="minorHAnsi" w:cstheme="minorBidi"/>
          <w:noProof/>
          <w:lang w:eastAsia="sl-SI"/>
        </w:rPr>
      </w:pPr>
      <w:ins w:id="17" w:author="Avtor">
        <w:r w:rsidRPr="00BD3FE6">
          <w:rPr>
            <w:rStyle w:val="Hiperpovezava"/>
            <w:noProof/>
          </w:rPr>
          <w:fldChar w:fldCharType="begin"/>
        </w:r>
        <w:r w:rsidRPr="00BD3FE6">
          <w:rPr>
            <w:rStyle w:val="Hiperpovezava"/>
            <w:noProof/>
          </w:rPr>
          <w:instrText xml:space="preserve"> </w:instrText>
        </w:r>
        <w:r>
          <w:rPr>
            <w:noProof/>
          </w:rPr>
          <w:instrText>HYPERLINK \l "_Toc57026911"</w:instrText>
        </w:r>
        <w:r w:rsidRPr="00BD3FE6">
          <w:rPr>
            <w:rStyle w:val="Hiperpovezava"/>
            <w:noProof/>
          </w:rPr>
          <w:instrText xml:space="preserve"> </w:instrText>
        </w:r>
        <w:r w:rsidRPr="00BD3FE6">
          <w:rPr>
            <w:rStyle w:val="Hiperpovezava"/>
            <w:noProof/>
          </w:rPr>
          <w:fldChar w:fldCharType="separate"/>
        </w:r>
        <w:r w:rsidRPr="00BD3FE6">
          <w:rPr>
            <w:rStyle w:val="Hiperpovezava"/>
            <w:noProof/>
          </w:rPr>
          <w:t>METODOLOŠKE USMERITVE</w:t>
        </w:r>
        <w:r>
          <w:rPr>
            <w:noProof/>
            <w:webHidden/>
          </w:rPr>
          <w:tab/>
        </w:r>
        <w:r>
          <w:rPr>
            <w:noProof/>
            <w:webHidden/>
          </w:rPr>
          <w:fldChar w:fldCharType="begin"/>
        </w:r>
        <w:r>
          <w:rPr>
            <w:noProof/>
            <w:webHidden/>
          </w:rPr>
          <w:instrText xml:space="preserve"> PAGEREF _Toc57026911 \h </w:instrText>
        </w:r>
      </w:ins>
      <w:r>
        <w:rPr>
          <w:noProof/>
          <w:webHidden/>
        </w:rPr>
      </w:r>
      <w:r>
        <w:rPr>
          <w:noProof/>
          <w:webHidden/>
        </w:rPr>
        <w:fldChar w:fldCharType="separate"/>
      </w:r>
      <w:ins w:id="18" w:author="Avtor">
        <w:r>
          <w:rPr>
            <w:noProof/>
            <w:webHidden/>
          </w:rPr>
          <w:t>7</w:t>
        </w:r>
        <w:r>
          <w:rPr>
            <w:noProof/>
            <w:webHidden/>
          </w:rPr>
          <w:fldChar w:fldCharType="end"/>
        </w:r>
        <w:r w:rsidRPr="00BD3FE6">
          <w:rPr>
            <w:rStyle w:val="Hiperpovezava"/>
            <w:noProof/>
          </w:rPr>
          <w:fldChar w:fldCharType="end"/>
        </w:r>
      </w:ins>
    </w:p>
    <w:p w:rsidR="006F38ED" w:rsidRDefault="006F38ED">
      <w:pPr>
        <w:pStyle w:val="Kazalovsebine1"/>
        <w:rPr>
          <w:ins w:id="19" w:author="Avtor"/>
          <w:rFonts w:asciiTheme="minorHAnsi" w:eastAsiaTheme="minorEastAsia" w:hAnsiTheme="minorHAnsi" w:cstheme="minorBidi"/>
          <w:noProof/>
          <w:lang w:eastAsia="sl-SI"/>
        </w:rPr>
      </w:pPr>
      <w:ins w:id="20" w:author="Avtor">
        <w:r w:rsidRPr="00BD3FE6">
          <w:rPr>
            <w:rStyle w:val="Hiperpovezava"/>
            <w:noProof/>
          </w:rPr>
          <w:fldChar w:fldCharType="begin"/>
        </w:r>
        <w:r w:rsidRPr="00BD3FE6">
          <w:rPr>
            <w:rStyle w:val="Hiperpovezava"/>
            <w:noProof/>
          </w:rPr>
          <w:instrText xml:space="preserve"> </w:instrText>
        </w:r>
        <w:r>
          <w:rPr>
            <w:noProof/>
          </w:rPr>
          <w:instrText>HYPERLINK \l "_Toc57026912"</w:instrText>
        </w:r>
        <w:r w:rsidRPr="00BD3FE6">
          <w:rPr>
            <w:rStyle w:val="Hiperpovezava"/>
            <w:noProof/>
          </w:rPr>
          <w:instrText xml:space="preserve"> </w:instrText>
        </w:r>
        <w:r w:rsidRPr="00BD3FE6">
          <w:rPr>
            <w:rStyle w:val="Hiperpovezava"/>
            <w:noProof/>
          </w:rPr>
          <w:fldChar w:fldCharType="separate"/>
        </w:r>
        <w:r w:rsidRPr="00BD3FE6">
          <w:rPr>
            <w:rStyle w:val="Hiperpovezava"/>
            <w:noProof/>
          </w:rPr>
          <w:t>UGOTAVLJANJE UPRAVIČENOSTI IN OCENJEVANJE</w:t>
        </w:r>
        <w:r>
          <w:rPr>
            <w:noProof/>
            <w:webHidden/>
          </w:rPr>
          <w:tab/>
        </w:r>
        <w:r>
          <w:rPr>
            <w:noProof/>
            <w:webHidden/>
          </w:rPr>
          <w:fldChar w:fldCharType="begin"/>
        </w:r>
        <w:r>
          <w:rPr>
            <w:noProof/>
            <w:webHidden/>
          </w:rPr>
          <w:instrText xml:space="preserve"> PAGEREF _Toc57026912 \h </w:instrText>
        </w:r>
      </w:ins>
      <w:r>
        <w:rPr>
          <w:noProof/>
          <w:webHidden/>
        </w:rPr>
      </w:r>
      <w:r>
        <w:rPr>
          <w:noProof/>
          <w:webHidden/>
        </w:rPr>
        <w:fldChar w:fldCharType="separate"/>
      </w:r>
      <w:ins w:id="21" w:author="Avtor">
        <w:r>
          <w:rPr>
            <w:noProof/>
            <w:webHidden/>
          </w:rPr>
          <w:t>9</w:t>
        </w:r>
        <w:r>
          <w:rPr>
            <w:noProof/>
            <w:webHidden/>
          </w:rPr>
          <w:fldChar w:fldCharType="end"/>
        </w:r>
        <w:r w:rsidRPr="00BD3FE6">
          <w:rPr>
            <w:rStyle w:val="Hiperpovezava"/>
            <w:noProof/>
          </w:rPr>
          <w:fldChar w:fldCharType="end"/>
        </w:r>
      </w:ins>
    </w:p>
    <w:p w:rsidR="006F38ED" w:rsidRDefault="006F38ED">
      <w:pPr>
        <w:pStyle w:val="Kazalovsebine1"/>
        <w:rPr>
          <w:ins w:id="22" w:author="Avtor"/>
          <w:rFonts w:asciiTheme="minorHAnsi" w:eastAsiaTheme="minorEastAsia" w:hAnsiTheme="minorHAnsi" w:cstheme="minorBidi"/>
          <w:noProof/>
          <w:lang w:eastAsia="sl-SI"/>
        </w:rPr>
      </w:pPr>
      <w:ins w:id="23" w:author="Avtor">
        <w:r w:rsidRPr="00BD3FE6">
          <w:rPr>
            <w:rStyle w:val="Hiperpovezava"/>
            <w:noProof/>
          </w:rPr>
          <w:fldChar w:fldCharType="begin"/>
        </w:r>
        <w:r w:rsidRPr="00BD3FE6">
          <w:rPr>
            <w:rStyle w:val="Hiperpovezava"/>
            <w:noProof/>
          </w:rPr>
          <w:instrText xml:space="preserve"> </w:instrText>
        </w:r>
        <w:r>
          <w:rPr>
            <w:noProof/>
          </w:rPr>
          <w:instrText>HYPERLINK \l "_Toc57026913"</w:instrText>
        </w:r>
        <w:r w:rsidRPr="00BD3FE6">
          <w:rPr>
            <w:rStyle w:val="Hiperpovezava"/>
            <w:noProof/>
          </w:rPr>
          <w:instrText xml:space="preserve"> </w:instrText>
        </w:r>
        <w:r w:rsidRPr="00BD3FE6">
          <w:rPr>
            <w:rStyle w:val="Hiperpovezava"/>
            <w:noProof/>
          </w:rPr>
          <w:fldChar w:fldCharType="separate"/>
        </w:r>
        <w:r w:rsidRPr="00BD3FE6">
          <w:rPr>
            <w:rStyle w:val="Hiperpovezava"/>
            <w:noProof/>
          </w:rPr>
          <w:t>USKLAJEVANJE IN DOPOLNJEVANJE, CELOSTNI PRISTOPI</w:t>
        </w:r>
        <w:r>
          <w:rPr>
            <w:noProof/>
            <w:webHidden/>
          </w:rPr>
          <w:tab/>
        </w:r>
        <w:r>
          <w:rPr>
            <w:noProof/>
            <w:webHidden/>
          </w:rPr>
          <w:fldChar w:fldCharType="begin"/>
        </w:r>
        <w:r>
          <w:rPr>
            <w:noProof/>
            <w:webHidden/>
          </w:rPr>
          <w:instrText xml:space="preserve"> PAGEREF _Toc57026913 \h </w:instrText>
        </w:r>
      </w:ins>
      <w:r>
        <w:rPr>
          <w:noProof/>
          <w:webHidden/>
        </w:rPr>
      </w:r>
      <w:r>
        <w:rPr>
          <w:noProof/>
          <w:webHidden/>
        </w:rPr>
        <w:fldChar w:fldCharType="separate"/>
      </w:r>
      <w:ins w:id="24" w:author="Avtor">
        <w:r>
          <w:rPr>
            <w:noProof/>
            <w:webHidden/>
          </w:rPr>
          <w:t>10</w:t>
        </w:r>
        <w:r>
          <w:rPr>
            <w:noProof/>
            <w:webHidden/>
          </w:rPr>
          <w:fldChar w:fldCharType="end"/>
        </w:r>
        <w:r w:rsidRPr="00BD3FE6">
          <w:rPr>
            <w:rStyle w:val="Hiperpovezava"/>
            <w:noProof/>
          </w:rPr>
          <w:fldChar w:fldCharType="end"/>
        </w:r>
      </w:ins>
    </w:p>
    <w:p w:rsidR="006F38ED" w:rsidRDefault="006F38ED">
      <w:pPr>
        <w:pStyle w:val="Kazalovsebine1"/>
        <w:rPr>
          <w:ins w:id="25" w:author="Avtor"/>
          <w:rFonts w:asciiTheme="minorHAnsi" w:eastAsiaTheme="minorEastAsia" w:hAnsiTheme="minorHAnsi" w:cstheme="minorBidi"/>
          <w:noProof/>
          <w:lang w:eastAsia="sl-SI"/>
        </w:rPr>
      </w:pPr>
      <w:ins w:id="26" w:author="Avtor">
        <w:r w:rsidRPr="00BD3FE6">
          <w:rPr>
            <w:rStyle w:val="Hiperpovezava"/>
            <w:noProof/>
          </w:rPr>
          <w:fldChar w:fldCharType="begin"/>
        </w:r>
        <w:r w:rsidRPr="00BD3FE6">
          <w:rPr>
            <w:rStyle w:val="Hiperpovezava"/>
            <w:noProof/>
          </w:rPr>
          <w:instrText xml:space="preserve"> </w:instrText>
        </w:r>
        <w:r>
          <w:rPr>
            <w:noProof/>
          </w:rPr>
          <w:instrText>HYPERLINK \l "_Toc57026914"</w:instrText>
        </w:r>
        <w:r w:rsidRPr="00BD3FE6">
          <w:rPr>
            <w:rStyle w:val="Hiperpovezava"/>
            <w:noProof/>
          </w:rPr>
          <w:instrText xml:space="preserve"> </w:instrText>
        </w:r>
        <w:r w:rsidRPr="00BD3FE6">
          <w:rPr>
            <w:rStyle w:val="Hiperpovezava"/>
            <w:noProof/>
          </w:rPr>
          <w:fldChar w:fldCharType="separate"/>
        </w:r>
        <w:r w:rsidRPr="00BD3FE6">
          <w:rPr>
            <w:rStyle w:val="Hiperpovezava"/>
            <w:noProof/>
          </w:rPr>
          <w:t>I.</w:t>
        </w:r>
        <w:r>
          <w:rPr>
            <w:rFonts w:asciiTheme="minorHAnsi" w:eastAsiaTheme="minorEastAsia" w:hAnsiTheme="minorHAnsi" w:cstheme="minorBidi"/>
            <w:noProof/>
            <w:lang w:eastAsia="sl-SI"/>
          </w:rPr>
          <w:tab/>
        </w:r>
        <w:r w:rsidRPr="00BD3FE6">
          <w:rPr>
            <w:rStyle w:val="Hiperpovezava"/>
            <w:noProof/>
          </w:rPr>
          <w:t>PREDNOSTNA OS</w:t>
        </w:r>
        <w:r>
          <w:rPr>
            <w:noProof/>
            <w:webHidden/>
          </w:rPr>
          <w:tab/>
        </w:r>
        <w:r>
          <w:rPr>
            <w:noProof/>
            <w:webHidden/>
          </w:rPr>
          <w:fldChar w:fldCharType="begin"/>
        </w:r>
        <w:r>
          <w:rPr>
            <w:noProof/>
            <w:webHidden/>
          </w:rPr>
          <w:instrText xml:space="preserve"> PAGEREF _Toc57026914 \h </w:instrText>
        </w:r>
      </w:ins>
      <w:r>
        <w:rPr>
          <w:noProof/>
          <w:webHidden/>
        </w:rPr>
      </w:r>
      <w:r>
        <w:rPr>
          <w:noProof/>
          <w:webHidden/>
        </w:rPr>
        <w:fldChar w:fldCharType="separate"/>
      </w:r>
      <w:ins w:id="27" w:author="Avtor">
        <w:r>
          <w:rPr>
            <w:noProof/>
            <w:webHidden/>
          </w:rPr>
          <w:t>12</w:t>
        </w:r>
        <w:r>
          <w:rPr>
            <w:noProof/>
            <w:webHidden/>
          </w:rPr>
          <w:fldChar w:fldCharType="end"/>
        </w:r>
        <w:r w:rsidRPr="00BD3FE6">
          <w:rPr>
            <w:rStyle w:val="Hiperpovezava"/>
            <w:noProof/>
          </w:rPr>
          <w:fldChar w:fldCharType="end"/>
        </w:r>
      </w:ins>
    </w:p>
    <w:p w:rsidR="006F38ED" w:rsidRDefault="006F38ED">
      <w:pPr>
        <w:pStyle w:val="Kazalovsebine1"/>
        <w:rPr>
          <w:ins w:id="28" w:author="Avtor"/>
          <w:rFonts w:asciiTheme="minorHAnsi" w:eastAsiaTheme="minorEastAsia" w:hAnsiTheme="minorHAnsi" w:cstheme="minorBidi"/>
          <w:noProof/>
          <w:lang w:eastAsia="sl-SI"/>
        </w:rPr>
      </w:pPr>
      <w:ins w:id="29" w:author="Avtor">
        <w:r w:rsidRPr="00BD3FE6">
          <w:rPr>
            <w:rStyle w:val="Hiperpovezava"/>
            <w:noProof/>
          </w:rPr>
          <w:fldChar w:fldCharType="begin"/>
        </w:r>
        <w:r w:rsidRPr="00BD3FE6">
          <w:rPr>
            <w:rStyle w:val="Hiperpovezava"/>
            <w:noProof/>
          </w:rPr>
          <w:instrText xml:space="preserve"> </w:instrText>
        </w:r>
        <w:r>
          <w:rPr>
            <w:noProof/>
          </w:rPr>
          <w:instrText>HYPERLINK \l "_Toc57026917"</w:instrText>
        </w:r>
        <w:r w:rsidRPr="00BD3FE6">
          <w:rPr>
            <w:rStyle w:val="Hiperpovezava"/>
            <w:noProof/>
          </w:rPr>
          <w:instrText xml:space="preserve"> </w:instrText>
        </w:r>
        <w:r w:rsidRPr="00BD3FE6">
          <w:rPr>
            <w:rStyle w:val="Hiperpovezava"/>
            <w:noProof/>
          </w:rPr>
          <w:fldChar w:fldCharType="separate"/>
        </w:r>
        <w:r w:rsidRPr="00BD3FE6">
          <w:rPr>
            <w:rStyle w:val="Hiperpovezava"/>
            <w:noProof/>
          </w:rPr>
          <w:t>II.</w:t>
        </w:r>
        <w:r>
          <w:rPr>
            <w:rFonts w:asciiTheme="minorHAnsi" w:eastAsiaTheme="minorEastAsia" w:hAnsiTheme="minorHAnsi" w:cstheme="minorBidi"/>
            <w:noProof/>
            <w:lang w:eastAsia="sl-SI"/>
          </w:rPr>
          <w:tab/>
        </w:r>
        <w:r w:rsidRPr="00BD3FE6">
          <w:rPr>
            <w:rStyle w:val="Hiperpovezava"/>
            <w:noProof/>
          </w:rPr>
          <w:t>PREDNOSTNA OS</w:t>
        </w:r>
        <w:r>
          <w:rPr>
            <w:noProof/>
            <w:webHidden/>
          </w:rPr>
          <w:tab/>
        </w:r>
        <w:r>
          <w:rPr>
            <w:noProof/>
            <w:webHidden/>
          </w:rPr>
          <w:fldChar w:fldCharType="begin"/>
        </w:r>
        <w:r>
          <w:rPr>
            <w:noProof/>
            <w:webHidden/>
          </w:rPr>
          <w:instrText xml:space="preserve"> PAGEREF _Toc57026917 \h </w:instrText>
        </w:r>
      </w:ins>
      <w:r>
        <w:rPr>
          <w:noProof/>
          <w:webHidden/>
        </w:rPr>
      </w:r>
      <w:r>
        <w:rPr>
          <w:noProof/>
          <w:webHidden/>
        </w:rPr>
        <w:fldChar w:fldCharType="separate"/>
      </w:r>
      <w:ins w:id="30" w:author="Avtor">
        <w:r>
          <w:rPr>
            <w:noProof/>
            <w:webHidden/>
          </w:rPr>
          <w:t>16</w:t>
        </w:r>
        <w:r>
          <w:rPr>
            <w:noProof/>
            <w:webHidden/>
          </w:rPr>
          <w:fldChar w:fldCharType="end"/>
        </w:r>
        <w:r w:rsidRPr="00BD3FE6">
          <w:rPr>
            <w:rStyle w:val="Hiperpovezava"/>
            <w:noProof/>
          </w:rPr>
          <w:fldChar w:fldCharType="end"/>
        </w:r>
      </w:ins>
    </w:p>
    <w:p w:rsidR="006F38ED" w:rsidRDefault="006F38ED">
      <w:pPr>
        <w:pStyle w:val="Kazalovsebine1"/>
        <w:rPr>
          <w:ins w:id="31" w:author="Avtor"/>
          <w:rFonts w:asciiTheme="minorHAnsi" w:eastAsiaTheme="minorEastAsia" w:hAnsiTheme="minorHAnsi" w:cstheme="minorBidi"/>
          <w:noProof/>
          <w:lang w:eastAsia="sl-SI"/>
        </w:rPr>
      </w:pPr>
      <w:ins w:id="32" w:author="Avtor">
        <w:r w:rsidRPr="00BD3FE6">
          <w:rPr>
            <w:rStyle w:val="Hiperpovezava"/>
            <w:noProof/>
          </w:rPr>
          <w:fldChar w:fldCharType="begin"/>
        </w:r>
        <w:r w:rsidRPr="00BD3FE6">
          <w:rPr>
            <w:rStyle w:val="Hiperpovezava"/>
            <w:noProof/>
          </w:rPr>
          <w:instrText xml:space="preserve"> </w:instrText>
        </w:r>
        <w:r>
          <w:rPr>
            <w:noProof/>
          </w:rPr>
          <w:instrText>HYPERLINK \l "_Toc57026920"</w:instrText>
        </w:r>
        <w:r w:rsidRPr="00BD3FE6">
          <w:rPr>
            <w:rStyle w:val="Hiperpovezava"/>
            <w:noProof/>
          </w:rPr>
          <w:instrText xml:space="preserve"> </w:instrText>
        </w:r>
        <w:r w:rsidRPr="00BD3FE6">
          <w:rPr>
            <w:rStyle w:val="Hiperpovezava"/>
            <w:noProof/>
          </w:rPr>
          <w:fldChar w:fldCharType="separate"/>
        </w:r>
        <w:r w:rsidRPr="00BD3FE6">
          <w:rPr>
            <w:rStyle w:val="Hiperpovezava"/>
            <w:noProof/>
          </w:rPr>
          <w:t>III.</w:t>
        </w:r>
        <w:r>
          <w:rPr>
            <w:rFonts w:asciiTheme="minorHAnsi" w:eastAsiaTheme="minorEastAsia" w:hAnsiTheme="minorHAnsi" w:cstheme="minorBidi"/>
            <w:noProof/>
            <w:lang w:eastAsia="sl-SI"/>
          </w:rPr>
          <w:tab/>
        </w:r>
        <w:r w:rsidRPr="00BD3FE6">
          <w:rPr>
            <w:rStyle w:val="Hiperpovezava"/>
            <w:noProof/>
          </w:rPr>
          <w:t>PREDNOSTNA OS</w:t>
        </w:r>
        <w:r>
          <w:rPr>
            <w:noProof/>
            <w:webHidden/>
          </w:rPr>
          <w:tab/>
        </w:r>
        <w:r>
          <w:rPr>
            <w:noProof/>
            <w:webHidden/>
          </w:rPr>
          <w:fldChar w:fldCharType="begin"/>
        </w:r>
        <w:r>
          <w:rPr>
            <w:noProof/>
            <w:webHidden/>
          </w:rPr>
          <w:instrText xml:space="preserve"> PAGEREF _Toc57026920 \h </w:instrText>
        </w:r>
      </w:ins>
      <w:r>
        <w:rPr>
          <w:noProof/>
          <w:webHidden/>
        </w:rPr>
      </w:r>
      <w:r>
        <w:rPr>
          <w:noProof/>
          <w:webHidden/>
        </w:rPr>
        <w:fldChar w:fldCharType="separate"/>
      </w:r>
      <w:ins w:id="33" w:author="Avtor">
        <w:r>
          <w:rPr>
            <w:noProof/>
            <w:webHidden/>
          </w:rPr>
          <w:t>19</w:t>
        </w:r>
        <w:r>
          <w:rPr>
            <w:noProof/>
            <w:webHidden/>
          </w:rPr>
          <w:fldChar w:fldCharType="end"/>
        </w:r>
        <w:r w:rsidRPr="00BD3FE6">
          <w:rPr>
            <w:rStyle w:val="Hiperpovezava"/>
            <w:noProof/>
          </w:rPr>
          <w:fldChar w:fldCharType="end"/>
        </w:r>
      </w:ins>
    </w:p>
    <w:p w:rsidR="006F38ED" w:rsidRDefault="006F38ED">
      <w:pPr>
        <w:pStyle w:val="Kazalovsebine1"/>
        <w:rPr>
          <w:ins w:id="34" w:author="Avtor"/>
          <w:rFonts w:asciiTheme="minorHAnsi" w:eastAsiaTheme="minorEastAsia" w:hAnsiTheme="minorHAnsi" w:cstheme="minorBidi"/>
          <w:noProof/>
          <w:lang w:eastAsia="sl-SI"/>
        </w:rPr>
      </w:pPr>
      <w:ins w:id="35" w:author="Avtor">
        <w:r w:rsidRPr="00BD3FE6">
          <w:rPr>
            <w:rStyle w:val="Hiperpovezava"/>
            <w:noProof/>
          </w:rPr>
          <w:fldChar w:fldCharType="begin"/>
        </w:r>
        <w:r w:rsidRPr="00BD3FE6">
          <w:rPr>
            <w:rStyle w:val="Hiperpovezava"/>
            <w:noProof/>
          </w:rPr>
          <w:instrText xml:space="preserve"> </w:instrText>
        </w:r>
        <w:r>
          <w:rPr>
            <w:noProof/>
          </w:rPr>
          <w:instrText>HYPERLINK \l "_Toc57026923"</w:instrText>
        </w:r>
        <w:r w:rsidRPr="00BD3FE6">
          <w:rPr>
            <w:rStyle w:val="Hiperpovezava"/>
            <w:noProof/>
          </w:rPr>
          <w:instrText xml:space="preserve"> </w:instrText>
        </w:r>
        <w:r w:rsidRPr="00BD3FE6">
          <w:rPr>
            <w:rStyle w:val="Hiperpovezava"/>
            <w:noProof/>
          </w:rPr>
          <w:fldChar w:fldCharType="separate"/>
        </w:r>
        <w:r w:rsidRPr="00BD3FE6">
          <w:rPr>
            <w:rStyle w:val="Hiperpovezava"/>
            <w:noProof/>
          </w:rPr>
          <w:t>IV.</w:t>
        </w:r>
        <w:r>
          <w:rPr>
            <w:rFonts w:asciiTheme="minorHAnsi" w:eastAsiaTheme="minorEastAsia" w:hAnsiTheme="minorHAnsi" w:cstheme="minorBidi"/>
            <w:noProof/>
            <w:lang w:eastAsia="sl-SI"/>
          </w:rPr>
          <w:tab/>
        </w:r>
        <w:r w:rsidRPr="00BD3FE6">
          <w:rPr>
            <w:rStyle w:val="Hiperpovezava"/>
            <w:noProof/>
          </w:rPr>
          <w:t>PREDNOSTNA OS</w:t>
        </w:r>
        <w:r>
          <w:rPr>
            <w:noProof/>
            <w:webHidden/>
          </w:rPr>
          <w:tab/>
        </w:r>
        <w:r>
          <w:rPr>
            <w:noProof/>
            <w:webHidden/>
          </w:rPr>
          <w:fldChar w:fldCharType="begin"/>
        </w:r>
        <w:r>
          <w:rPr>
            <w:noProof/>
            <w:webHidden/>
          </w:rPr>
          <w:instrText xml:space="preserve"> PAGEREF _Toc57026923 \h </w:instrText>
        </w:r>
      </w:ins>
      <w:r>
        <w:rPr>
          <w:noProof/>
          <w:webHidden/>
        </w:rPr>
      </w:r>
      <w:r>
        <w:rPr>
          <w:noProof/>
          <w:webHidden/>
        </w:rPr>
        <w:fldChar w:fldCharType="separate"/>
      </w:r>
      <w:ins w:id="36" w:author="Avtor">
        <w:r>
          <w:rPr>
            <w:noProof/>
            <w:webHidden/>
          </w:rPr>
          <w:t>23</w:t>
        </w:r>
        <w:r>
          <w:rPr>
            <w:noProof/>
            <w:webHidden/>
          </w:rPr>
          <w:fldChar w:fldCharType="end"/>
        </w:r>
        <w:r w:rsidRPr="00BD3FE6">
          <w:rPr>
            <w:rStyle w:val="Hiperpovezava"/>
            <w:noProof/>
          </w:rPr>
          <w:fldChar w:fldCharType="end"/>
        </w:r>
      </w:ins>
    </w:p>
    <w:p w:rsidR="006F38ED" w:rsidRDefault="006F38ED">
      <w:pPr>
        <w:pStyle w:val="Kazalovsebine1"/>
        <w:rPr>
          <w:ins w:id="37" w:author="Avtor"/>
          <w:rFonts w:asciiTheme="minorHAnsi" w:eastAsiaTheme="minorEastAsia" w:hAnsiTheme="minorHAnsi" w:cstheme="minorBidi"/>
          <w:noProof/>
          <w:lang w:eastAsia="sl-SI"/>
        </w:rPr>
      </w:pPr>
      <w:ins w:id="38" w:author="Avtor">
        <w:r w:rsidRPr="00BD3FE6">
          <w:rPr>
            <w:rStyle w:val="Hiperpovezava"/>
            <w:noProof/>
          </w:rPr>
          <w:fldChar w:fldCharType="begin"/>
        </w:r>
        <w:r w:rsidRPr="00BD3FE6">
          <w:rPr>
            <w:rStyle w:val="Hiperpovezava"/>
            <w:noProof/>
          </w:rPr>
          <w:instrText xml:space="preserve"> </w:instrText>
        </w:r>
        <w:r>
          <w:rPr>
            <w:noProof/>
          </w:rPr>
          <w:instrText>HYPERLINK \l "_Toc57026924"</w:instrText>
        </w:r>
        <w:r w:rsidRPr="00BD3FE6">
          <w:rPr>
            <w:rStyle w:val="Hiperpovezava"/>
            <w:noProof/>
          </w:rPr>
          <w:instrText xml:space="preserve"> </w:instrText>
        </w:r>
        <w:r w:rsidRPr="00BD3FE6">
          <w:rPr>
            <w:rStyle w:val="Hiperpovezava"/>
            <w:noProof/>
          </w:rPr>
          <w:fldChar w:fldCharType="separate"/>
        </w:r>
        <w:r w:rsidRPr="00BD3FE6">
          <w:rPr>
            <w:rStyle w:val="Hiperpovezava"/>
            <w:noProof/>
          </w:rPr>
          <w:t>V.</w:t>
        </w:r>
        <w:r>
          <w:rPr>
            <w:rFonts w:asciiTheme="minorHAnsi" w:eastAsiaTheme="minorEastAsia" w:hAnsiTheme="minorHAnsi" w:cstheme="minorBidi"/>
            <w:noProof/>
            <w:lang w:eastAsia="sl-SI"/>
          </w:rPr>
          <w:tab/>
        </w:r>
        <w:r w:rsidRPr="00BD3FE6">
          <w:rPr>
            <w:rStyle w:val="Hiperpovezava"/>
            <w:noProof/>
          </w:rPr>
          <w:t>PREDNOSTNA OS</w:t>
        </w:r>
        <w:r>
          <w:rPr>
            <w:noProof/>
            <w:webHidden/>
          </w:rPr>
          <w:tab/>
        </w:r>
        <w:r>
          <w:rPr>
            <w:noProof/>
            <w:webHidden/>
          </w:rPr>
          <w:fldChar w:fldCharType="begin"/>
        </w:r>
        <w:r>
          <w:rPr>
            <w:noProof/>
            <w:webHidden/>
          </w:rPr>
          <w:instrText xml:space="preserve"> PAGEREF _Toc57026924 \h </w:instrText>
        </w:r>
      </w:ins>
      <w:r>
        <w:rPr>
          <w:noProof/>
          <w:webHidden/>
        </w:rPr>
      </w:r>
      <w:r>
        <w:rPr>
          <w:noProof/>
          <w:webHidden/>
        </w:rPr>
        <w:fldChar w:fldCharType="separate"/>
      </w:r>
      <w:ins w:id="39" w:author="Avtor">
        <w:r>
          <w:rPr>
            <w:noProof/>
            <w:webHidden/>
          </w:rPr>
          <w:t>32</w:t>
        </w:r>
        <w:r>
          <w:rPr>
            <w:noProof/>
            <w:webHidden/>
          </w:rPr>
          <w:fldChar w:fldCharType="end"/>
        </w:r>
        <w:r w:rsidRPr="00BD3FE6">
          <w:rPr>
            <w:rStyle w:val="Hiperpovezava"/>
            <w:noProof/>
          </w:rPr>
          <w:fldChar w:fldCharType="end"/>
        </w:r>
      </w:ins>
    </w:p>
    <w:p w:rsidR="006F38ED" w:rsidRDefault="006F38ED">
      <w:pPr>
        <w:pStyle w:val="Kazalovsebine1"/>
        <w:rPr>
          <w:ins w:id="40" w:author="Avtor"/>
          <w:rFonts w:asciiTheme="minorHAnsi" w:eastAsiaTheme="minorEastAsia" w:hAnsiTheme="minorHAnsi" w:cstheme="minorBidi"/>
          <w:noProof/>
          <w:lang w:eastAsia="sl-SI"/>
        </w:rPr>
      </w:pPr>
      <w:ins w:id="41" w:author="Avtor">
        <w:r w:rsidRPr="00BD3FE6">
          <w:rPr>
            <w:rStyle w:val="Hiperpovezava"/>
            <w:noProof/>
          </w:rPr>
          <w:fldChar w:fldCharType="begin"/>
        </w:r>
        <w:r w:rsidRPr="00BD3FE6">
          <w:rPr>
            <w:rStyle w:val="Hiperpovezava"/>
            <w:noProof/>
          </w:rPr>
          <w:instrText xml:space="preserve"> </w:instrText>
        </w:r>
        <w:r>
          <w:rPr>
            <w:noProof/>
          </w:rPr>
          <w:instrText>HYPERLINK \l "_Toc57026926"</w:instrText>
        </w:r>
        <w:r w:rsidRPr="00BD3FE6">
          <w:rPr>
            <w:rStyle w:val="Hiperpovezava"/>
            <w:noProof/>
          </w:rPr>
          <w:instrText xml:space="preserve"> </w:instrText>
        </w:r>
        <w:r w:rsidRPr="00BD3FE6">
          <w:rPr>
            <w:rStyle w:val="Hiperpovezava"/>
            <w:noProof/>
          </w:rPr>
          <w:fldChar w:fldCharType="separate"/>
        </w:r>
        <w:r w:rsidRPr="00BD3FE6">
          <w:rPr>
            <w:rStyle w:val="Hiperpovezava"/>
            <w:noProof/>
          </w:rPr>
          <w:t>VI.</w:t>
        </w:r>
        <w:r>
          <w:rPr>
            <w:rFonts w:asciiTheme="minorHAnsi" w:eastAsiaTheme="minorEastAsia" w:hAnsiTheme="minorHAnsi" w:cstheme="minorBidi"/>
            <w:noProof/>
            <w:lang w:eastAsia="sl-SI"/>
          </w:rPr>
          <w:tab/>
        </w:r>
        <w:r w:rsidRPr="00BD3FE6">
          <w:rPr>
            <w:rStyle w:val="Hiperpovezava"/>
            <w:noProof/>
          </w:rPr>
          <w:t>PREDNOSTNA OS</w:t>
        </w:r>
        <w:r>
          <w:rPr>
            <w:noProof/>
            <w:webHidden/>
          </w:rPr>
          <w:tab/>
        </w:r>
        <w:r>
          <w:rPr>
            <w:noProof/>
            <w:webHidden/>
          </w:rPr>
          <w:fldChar w:fldCharType="begin"/>
        </w:r>
        <w:r>
          <w:rPr>
            <w:noProof/>
            <w:webHidden/>
          </w:rPr>
          <w:instrText xml:space="preserve"> PAGEREF _Toc57026926 \h </w:instrText>
        </w:r>
      </w:ins>
      <w:r>
        <w:rPr>
          <w:noProof/>
          <w:webHidden/>
        </w:rPr>
      </w:r>
      <w:r>
        <w:rPr>
          <w:noProof/>
          <w:webHidden/>
        </w:rPr>
        <w:fldChar w:fldCharType="separate"/>
      </w:r>
      <w:ins w:id="42" w:author="Avtor">
        <w:r>
          <w:rPr>
            <w:noProof/>
            <w:webHidden/>
          </w:rPr>
          <w:t>35</w:t>
        </w:r>
        <w:r>
          <w:rPr>
            <w:noProof/>
            <w:webHidden/>
          </w:rPr>
          <w:fldChar w:fldCharType="end"/>
        </w:r>
        <w:r w:rsidRPr="00BD3FE6">
          <w:rPr>
            <w:rStyle w:val="Hiperpovezava"/>
            <w:noProof/>
          </w:rPr>
          <w:fldChar w:fldCharType="end"/>
        </w:r>
      </w:ins>
    </w:p>
    <w:p w:rsidR="006F38ED" w:rsidRDefault="006F38ED">
      <w:pPr>
        <w:pStyle w:val="Kazalovsebine1"/>
        <w:rPr>
          <w:ins w:id="43" w:author="Avtor"/>
          <w:rFonts w:asciiTheme="minorHAnsi" w:eastAsiaTheme="minorEastAsia" w:hAnsiTheme="minorHAnsi" w:cstheme="minorBidi"/>
          <w:noProof/>
          <w:lang w:eastAsia="sl-SI"/>
        </w:rPr>
      </w:pPr>
      <w:ins w:id="44" w:author="Avtor">
        <w:r w:rsidRPr="00BD3FE6">
          <w:rPr>
            <w:rStyle w:val="Hiperpovezava"/>
            <w:noProof/>
          </w:rPr>
          <w:fldChar w:fldCharType="begin"/>
        </w:r>
        <w:r w:rsidRPr="00BD3FE6">
          <w:rPr>
            <w:rStyle w:val="Hiperpovezava"/>
            <w:noProof/>
          </w:rPr>
          <w:instrText xml:space="preserve"> </w:instrText>
        </w:r>
        <w:r>
          <w:rPr>
            <w:noProof/>
          </w:rPr>
          <w:instrText>HYPERLINK \l "_Toc57026930"</w:instrText>
        </w:r>
        <w:r w:rsidRPr="00BD3FE6">
          <w:rPr>
            <w:rStyle w:val="Hiperpovezava"/>
            <w:noProof/>
          </w:rPr>
          <w:instrText xml:space="preserve"> </w:instrText>
        </w:r>
        <w:r w:rsidRPr="00BD3FE6">
          <w:rPr>
            <w:rStyle w:val="Hiperpovezava"/>
            <w:noProof/>
          </w:rPr>
          <w:fldChar w:fldCharType="separate"/>
        </w:r>
        <w:r w:rsidRPr="00BD3FE6">
          <w:rPr>
            <w:rStyle w:val="Hiperpovezava"/>
            <w:noProof/>
          </w:rPr>
          <w:t>VII.</w:t>
        </w:r>
        <w:r>
          <w:rPr>
            <w:rFonts w:asciiTheme="minorHAnsi" w:eastAsiaTheme="minorEastAsia" w:hAnsiTheme="minorHAnsi" w:cstheme="minorBidi"/>
            <w:noProof/>
            <w:lang w:eastAsia="sl-SI"/>
          </w:rPr>
          <w:tab/>
        </w:r>
        <w:r w:rsidRPr="00BD3FE6">
          <w:rPr>
            <w:rStyle w:val="Hiperpovezava"/>
            <w:noProof/>
          </w:rPr>
          <w:t>PREDNOSTNA OS</w:t>
        </w:r>
        <w:r>
          <w:rPr>
            <w:noProof/>
            <w:webHidden/>
          </w:rPr>
          <w:tab/>
        </w:r>
        <w:r>
          <w:rPr>
            <w:noProof/>
            <w:webHidden/>
          </w:rPr>
          <w:fldChar w:fldCharType="begin"/>
        </w:r>
        <w:r>
          <w:rPr>
            <w:noProof/>
            <w:webHidden/>
          </w:rPr>
          <w:instrText xml:space="preserve"> PAGEREF _Toc57026930 \h </w:instrText>
        </w:r>
      </w:ins>
      <w:r>
        <w:rPr>
          <w:noProof/>
          <w:webHidden/>
        </w:rPr>
      </w:r>
      <w:r>
        <w:rPr>
          <w:noProof/>
          <w:webHidden/>
        </w:rPr>
        <w:fldChar w:fldCharType="separate"/>
      </w:r>
      <w:ins w:id="45" w:author="Avtor">
        <w:r>
          <w:rPr>
            <w:noProof/>
            <w:webHidden/>
          </w:rPr>
          <w:t>43</w:t>
        </w:r>
        <w:r>
          <w:rPr>
            <w:noProof/>
            <w:webHidden/>
          </w:rPr>
          <w:fldChar w:fldCharType="end"/>
        </w:r>
        <w:r w:rsidRPr="00BD3FE6">
          <w:rPr>
            <w:rStyle w:val="Hiperpovezava"/>
            <w:noProof/>
          </w:rPr>
          <w:fldChar w:fldCharType="end"/>
        </w:r>
      </w:ins>
    </w:p>
    <w:p w:rsidR="006F38ED" w:rsidRDefault="006F38ED">
      <w:pPr>
        <w:pStyle w:val="Kazalovsebine1"/>
        <w:rPr>
          <w:ins w:id="46" w:author="Avtor"/>
          <w:rFonts w:asciiTheme="minorHAnsi" w:eastAsiaTheme="minorEastAsia" w:hAnsiTheme="minorHAnsi" w:cstheme="minorBidi"/>
          <w:noProof/>
          <w:lang w:eastAsia="sl-SI"/>
        </w:rPr>
      </w:pPr>
      <w:ins w:id="47" w:author="Avtor">
        <w:r w:rsidRPr="00BD3FE6">
          <w:rPr>
            <w:rStyle w:val="Hiperpovezava"/>
            <w:noProof/>
          </w:rPr>
          <w:fldChar w:fldCharType="begin"/>
        </w:r>
        <w:r w:rsidRPr="00BD3FE6">
          <w:rPr>
            <w:rStyle w:val="Hiperpovezava"/>
            <w:noProof/>
          </w:rPr>
          <w:instrText xml:space="preserve"> </w:instrText>
        </w:r>
        <w:r>
          <w:rPr>
            <w:noProof/>
          </w:rPr>
          <w:instrText>HYPERLINK \l "_Toc57026931"</w:instrText>
        </w:r>
        <w:r w:rsidRPr="00BD3FE6">
          <w:rPr>
            <w:rStyle w:val="Hiperpovezava"/>
            <w:noProof/>
          </w:rPr>
          <w:instrText xml:space="preserve"> </w:instrText>
        </w:r>
        <w:r w:rsidRPr="00BD3FE6">
          <w:rPr>
            <w:rStyle w:val="Hiperpovezava"/>
            <w:noProof/>
          </w:rPr>
          <w:fldChar w:fldCharType="separate"/>
        </w:r>
        <w:r w:rsidRPr="00BD3FE6">
          <w:rPr>
            <w:rStyle w:val="Hiperpovezava"/>
            <w:noProof/>
          </w:rPr>
          <w:t>VIII.</w:t>
        </w:r>
        <w:r>
          <w:rPr>
            <w:rFonts w:asciiTheme="minorHAnsi" w:eastAsiaTheme="minorEastAsia" w:hAnsiTheme="minorHAnsi" w:cstheme="minorBidi"/>
            <w:noProof/>
            <w:lang w:eastAsia="sl-SI"/>
          </w:rPr>
          <w:tab/>
        </w:r>
        <w:r w:rsidRPr="00BD3FE6">
          <w:rPr>
            <w:rStyle w:val="Hiperpovezava"/>
            <w:noProof/>
          </w:rPr>
          <w:t>PREDNOSTNA OS</w:t>
        </w:r>
        <w:r>
          <w:rPr>
            <w:noProof/>
            <w:webHidden/>
          </w:rPr>
          <w:tab/>
        </w:r>
        <w:r>
          <w:rPr>
            <w:noProof/>
            <w:webHidden/>
          </w:rPr>
          <w:fldChar w:fldCharType="begin"/>
        </w:r>
        <w:r>
          <w:rPr>
            <w:noProof/>
            <w:webHidden/>
          </w:rPr>
          <w:instrText xml:space="preserve"> PAGEREF _Toc57026931 \h </w:instrText>
        </w:r>
      </w:ins>
      <w:r>
        <w:rPr>
          <w:noProof/>
          <w:webHidden/>
        </w:rPr>
      </w:r>
      <w:r>
        <w:rPr>
          <w:noProof/>
          <w:webHidden/>
        </w:rPr>
        <w:fldChar w:fldCharType="separate"/>
      </w:r>
      <w:ins w:id="48" w:author="Avtor">
        <w:r>
          <w:rPr>
            <w:noProof/>
            <w:webHidden/>
          </w:rPr>
          <w:t>48</w:t>
        </w:r>
        <w:r>
          <w:rPr>
            <w:noProof/>
            <w:webHidden/>
          </w:rPr>
          <w:fldChar w:fldCharType="end"/>
        </w:r>
        <w:r w:rsidRPr="00BD3FE6">
          <w:rPr>
            <w:rStyle w:val="Hiperpovezava"/>
            <w:noProof/>
          </w:rPr>
          <w:fldChar w:fldCharType="end"/>
        </w:r>
      </w:ins>
    </w:p>
    <w:p w:rsidR="006F38ED" w:rsidRDefault="006F38ED">
      <w:pPr>
        <w:pStyle w:val="Kazalovsebine1"/>
        <w:rPr>
          <w:ins w:id="49" w:author="Avtor"/>
          <w:rFonts w:asciiTheme="minorHAnsi" w:eastAsiaTheme="minorEastAsia" w:hAnsiTheme="minorHAnsi" w:cstheme="minorBidi"/>
          <w:noProof/>
          <w:lang w:eastAsia="sl-SI"/>
        </w:rPr>
      </w:pPr>
      <w:ins w:id="50" w:author="Avtor">
        <w:r w:rsidRPr="00BD3FE6">
          <w:rPr>
            <w:rStyle w:val="Hiperpovezava"/>
            <w:noProof/>
          </w:rPr>
          <w:fldChar w:fldCharType="begin"/>
        </w:r>
        <w:r w:rsidRPr="00BD3FE6">
          <w:rPr>
            <w:rStyle w:val="Hiperpovezava"/>
            <w:noProof/>
          </w:rPr>
          <w:instrText xml:space="preserve"> </w:instrText>
        </w:r>
        <w:r>
          <w:rPr>
            <w:noProof/>
          </w:rPr>
          <w:instrText>HYPERLINK \l "_Toc57026935"</w:instrText>
        </w:r>
        <w:r w:rsidRPr="00BD3FE6">
          <w:rPr>
            <w:rStyle w:val="Hiperpovezava"/>
            <w:noProof/>
          </w:rPr>
          <w:instrText xml:space="preserve"> </w:instrText>
        </w:r>
        <w:r w:rsidRPr="00BD3FE6">
          <w:rPr>
            <w:rStyle w:val="Hiperpovezava"/>
            <w:noProof/>
          </w:rPr>
          <w:fldChar w:fldCharType="separate"/>
        </w:r>
        <w:r w:rsidRPr="00BD3FE6">
          <w:rPr>
            <w:rStyle w:val="Hiperpovezava"/>
            <w:noProof/>
          </w:rPr>
          <w:t>IX.</w:t>
        </w:r>
        <w:r>
          <w:rPr>
            <w:rFonts w:asciiTheme="minorHAnsi" w:eastAsiaTheme="minorEastAsia" w:hAnsiTheme="minorHAnsi" w:cstheme="minorBidi"/>
            <w:noProof/>
            <w:lang w:eastAsia="sl-SI"/>
          </w:rPr>
          <w:tab/>
        </w:r>
        <w:r w:rsidRPr="00BD3FE6">
          <w:rPr>
            <w:rStyle w:val="Hiperpovezava"/>
            <w:noProof/>
          </w:rPr>
          <w:t>PREDNOSTNA OS</w:t>
        </w:r>
        <w:r>
          <w:rPr>
            <w:noProof/>
            <w:webHidden/>
          </w:rPr>
          <w:tab/>
        </w:r>
        <w:r>
          <w:rPr>
            <w:noProof/>
            <w:webHidden/>
          </w:rPr>
          <w:fldChar w:fldCharType="begin"/>
        </w:r>
        <w:r>
          <w:rPr>
            <w:noProof/>
            <w:webHidden/>
          </w:rPr>
          <w:instrText xml:space="preserve"> PAGEREF _Toc57026935 \h </w:instrText>
        </w:r>
      </w:ins>
      <w:r>
        <w:rPr>
          <w:noProof/>
          <w:webHidden/>
        </w:rPr>
      </w:r>
      <w:r>
        <w:rPr>
          <w:noProof/>
          <w:webHidden/>
        </w:rPr>
        <w:fldChar w:fldCharType="separate"/>
      </w:r>
      <w:ins w:id="51" w:author="Avtor">
        <w:r>
          <w:rPr>
            <w:noProof/>
            <w:webHidden/>
          </w:rPr>
          <w:t>57</w:t>
        </w:r>
        <w:r>
          <w:rPr>
            <w:noProof/>
            <w:webHidden/>
          </w:rPr>
          <w:fldChar w:fldCharType="end"/>
        </w:r>
        <w:r w:rsidRPr="00BD3FE6">
          <w:rPr>
            <w:rStyle w:val="Hiperpovezava"/>
            <w:noProof/>
          </w:rPr>
          <w:fldChar w:fldCharType="end"/>
        </w:r>
      </w:ins>
    </w:p>
    <w:p w:rsidR="006F38ED" w:rsidRDefault="006F38ED">
      <w:pPr>
        <w:pStyle w:val="Kazalovsebine1"/>
        <w:rPr>
          <w:ins w:id="52" w:author="Avtor"/>
          <w:rFonts w:asciiTheme="minorHAnsi" w:eastAsiaTheme="minorEastAsia" w:hAnsiTheme="minorHAnsi" w:cstheme="minorBidi"/>
          <w:noProof/>
          <w:lang w:eastAsia="sl-SI"/>
        </w:rPr>
      </w:pPr>
      <w:ins w:id="53" w:author="Avtor">
        <w:r w:rsidRPr="00BD3FE6">
          <w:rPr>
            <w:rStyle w:val="Hiperpovezava"/>
            <w:noProof/>
          </w:rPr>
          <w:fldChar w:fldCharType="begin"/>
        </w:r>
        <w:r w:rsidRPr="00BD3FE6">
          <w:rPr>
            <w:rStyle w:val="Hiperpovezava"/>
            <w:noProof/>
          </w:rPr>
          <w:instrText xml:space="preserve"> </w:instrText>
        </w:r>
        <w:r>
          <w:rPr>
            <w:noProof/>
          </w:rPr>
          <w:instrText>HYPERLINK \l "_Toc57026941"</w:instrText>
        </w:r>
        <w:r w:rsidRPr="00BD3FE6">
          <w:rPr>
            <w:rStyle w:val="Hiperpovezava"/>
            <w:noProof/>
          </w:rPr>
          <w:instrText xml:space="preserve"> </w:instrText>
        </w:r>
        <w:r w:rsidRPr="00BD3FE6">
          <w:rPr>
            <w:rStyle w:val="Hiperpovezava"/>
            <w:noProof/>
          </w:rPr>
          <w:fldChar w:fldCharType="separate"/>
        </w:r>
        <w:r w:rsidRPr="00BD3FE6">
          <w:rPr>
            <w:rStyle w:val="Hiperpovezava"/>
            <w:noProof/>
          </w:rPr>
          <w:t>X.</w:t>
        </w:r>
        <w:r>
          <w:rPr>
            <w:rFonts w:asciiTheme="minorHAnsi" w:eastAsiaTheme="minorEastAsia" w:hAnsiTheme="minorHAnsi" w:cstheme="minorBidi"/>
            <w:noProof/>
            <w:lang w:eastAsia="sl-SI"/>
          </w:rPr>
          <w:tab/>
        </w:r>
        <w:r w:rsidRPr="00BD3FE6">
          <w:rPr>
            <w:rStyle w:val="Hiperpovezava"/>
            <w:noProof/>
          </w:rPr>
          <w:t>PREDNOSTNA OS</w:t>
        </w:r>
        <w:r>
          <w:rPr>
            <w:noProof/>
            <w:webHidden/>
          </w:rPr>
          <w:tab/>
        </w:r>
        <w:r>
          <w:rPr>
            <w:noProof/>
            <w:webHidden/>
          </w:rPr>
          <w:fldChar w:fldCharType="begin"/>
        </w:r>
        <w:r>
          <w:rPr>
            <w:noProof/>
            <w:webHidden/>
          </w:rPr>
          <w:instrText xml:space="preserve"> PAGEREF _Toc57026941 \h </w:instrText>
        </w:r>
      </w:ins>
      <w:r>
        <w:rPr>
          <w:noProof/>
          <w:webHidden/>
        </w:rPr>
      </w:r>
      <w:r>
        <w:rPr>
          <w:noProof/>
          <w:webHidden/>
        </w:rPr>
        <w:fldChar w:fldCharType="separate"/>
      </w:r>
      <w:ins w:id="54" w:author="Avtor">
        <w:r>
          <w:rPr>
            <w:noProof/>
            <w:webHidden/>
          </w:rPr>
          <w:t>69</w:t>
        </w:r>
        <w:r>
          <w:rPr>
            <w:noProof/>
            <w:webHidden/>
          </w:rPr>
          <w:fldChar w:fldCharType="end"/>
        </w:r>
        <w:r w:rsidRPr="00BD3FE6">
          <w:rPr>
            <w:rStyle w:val="Hiperpovezava"/>
            <w:noProof/>
          </w:rPr>
          <w:fldChar w:fldCharType="end"/>
        </w:r>
      </w:ins>
    </w:p>
    <w:p w:rsidR="006F38ED" w:rsidRDefault="006F38ED">
      <w:pPr>
        <w:pStyle w:val="Kazalovsebine1"/>
        <w:rPr>
          <w:ins w:id="55" w:author="Avtor"/>
          <w:rFonts w:asciiTheme="minorHAnsi" w:eastAsiaTheme="minorEastAsia" w:hAnsiTheme="minorHAnsi" w:cstheme="minorBidi"/>
          <w:noProof/>
          <w:lang w:eastAsia="sl-SI"/>
        </w:rPr>
      </w:pPr>
      <w:ins w:id="56" w:author="Avtor">
        <w:r w:rsidRPr="00BD3FE6">
          <w:rPr>
            <w:rStyle w:val="Hiperpovezava"/>
            <w:noProof/>
          </w:rPr>
          <w:fldChar w:fldCharType="begin"/>
        </w:r>
        <w:r w:rsidRPr="00BD3FE6">
          <w:rPr>
            <w:rStyle w:val="Hiperpovezava"/>
            <w:noProof/>
          </w:rPr>
          <w:instrText xml:space="preserve"> </w:instrText>
        </w:r>
        <w:r>
          <w:rPr>
            <w:noProof/>
          </w:rPr>
          <w:instrText>HYPERLINK \l "_Toc57026945"</w:instrText>
        </w:r>
        <w:r w:rsidRPr="00BD3FE6">
          <w:rPr>
            <w:rStyle w:val="Hiperpovezava"/>
            <w:noProof/>
          </w:rPr>
          <w:instrText xml:space="preserve"> </w:instrText>
        </w:r>
        <w:r w:rsidRPr="00BD3FE6">
          <w:rPr>
            <w:rStyle w:val="Hiperpovezava"/>
            <w:noProof/>
          </w:rPr>
          <w:fldChar w:fldCharType="separate"/>
        </w:r>
        <w:r w:rsidRPr="00BD3FE6">
          <w:rPr>
            <w:rStyle w:val="Hiperpovezava"/>
            <w:noProof/>
          </w:rPr>
          <w:t>XI.</w:t>
        </w:r>
        <w:r>
          <w:rPr>
            <w:rFonts w:asciiTheme="minorHAnsi" w:eastAsiaTheme="minorEastAsia" w:hAnsiTheme="minorHAnsi" w:cstheme="minorBidi"/>
            <w:noProof/>
            <w:lang w:eastAsia="sl-SI"/>
          </w:rPr>
          <w:tab/>
        </w:r>
        <w:r w:rsidRPr="00BD3FE6">
          <w:rPr>
            <w:rStyle w:val="Hiperpovezava"/>
            <w:noProof/>
          </w:rPr>
          <w:t>PREDNOSTNA OS</w:t>
        </w:r>
        <w:r>
          <w:rPr>
            <w:noProof/>
            <w:webHidden/>
          </w:rPr>
          <w:tab/>
        </w:r>
        <w:r>
          <w:rPr>
            <w:noProof/>
            <w:webHidden/>
          </w:rPr>
          <w:fldChar w:fldCharType="begin"/>
        </w:r>
        <w:r>
          <w:rPr>
            <w:noProof/>
            <w:webHidden/>
          </w:rPr>
          <w:instrText xml:space="preserve"> PAGEREF _Toc57026945 \h </w:instrText>
        </w:r>
      </w:ins>
      <w:r>
        <w:rPr>
          <w:noProof/>
          <w:webHidden/>
        </w:rPr>
      </w:r>
      <w:r>
        <w:rPr>
          <w:noProof/>
          <w:webHidden/>
        </w:rPr>
        <w:fldChar w:fldCharType="separate"/>
      </w:r>
      <w:ins w:id="57" w:author="Avtor">
        <w:r>
          <w:rPr>
            <w:noProof/>
            <w:webHidden/>
          </w:rPr>
          <w:t>77</w:t>
        </w:r>
        <w:r>
          <w:rPr>
            <w:noProof/>
            <w:webHidden/>
          </w:rPr>
          <w:fldChar w:fldCharType="end"/>
        </w:r>
        <w:r w:rsidRPr="00BD3FE6">
          <w:rPr>
            <w:rStyle w:val="Hiperpovezava"/>
            <w:noProof/>
          </w:rPr>
          <w:fldChar w:fldCharType="end"/>
        </w:r>
      </w:ins>
    </w:p>
    <w:p w:rsidR="006F38ED" w:rsidRDefault="006F38ED">
      <w:pPr>
        <w:pStyle w:val="Kazalovsebine1"/>
        <w:rPr>
          <w:ins w:id="58" w:author="Avtor"/>
          <w:rFonts w:asciiTheme="minorHAnsi" w:eastAsiaTheme="minorEastAsia" w:hAnsiTheme="minorHAnsi" w:cstheme="minorBidi"/>
          <w:noProof/>
          <w:lang w:eastAsia="sl-SI"/>
        </w:rPr>
      </w:pPr>
      <w:ins w:id="59" w:author="Avtor">
        <w:r w:rsidRPr="00BD3FE6">
          <w:rPr>
            <w:rStyle w:val="Hiperpovezava"/>
            <w:noProof/>
          </w:rPr>
          <w:fldChar w:fldCharType="begin"/>
        </w:r>
        <w:r w:rsidRPr="00BD3FE6">
          <w:rPr>
            <w:rStyle w:val="Hiperpovezava"/>
            <w:noProof/>
          </w:rPr>
          <w:instrText xml:space="preserve"> </w:instrText>
        </w:r>
        <w:r>
          <w:rPr>
            <w:noProof/>
          </w:rPr>
          <w:instrText>HYPERLINK \l "_Toc57026948"</w:instrText>
        </w:r>
        <w:r w:rsidRPr="00BD3FE6">
          <w:rPr>
            <w:rStyle w:val="Hiperpovezava"/>
            <w:noProof/>
          </w:rPr>
          <w:instrText xml:space="preserve"> </w:instrText>
        </w:r>
        <w:r w:rsidRPr="00BD3FE6">
          <w:rPr>
            <w:rStyle w:val="Hiperpovezava"/>
            <w:noProof/>
          </w:rPr>
          <w:fldChar w:fldCharType="separate"/>
        </w:r>
        <w:r w:rsidRPr="00BD3FE6">
          <w:rPr>
            <w:rStyle w:val="Hiperpovezava"/>
            <w:noProof/>
          </w:rPr>
          <w:t>XII.</w:t>
        </w:r>
        <w:r>
          <w:rPr>
            <w:rFonts w:asciiTheme="minorHAnsi" w:eastAsiaTheme="minorEastAsia" w:hAnsiTheme="minorHAnsi" w:cstheme="minorBidi"/>
            <w:noProof/>
            <w:lang w:eastAsia="sl-SI"/>
          </w:rPr>
          <w:tab/>
        </w:r>
        <w:r w:rsidRPr="00BD3FE6">
          <w:rPr>
            <w:rStyle w:val="Hiperpovezava"/>
            <w:noProof/>
          </w:rPr>
          <w:t>TEHNIČNA PODPORA</w:t>
        </w:r>
        <w:r>
          <w:rPr>
            <w:noProof/>
            <w:webHidden/>
          </w:rPr>
          <w:tab/>
        </w:r>
        <w:r>
          <w:rPr>
            <w:noProof/>
            <w:webHidden/>
          </w:rPr>
          <w:fldChar w:fldCharType="begin"/>
        </w:r>
        <w:r>
          <w:rPr>
            <w:noProof/>
            <w:webHidden/>
          </w:rPr>
          <w:instrText xml:space="preserve"> PAGEREF _Toc57026948 \h </w:instrText>
        </w:r>
      </w:ins>
      <w:r>
        <w:rPr>
          <w:noProof/>
          <w:webHidden/>
        </w:rPr>
      </w:r>
      <w:r>
        <w:rPr>
          <w:noProof/>
          <w:webHidden/>
        </w:rPr>
        <w:fldChar w:fldCharType="separate"/>
      </w:r>
      <w:ins w:id="60" w:author="Avtor">
        <w:r>
          <w:rPr>
            <w:noProof/>
            <w:webHidden/>
          </w:rPr>
          <w:t>83</w:t>
        </w:r>
        <w:r>
          <w:rPr>
            <w:noProof/>
            <w:webHidden/>
          </w:rPr>
          <w:fldChar w:fldCharType="end"/>
        </w:r>
        <w:r w:rsidRPr="00BD3FE6">
          <w:rPr>
            <w:rStyle w:val="Hiperpovezava"/>
            <w:noProof/>
          </w:rPr>
          <w:fldChar w:fldCharType="end"/>
        </w:r>
      </w:ins>
    </w:p>
    <w:p w:rsidR="006F38ED" w:rsidRDefault="006F38ED">
      <w:pPr>
        <w:pStyle w:val="Kazalovsebine1"/>
        <w:rPr>
          <w:ins w:id="61" w:author="Avtor"/>
          <w:rFonts w:asciiTheme="minorHAnsi" w:eastAsiaTheme="minorEastAsia" w:hAnsiTheme="minorHAnsi" w:cstheme="minorBidi"/>
          <w:noProof/>
          <w:lang w:eastAsia="sl-SI"/>
        </w:rPr>
      </w:pPr>
      <w:ins w:id="62" w:author="Avtor">
        <w:r w:rsidRPr="00BD3FE6">
          <w:rPr>
            <w:rStyle w:val="Hiperpovezava"/>
            <w:noProof/>
          </w:rPr>
          <w:fldChar w:fldCharType="begin"/>
        </w:r>
        <w:r w:rsidRPr="00BD3FE6">
          <w:rPr>
            <w:rStyle w:val="Hiperpovezava"/>
            <w:noProof/>
          </w:rPr>
          <w:instrText xml:space="preserve"> </w:instrText>
        </w:r>
        <w:r>
          <w:rPr>
            <w:noProof/>
          </w:rPr>
          <w:instrText>HYPERLINK \l "_Toc57026952"</w:instrText>
        </w:r>
        <w:r w:rsidRPr="00BD3FE6">
          <w:rPr>
            <w:rStyle w:val="Hiperpovezava"/>
            <w:noProof/>
          </w:rPr>
          <w:instrText xml:space="preserve"> </w:instrText>
        </w:r>
        <w:r w:rsidRPr="00BD3FE6">
          <w:rPr>
            <w:rStyle w:val="Hiperpovezava"/>
            <w:noProof/>
          </w:rPr>
          <w:fldChar w:fldCharType="separate"/>
        </w:r>
        <w:r w:rsidRPr="00BD3FE6">
          <w:rPr>
            <w:rStyle w:val="Hiperpovezava"/>
            <w:noProof/>
          </w:rPr>
          <w:t>XIII.</w:t>
        </w:r>
        <w:r>
          <w:rPr>
            <w:rFonts w:asciiTheme="minorHAnsi" w:eastAsiaTheme="minorEastAsia" w:hAnsiTheme="minorHAnsi" w:cstheme="minorBidi"/>
            <w:noProof/>
            <w:lang w:eastAsia="sl-SI"/>
          </w:rPr>
          <w:tab/>
        </w:r>
        <w:r w:rsidRPr="00BD3FE6">
          <w:rPr>
            <w:rStyle w:val="Hiperpovezava"/>
            <w:noProof/>
          </w:rPr>
          <w:t>PREDNOSTNA 15 OS REACT-EU ESRR</w:t>
        </w:r>
        <w:r>
          <w:rPr>
            <w:noProof/>
            <w:webHidden/>
          </w:rPr>
          <w:tab/>
        </w:r>
        <w:r>
          <w:rPr>
            <w:noProof/>
            <w:webHidden/>
          </w:rPr>
          <w:fldChar w:fldCharType="begin"/>
        </w:r>
        <w:r>
          <w:rPr>
            <w:noProof/>
            <w:webHidden/>
          </w:rPr>
          <w:instrText xml:space="preserve"> PAGEREF _Toc57026952 \h </w:instrText>
        </w:r>
      </w:ins>
      <w:r>
        <w:rPr>
          <w:noProof/>
          <w:webHidden/>
        </w:rPr>
      </w:r>
      <w:r>
        <w:rPr>
          <w:noProof/>
          <w:webHidden/>
        </w:rPr>
        <w:fldChar w:fldCharType="separate"/>
      </w:r>
      <w:ins w:id="63" w:author="Avtor">
        <w:r>
          <w:rPr>
            <w:noProof/>
            <w:webHidden/>
          </w:rPr>
          <w:t>89</w:t>
        </w:r>
        <w:r>
          <w:rPr>
            <w:noProof/>
            <w:webHidden/>
          </w:rPr>
          <w:fldChar w:fldCharType="end"/>
        </w:r>
        <w:r w:rsidRPr="00BD3FE6">
          <w:rPr>
            <w:rStyle w:val="Hiperpovezava"/>
            <w:noProof/>
          </w:rPr>
          <w:fldChar w:fldCharType="end"/>
        </w:r>
      </w:ins>
    </w:p>
    <w:p w:rsidR="006F38ED" w:rsidRDefault="006F38ED">
      <w:pPr>
        <w:pStyle w:val="Kazalovsebine1"/>
        <w:rPr>
          <w:ins w:id="64" w:author="Avtor"/>
          <w:rFonts w:asciiTheme="minorHAnsi" w:eastAsiaTheme="minorEastAsia" w:hAnsiTheme="minorHAnsi" w:cstheme="minorBidi"/>
          <w:noProof/>
          <w:lang w:eastAsia="sl-SI"/>
        </w:rPr>
      </w:pPr>
      <w:ins w:id="65" w:author="Avtor">
        <w:r w:rsidRPr="00BD3FE6">
          <w:rPr>
            <w:rStyle w:val="Hiperpovezava"/>
            <w:noProof/>
          </w:rPr>
          <w:fldChar w:fldCharType="begin"/>
        </w:r>
        <w:r w:rsidRPr="00BD3FE6">
          <w:rPr>
            <w:rStyle w:val="Hiperpovezava"/>
            <w:noProof/>
          </w:rPr>
          <w:instrText xml:space="preserve"> </w:instrText>
        </w:r>
        <w:r>
          <w:rPr>
            <w:noProof/>
          </w:rPr>
          <w:instrText>HYPERLINK \l "_Toc57026953"</w:instrText>
        </w:r>
        <w:r w:rsidRPr="00BD3FE6">
          <w:rPr>
            <w:rStyle w:val="Hiperpovezava"/>
            <w:noProof/>
          </w:rPr>
          <w:instrText xml:space="preserve"> </w:instrText>
        </w:r>
        <w:r w:rsidRPr="00BD3FE6">
          <w:rPr>
            <w:rStyle w:val="Hiperpovezava"/>
            <w:noProof/>
          </w:rPr>
          <w:fldChar w:fldCharType="separate"/>
        </w:r>
        <w:r w:rsidRPr="00BD3FE6">
          <w:rPr>
            <w:rStyle w:val="Hiperpovezava"/>
            <w:noProof/>
          </w:rPr>
          <w:t>XIV.</w:t>
        </w:r>
        <w:r>
          <w:rPr>
            <w:rFonts w:asciiTheme="minorHAnsi" w:eastAsiaTheme="minorEastAsia" w:hAnsiTheme="minorHAnsi" w:cstheme="minorBidi"/>
            <w:noProof/>
            <w:lang w:eastAsia="sl-SI"/>
          </w:rPr>
          <w:tab/>
        </w:r>
        <w:r w:rsidRPr="00BD3FE6">
          <w:rPr>
            <w:rStyle w:val="Hiperpovezava"/>
            <w:noProof/>
          </w:rPr>
          <w:t>PREDNOSTNA 16 OS REACT-EU ESS</w:t>
        </w:r>
        <w:r>
          <w:rPr>
            <w:noProof/>
            <w:webHidden/>
          </w:rPr>
          <w:tab/>
        </w:r>
        <w:r>
          <w:rPr>
            <w:noProof/>
            <w:webHidden/>
          </w:rPr>
          <w:fldChar w:fldCharType="begin"/>
        </w:r>
        <w:r>
          <w:rPr>
            <w:noProof/>
            <w:webHidden/>
          </w:rPr>
          <w:instrText xml:space="preserve"> PAGEREF _Toc57026953 \h </w:instrText>
        </w:r>
      </w:ins>
      <w:r>
        <w:rPr>
          <w:noProof/>
          <w:webHidden/>
        </w:rPr>
      </w:r>
      <w:r>
        <w:rPr>
          <w:noProof/>
          <w:webHidden/>
        </w:rPr>
        <w:fldChar w:fldCharType="separate"/>
      </w:r>
      <w:ins w:id="66" w:author="Avtor">
        <w:r>
          <w:rPr>
            <w:noProof/>
            <w:webHidden/>
          </w:rPr>
          <w:t>92</w:t>
        </w:r>
        <w:r>
          <w:rPr>
            <w:noProof/>
            <w:webHidden/>
          </w:rPr>
          <w:fldChar w:fldCharType="end"/>
        </w:r>
        <w:r w:rsidRPr="00BD3FE6">
          <w:rPr>
            <w:rStyle w:val="Hiperpovezava"/>
            <w:noProof/>
          </w:rPr>
          <w:fldChar w:fldCharType="end"/>
        </w:r>
      </w:ins>
    </w:p>
    <w:p w:rsidR="006F38ED" w:rsidRDefault="006F38ED">
      <w:pPr>
        <w:pStyle w:val="Kazalovsebine1"/>
        <w:rPr>
          <w:ins w:id="67" w:author="Avtor"/>
          <w:rFonts w:asciiTheme="minorHAnsi" w:eastAsiaTheme="minorEastAsia" w:hAnsiTheme="minorHAnsi" w:cstheme="minorBidi"/>
          <w:noProof/>
          <w:lang w:eastAsia="sl-SI"/>
        </w:rPr>
      </w:pPr>
      <w:ins w:id="68" w:author="Avtor">
        <w:r w:rsidRPr="00BD3FE6">
          <w:rPr>
            <w:rStyle w:val="Hiperpovezava"/>
            <w:noProof/>
          </w:rPr>
          <w:fldChar w:fldCharType="begin"/>
        </w:r>
        <w:r w:rsidRPr="00BD3FE6">
          <w:rPr>
            <w:rStyle w:val="Hiperpovezava"/>
            <w:noProof/>
          </w:rPr>
          <w:instrText xml:space="preserve"> </w:instrText>
        </w:r>
        <w:r>
          <w:rPr>
            <w:noProof/>
          </w:rPr>
          <w:instrText>HYPERLINK \l "_Toc57026954"</w:instrText>
        </w:r>
        <w:r w:rsidRPr="00BD3FE6">
          <w:rPr>
            <w:rStyle w:val="Hiperpovezava"/>
            <w:noProof/>
          </w:rPr>
          <w:instrText xml:space="preserve"> </w:instrText>
        </w:r>
        <w:r w:rsidRPr="00BD3FE6">
          <w:rPr>
            <w:rStyle w:val="Hiperpovezava"/>
            <w:noProof/>
          </w:rPr>
          <w:fldChar w:fldCharType="separate"/>
        </w:r>
        <w:r w:rsidRPr="00BD3FE6">
          <w:rPr>
            <w:rStyle w:val="Hiperpovezava"/>
            <w:noProof/>
          </w:rPr>
          <w:t>XV.</w:t>
        </w:r>
        <w:r>
          <w:rPr>
            <w:rFonts w:asciiTheme="minorHAnsi" w:eastAsiaTheme="minorEastAsia" w:hAnsiTheme="minorHAnsi" w:cstheme="minorBidi"/>
            <w:noProof/>
            <w:lang w:eastAsia="sl-SI"/>
          </w:rPr>
          <w:tab/>
        </w:r>
        <w:r w:rsidRPr="00BD3FE6">
          <w:rPr>
            <w:rStyle w:val="Hiperpovezava"/>
            <w:noProof/>
          </w:rPr>
          <w:t>CELOSTNE TERITORIALNE NALOŽBE ZA SPODBUJANJE TRAJNOSTENGA URBANEGA RAZVOJA</w:t>
        </w:r>
        <w:r>
          <w:rPr>
            <w:noProof/>
            <w:webHidden/>
          </w:rPr>
          <w:tab/>
        </w:r>
        <w:r>
          <w:rPr>
            <w:noProof/>
            <w:webHidden/>
          </w:rPr>
          <w:fldChar w:fldCharType="begin"/>
        </w:r>
        <w:r>
          <w:rPr>
            <w:noProof/>
            <w:webHidden/>
          </w:rPr>
          <w:instrText xml:space="preserve"> PAGEREF _Toc57026954 \h </w:instrText>
        </w:r>
      </w:ins>
      <w:r>
        <w:rPr>
          <w:noProof/>
          <w:webHidden/>
        </w:rPr>
      </w:r>
      <w:r>
        <w:rPr>
          <w:noProof/>
          <w:webHidden/>
        </w:rPr>
        <w:fldChar w:fldCharType="separate"/>
      </w:r>
      <w:ins w:id="69" w:author="Avtor">
        <w:r>
          <w:rPr>
            <w:noProof/>
            <w:webHidden/>
          </w:rPr>
          <w:t>94</w:t>
        </w:r>
        <w:r>
          <w:rPr>
            <w:noProof/>
            <w:webHidden/>
          </w:rPr>
          <w:fldChar w:fldCharType="end"/>
        </w:r>
        <w:r w:rsidRPr="00BD3FE6">
          <w:rPr>
            <w:rStyle w:val="Hiperpovezava"/>
            <w:noProof/>
          </w:rPr>
          <w:fldChar w:fldCharType="end"/>
        </w:r>
      </w:ins>
    </w:p>
    <w:p w:rsidR="006F38ED" w:rsidRDefault="006F38ED">
      <w:pPr>
        <w:pStyle w:val="Kazalovsebine1"/>
        <w:rPr>
          <w:ins w:id="70" w:author="Avtor"/>
          <w:rFonts w:asciiTheme="minorHAnsi" w:eastAsiaTheme="minorEastAsia" w:hAnsiTheme="minorHAnsi" w:cstheme="minorBidi"/>
          <w:noProof/>
          <w:lang w:eastAsia="sl-SI"/>
        </w:rPr>
      </w:pPr>
      <w:ins w:id="71" w:author="Avtor">
        <w:r w:rsidRPr="00BD3FE6">
          <w:rPr>
            <w:rStyle w:val="Hiperpovezava"/>
            <w:noProof/>
          </w:rPr>
          <w:fldChar w:fldCharType="begin"/>
        </w:r>
        <w:r w:rsidRPr="00BD3FE6">
          <w:rPr>
            <w:rStyle w:val="Hiperpovezava"/>
            <w:noProof/>
          </w:rPr>
          <w:instrText xml:space="preserve"> </w:instrText>
        </w:r>
        <w:r>
          <w:rPr>
            <w:noProof/>
          </w:rPr>
          <w:instrText>HYPERLINK \l "_Toc57026955"</w:instrText>
        </w:r>
        <w:r w:rsidRPr="00BD3FE6">
          <w:rPr>
            <w:rStyle w:val="Hiperpovezava"/>
            <w:noProof/>
          </w:rPr>
          <w:instrText xml:space="preserve"> </w:instrText>
        </w:r>
        <w:r w:rsidRPr="00BD3FE6">
          <w:rPr>
            <w:rStyle w:val="Hiperpovezava"/>
            <w:noProof/>
          </w:rPr>
          <w:fldChar w:fldCharType="separate"/>
        </w:r>
        <w:r w:rsidRPr="00BD3FE6">
          <w:rPr>
            <w:rStyle w:val="Hiperpovezava"/>
            <w:noProof/>
          </w:rPr>
          <w:t>XVI.</w:t>
        </w:r>
        <w:r>
          <w:rPr>
            <w:rFonts w:asciiTheme="minorHAnsi" w:eastAsiaTheme="minorEastAsia" w:hAnsiTheme="minorHAnsi" w:cstheme="minorBidi"/>
            <w:noProof/>
            <w:lang w:eastAsia="sl-SI"/>
          </w:rPr>
          <w:tab/>
        </w:r>
        <w:r w:rsidRPr="00BD3FE6">
          <w:rPr>
            <w:rStyle w:val="Hiperpovezava"/>
            <w:noProof/>
          </w:rPr>
          <w:t>STRATEGIJE LOKALNEGA RAZVOJA</w:t>
        </w:r>
        <w:r>
          <w:rPr>
            <w:noProof/>
            <w:webHidden/>
          </w:rPr>
          <w:tab/>
        </w:r>
        <w:r>
          <w:rPr>
            <w:noProof/>
            <w:webHidden/>
          </w:rPr>
          <w:fldChar w:fldCharType="begin"/>
        </w:r>
        <w:r>
          <w:rPr>
            <w:noProof/>
            <w:webHidden/>
          </w:rPr>
          <w:instrText xml:space="preserve"> PAGEREF _Toc57026955 \h </w:instrText>
        </w:r>
      </w:ins>
      <w:r>
        <w:rPr>
          <w:noProof/>
          <w:webHidden/>
        </w:rPr>
      </w:r>
      <w:r>
        <w:rPr>
          <w:noProof/>
          <w:webHidden/>
        </w:rPr>
        <w:fldChar w:fldCharType="separate"/>
      </w:r>
      <w:ins w:id="72" w:author="Avtor">
        <w:r>
          <w:rPr>
            <w:noProof/>
            <w:webHidden/>
          </w:rPr>
          <w:t>96</w:t>
        </w:r>
        <w:r>
          <w:rPr>
            <w:noProof/>
            <w:webHidden/>
          </w:rPr>
          <w:fldChar w:fldCharType="end"/>
        </w:r>
        <w:r w:rsidRPr="00BD3FE6">
          <w:rPr>
            <w:rStyle w:val="Hiperpovezava"/>
            <w:noProof/>
          </w:rPr>
          <w:fldChar w:fldCharType="end"/>
        </w:r>
      </w:ins>
    </w:p>
    <w:p w:rsidR="00585272" w:rsidDel="006F38ED" w:rsidRDefault="00585272">
      <w:pPr>
        <w:pStyle w:val="Kazalovsebine1"/>
        <w:rPr>
          <w:ins w:id="73" w:author="Avtor"/>
          <w:del w:id="74" w:author="Avtor"/>
          <w:rFonts w:asciiTheme="minorHAnsi" w:eastAsiaTheme="minorEastAsia" w:hAnsiTheme="minorHAnsi" w:cstheme="minorBidi"/>
          <w:noProof/>
          <w:lang w:eastAsia="sl-SI"/>
        </w:rPr>
      </w:pPr>
      <w:ins w:id="75" w:author="Avtor">
        <w:del w:id="76" w:author="Avtor">
          <w:r w:rsidRPr="00F9144D" w:rsidDel="006F38ED">
            <w:rPr>
              <w:rStyle w:val="Hiperpovezava"/>
              <w:noProof/>
            </w:rPr>
            <w:delText>KAZALO</w:delText>
          </w:r>
          <w:r w:rsidDel="006F38ED">
            <w:rPr>
              <w:noProof/>
              <w:webHidden/>
            </w:rPr>
            <w:tab/>
            <w:delText>2</w:delText>
          </w:r>
        </w:del>
      </w:ins>
    </w:p>
    <w:p w:rsidR="00585272" w:rsidDel="006F38ED" w:rsidRDefault="00585272">
      <w:pPr>
        <w:pStyle w:val="Kazalovsebine1"/>
        <w:rPr>
          <w:ins w:id="77" w:author="Avtor"/>
          <w:del w:id="78" w:author="Avtor"/>
          <w:rFonts w:asciiTheme="minorHAnsi" w:eastAsiaTheme="minorEastAsia" w:hAnsiTheme="minorHAnsi" w:cstheme="minorBidi"/>
          <w:noProof/>
          <w:lang w:eastAsia="sl-SI"/>
        </w:rPr>
      </w:pPr>
      <w:ins w:id="79" w:author="Avtor">
        <w:del w:id="80" w:author="Avtor">
          <w:r w:rsidRPr="00F9144D" w:rsidDel="006F38ED">
            <w:rPr>
              <w:rStyle w:val="Hiperpovezava"/>
              <w:noProof/>
            </w:rPr>
            <w:delText>UVOD</w:delText>
          </w:r>
          <w:r w:rsidR="00F4709C" w:rsidDel="006F38ED">
            <w:rPr>
              <w:noProof/>
              <w:webHidden/>
            </w:rPr>
            <w:delText>………………………………………………………………………………………………………………………………………………….</w:delText>
          </w:r>
          <w:r w:rsidDel="006F38ED">
            <w:rPr>
              <w:noProof/>
              <w:webHidden/>
            </w:rPr>
            <w:delText>6</w:delText>
          </w:r>
        </w:del>
      </w:ins>
    </w:p>
    <w:p w:rsidR="00585272" w:rsidDel="006F38ED" w:rsidRDefault="00585272">
      <w:pPr>
        <w:pStyle w:val="Kazalovsebine1"/>
        <w:rPr>
          <w:ins w:id="81" w:author="Avtor"/>
          <w:del w:id="82" w:author="Avtor"/>
          <w:rFonts w:asciiTheme="minorHAnsi" w:eastAsiaTheme="minorEastAsia" w:hAnsiTheme="minorHAnsi" w:cstheme="minorBidi"/>
          <w:noProof/>
          <w:lang w:eastAsia="sl-SI"/>
        </w:rPr>
      </w:pPr>
      <w:ins w:id="83" w:author="Avtor">
        <w:del w:id="84" w:author="Avtor">
          <w:r w:rsidRPr="00F9144D" w:rsidDel="006F38ED">
            <w:rPr>
              <w:rStyle w:val="Hiperpovezava"/>
              <w:noProof/>
            </w:rPr>
            <w:delText>METODOLOŠKE USMERITVE</w:delText>
          </w:r>
          <w:r w:rsidDel="006F38ED">
            <w:rPr>
              <w:noProof/>
              <w:webHidden/>
            </w:rPr>
            <w:tab/>
            <w:delText>8</w:delText>
          </w:r>
        </w:del>
      </w:ins>
    </w:p>
    <w:p w:rsidR="00585272" w:rsidDel="006F38ED" w:rsidRDefault="00585272">
      <w:pPr>
        <w:pStyle w:val="Kazalovsebine1"/>
        <w:rPr>
          <w:ins w:id="85" w:author="Avtor"/>
          <w:del w:id="86" w:author="Avtor"/>
          <w:rFonts w:asciiTheme="minorHAnsi" w:eastAsiaTheme="minorEastAsia" w:hAnsiTheme="minorHAnsi" w:cstheme="minorBidi"/>
          <w:noProof/>
          <w:lang w:eastAsia="sl-SI"/>
        </w:rPr>
      </w:pPr>
      <w:ins w:id="87" w:author="Avtor">
        <w:del w:id="88" w:author="Avtor">
          <w:r w:rsidRPr="00F9144D" w:rsidDel="006F38ED">
            <w:rPr>
              <w:rStyle w:val="Hiperpovezava"/>
              <w:noProof/>
            </w:rPr>
            <w:delText>UGOTAVLJANJE UPRAVIČENOSTI IN OCENJEVANJE</w:delText>
          </w:r>
          <w:r w:rsidDel="006F38ED">
            <w:rPr>
              <w:noProof/>
              <w:webHidden/>
            </w:rPr>
            <w:tab/>
            <w:delText>10</w:delText>
          </w:r>
        </w:del>
      </w:ins>
    </w:p>
    <w:p w:rsidR="00585272" w:rsidDel="006F38ED" w:rsidRDefault="00585272">
      <w:pPr>
        <w:pStyle w:val="Kazalovsebine1"/>
        <w:rPr>
          <w:ins w:id="89" w:author="Avtor"/>
          <w:del w:id="90" w:author="Avtor"/>
          <w:rFonts w:asciiTheme="minorHAnsi" w:eastAsiaTheme="minorEastAsia" w:hAnsiTheme="minorHAnsi" w:cstheme="minorBidi"/>
          <w:noProof/>
          <w:lang w:eastAsia="sl-SI"/>
        </w:rPr>
      </w:pPr>
      <w:ins w:id="91" w:author="Avtor">
        <w:del w:id="92" w:author="Avtor">
          <w:r w:rsidRPr="00F9144D" w:rsidDel="006F38ED">
            <w:rPr>
              <w:rStyle w:val="Hiperpovezava"/>
              <w:noProof/>
            </w:rPr>
            <w:delText>USKLAJEVANJE IN DOPOLNJEVANJE, CELOSTNI PRISTOPI</w:delText>
          </w:r>
          <w:r w:rsidDel="006F38ED">
            <w:rPr>
              <w:noProof/>
              <w:webHidden/>
            </w:rPr>
            <w:tab/>
            <w:delText>11</w:delText>
          </w:r>
        </w:del>
      </w:ins>
    </w:p>
    <w:p w:rsidR="00585272" w:rsidDel="006F38ED" w:rsidRDefault="00585272">
      <w:pPr>
        <w:pStyle w:val="Kazalovsebine1"/>
        <w:rPr>
          <w:ins w:id="93" w:author="Avtor"/>
          <w:del w:id="94" w:author="Avtor"/>
          <w:rFonts w:asciiTheme="minorHAnsi" w:eastAsiaTheme="minorEastAsia" w:hAnsiTheme="minorHAnsi" w:cstheme="minorBidi"/>
          <w:noProof/>
          <w:lang w:eastAsia="sl-SI"/>
        </w:rPr>
      </w:pPr>
      <w:ins w:id="95" w:author="Avtor">
        <w:del w:id="96" w:author="Avtor">
          <w:r w:rsidRPr="00F9144D" w:rsidDel="006F38ED">
            <w:rPr>
              <w:rStyle w:val="Hiperpovezava"/>
              <w:noProof/>
            </w:rPr>
            <w:delText>I.</w:delText>
          </w:r>
          <w:r w:rsidDel="006F38ED">
            <w:rPr>
              <w:rFonts w:asciiTheme="minorHAnsi" w:eastAsiaTheme="minorEastAsia" w:hAnsiTheme="minorHAnsi" w:cstheme="minorBidi"/>
              <w:noProof/>
              <w:lang w:eastAsia="sl-SI"/>
            </w:rPr>
            <w:tab/>
          </w:r>
          <w:r w:rsidRPr="00F9144D" w:rsidDel="006F38ED">
            <w:rPr>
              <w:rStyle w:val="Hiperpovezava"/>
              <w:noProof/>
            </w:rPr>
            <w:delText>PREDNOSTNA OS</w:delText>
          </w:r>
          <w:r w:rsidDel="006F38ED">
            <w:rPr>
              <w:noProof/>
              <w:webHidden/>
            </w:rPr>
            <w:tab/>
            <w:delText>13</w:delText>
          </w:r>
        </w:del>
      </w:ins>
    </w:p>
    <w:p w:rsidR="00585272" w:rsidDel="006F38ED" w:rsidRDefault="00585272">
      <w:pPr>
        <w:pStyle w:val="Kazalovsebine1"/>
        <w:rPr>
          <w:ins w:id="97" w:author="Avtor"/>
          <w:del w:id="98" w:author="Avtor"/>
          <w:rFonts w:asciiTheme="minorHAnsi" w:eastAsiaTheme="minorEastAsia" w:hAnsiTheme="minorHAnsi" w:cstheme="minorBidi"/>
          <w:noProof/>
          <w:lang w:eastAsia="sl-SI"/>
        </w:rPr>
      </w:pPr>
      <w:ins w:id="99" w:author="Avtor">
        <w:del w:id="100" w:author="Avtor">
          <w:r w:rsidRPr="00F9144D" w:rsidDel="006F38ED">
            <w:rPr>
              <w:rStyle w:val="Hiperpovezava"/>
              <w:noProof/>
            </w:rPr>
            <w:delText>II.</w:delText>
          </w:r>
          <w:r w:rsidDel="006F38ED">
            <w:rPr>
              <w:rFonts w:asciiTheme="minorHAnsi" w:eastAsiaTheme="minorEastAsia" w:hAnsiTheme="minorHAnsi" w:cstheme="minorBidi"/>
              <w:noProof/>
              <w:lang w:eastAsia="sl-SI"/>
            </w:rPr>
            <w:tab/>
          </w:r>
          <w:r w:rsidRPr="00F9144D" w:rsidDel="006F38ED">
            <w:rPr>
              <w:rStyle w:val="Hiperpovezava"/>
              <w:noProof/>
            </w:rPr>
            <w:delText>PREDNOSTNA OS</w:delText>
          </w:r>
          <w:r w:rsidDel="006F38ED">
            <w:rPr>
              <w:noProof/>
              <w:webHidden/>
            </w:rPr>
            <w:tab/>
            <w:delText>17</w:delText>
          </w:r>
        </w:del>
      </w:ins>
    </w:p>
    <w:p w:rsidR="00585272" w:rsidDel="006F38ED" w:rsidRDefault="00585272">
      <w:pPr>
        <w:pStyle w:val="Kazalovsebine1"/>
        <w:rPr>
          <w:ins w:id="101" w:author="Avtor"/>
          <w:del w:id="102" w:author="Avtor"/>
          <w:rFonts w:asciiTheme="minorHAnsi" w:eastAsiaTheme="minorEastAsia" w:hAnsiTheme="minorHAnsi" w:cstheme="minorBidi"/>
          <w:noProof/>
          <w:lang w:eastAsia="sl-SI"/>
        </w:rPr>
      </w:pPr>
      <w:ins w:id="103" w:author="Avtor">
        <w:del w:id="104" w:author="Avtor">
          <w:r w:rsidRPr="00F9144D" w:rsidDel="006F38ED">
            <w:rPr>
              <w:rStyle w:val="Hiperpovezava"/>
              <w:noProof/>
            </w:rPr>
            <w:delText>III.</w:delText>
          </w:r>
          <w:r w:rsidDel="006F38ED">
            <w:rPr>
              <w:rFonts w:asciiTheme="minorHAnsi" w:eastAsiaTheme="minorEastAsia" w:hAnsiTheme="minorHAnsi" w:cstheme="minorBidi"/>
              <w:noProof/>
              <w:lang w:eastAsia="sl-SI"/>
            </w:rPr>
            <w:tab/>
          </w:r>
          <w:r w:rsidRPr="00F9144D" w:rsidDel="006F38ED">
            <w:rPr>
              <w:rStyle w:val="Hiperpovezava"/>
              <w:noProof/>
            </w:rPr>
            <w:delText>PREDNOSTNA OS</w:delText>
          </w:r>
          <w:r w:rsidDel="006F38ED">
            <w:rPr>
              <w:noProof/>
              <w:webHidden/>
            </w:rPr>
            <w:tab/>
            <w:delText>20</w:delText>
          </w:r>
        </w:del>
      </w:ins>
    </w:p>
    <w:p w:rsidR="00585272" w:rsidDel="006F38ED" w:rsidRDefault="00585272">
      <w:pPr>
        <w:pStyle w:val="Kazalovsebine1"/>
        <w:rPr>
          <w:ins w:id="105" w:author="Avtor"/>
          <w:del w:id="106" w:author="Avtor"/>
          <w:rFonts w:asciiTheme="minorHAnsi" w:eastAsiaTheme="minorEastAsia" w:hAnsiTheme="minorHAnsi" w:cstheme="minorBidi"/>
          <w:noProof/>
          <w:lang w:eastAsia="sl-SI"/>
        </w:rPr>
      </w:pPr>
      <w:ins w:id="107" w:author="Avtor">
        <w:del w:id="108" w:author="Avtor">
          <w:r w:rsidRPr="00F9144D" w:rsidDel="006F38ED">
            <w:rPr>
              <w:rStyle w:val="Hiperpovezava"/>
              <w:noProof/>
            </w:rPr>
            <w:delText>IV.</w:delText>
          </w:r>
          <w:r w:rsidDel="006F38ED">
            <w:rPr>
              <w:rFonts w:asciiTheme="minorHAnsi" w:eastAsiaTheme="minorEastAsia" w:hAnsiTheme="minorHAnsi" w:cstheme="minorBidi"/>
              <w:noProof/>
              <w:lang w:eastAsia="sl-SI"/>
            </w:rPr>
            <w:tab/>
          </w:r>
          <w:r w:rsidRPr="00F9144D" w:rsidDel="006F38ED">
            <w:rPr>
              <w:rStyle w:val="Hiperpovezava"/>
              <w:noProof/>
            </w:rPr>
            <w:delText>PREDNOSTNA OS</w:delText>
          </w:r>
          <w:r w:rsidDel="006F38ED">
            <w:rPr>
              <w:noProof/>
              <w:webHidden/>
            </w:rPr>
            <w:tab/>
            <w:delText>24</w:delText>
          </w:r>
        </w:del>
      </w:ins>
    </w:p>
    <w:p w:rsidR="00585272" w:rsidDel="006F38ED" w:rsidRDefault="00585272">
      <w:pPr>
        <w:pStyle w:val="Kazalovsebine1"/>
        <w:rPr>
          <w:ins w:id="109" w:author="Avtor"/>
          <w:del w:id="110" w:author="Avtor"/>
          <w:rFonts w:asciiTheme="minorHAnsi" w:eastAsiaTheme="minorEastAsia" w:hAnsiTheme="minorHAnsi" w:cstheme="minorBidi"/>
          <w:noProof/>
          <w:lang w:eastAsia="sl-SI"/>
        </w:rPr>
      </w:pPr>
      <w:ins w:id="111" w:author="Avtor">
        <w:del w:id="112" w:author="Avtor">
          <w:r w:rsidRPr="00F9144D" w:rsidDel="006F38ED">
            <w:rPr>
              <w:rStyle w:val="Hiperpovezava"/>
              <w:noProof/>
            </w:rPr>
            <w:delText>V.</w:delText>
          </w:r>
          <w:r w:rsidDel="006F38ED">
            <w:rPr>
              <w:rFonts w:asciiTheme="minorHAnsi" w:eastAsiaTheme="minorEastAsia" w:hAnsiTheme="minorHAnsi" w:cstheme="minorBidi"/>
              <w:noProof/>
              <w:lang w:eastAsia="sl-SI"/>
            </w:rPr>
            <w:tab/>
          </w:r>
          <w:r w:rsidRPr="00F9144D" w:rsidDel="006F38ED">
            <w:rPr>
              <w:rStyle w:val="Hiperpovezava"/>
              <w:noProof/>
            </w:rPr>
            <w:delText>PREDNOSTNA OS</w:delText>
          </w:r>
          <w:r w:rsidDel="006F38ED">
            <w:rPr>
              <w:noProof/>
              <w:webHidden/>
            </w:rPr>
            <w:tab/>
            <w:delText>33</w:delText>
          </w:r>
        </w:del>
      </w:ins>
    </w:p>
    <w:p w:rsidR="00585272" w:rsidDel="006F38ED" w:rsidRDefault="00585272">
      <w:pPr>
        <w:pStyle w:val="Kazalovsebine1"/>
        <w:rPr>
          <w:ins w:id="113" w:author="Avtor"/>
          <w:del w:id="114" w:author="Avtor"/>
          <w:rFonts w:asciiTheme="minorHAnsi" w:eastAsiaTheme="minorEastAsia" w:hAnsiTheme="minorHAnsi" w:cstheme="minorBidi"/>
          <w:noProof/>
          <w:lang w:eastAsia="sl-SI"/>
        </w:rPr>
      </w:pPr>
      <w:ins w:id="115" w:author="Avtor">
        <w:del w:id="116" w:author="Avtor">
          <w:r w:rsidRPr="00F9144D" w:rsidDel="006F38ED">
            <w:rPr>
              <w:rStyle w:val="Hiperpovezava"/>
              <w:noProof/>
            </w:rPr>
            <w:delText>VI.</w:delText>
          </w:r>
          <w:r w:rsidDel="006F38ED">
            <w:rPr>
              <w:rFonts w:asciiTheme="minorHAnsi" w:eastAsiaTheme="minorEastAsia" w:hAnsiTheme="minorHAnsi" w:cstheme="minorBidi"/>
              <w:noProof/>
              <w:lang w:eastAsia="sl-SI"/>
            </w:rPr>
            <w:tab/>
          </w:r>
          <w:r w:rsidRPr="00F9144D" w:rsidDel="006F38ED">
            <w:rPr>
              <w:rStyle w:val="Hiperpovezava"/>
              <w:noProof/>
            </w:rPr>
            <w:delText>PREDNOSTNA OS</w:delText>
          </w:r>
          <w:r w:rsidDel="006F38ED">
            <w:rPr>
              <w:noProof/>
              <w:webHidden/>
            </w:rPr>
            <w:tab/>
            <w:delText>36</w:delText>
          </w:r>
        </w:del>
      </w:ins>
    </w:p>
    <w:p w:rsidR="00585272" w:rsidDel="006F38ED" w:rsidRDefault="00585272">
      <w:pPr>
        <w:pStyle w:val="Kazalovsebine1"/>
        <w:rPr>
          <w:ins w:id="117" w:author="Avtor"/>
          <w:del w:id="118" w:author="Avtor"/>
          <w:rFonts w:asciiTheme="minorHAnsi" w:eastAsiaTheme="minorEastAsia" w:hAnsiTheme="minorHAnsi" w:cstheme="minorBidi"/>
          <w:noProof/>
          <w:lang w:eastAsia="sl-SI"/>
        </w:rPr>
      </w:pPr>
      <w:ins w:id="119" w:author="Avtor">
        <w:del w:id="120" w:author="Avtor">
          <w:r w:rsidRPr="00F9144D" w:rsidDel="006F38ED">
            <w:rPr>
              <w:rStyle w:val="Hiperpovezava"/>
              <w:noProof/>
            </w:rPr>
            <w:delText>VII.</w:delText>
          </w:r>
          <w:r w:rsidDel="006F38ED">
            <w:rPr>
              <w:rFonts w:asciiTheme="minorHAnsi" w:eastAsiaTheme="minorEastAsia" w:hAnsiTheme="minorHAnsi" w:cstheme="minorBidi"/>
              <w:noProof/>
              <w:lang w:eastAsia="sl-SI"/>
            </w:rPr>
            <w:tab/>
          </w:r>
          <w:r w:rsidRPr="00F9144D" w:rsidDel="006F38ED">
            <w:rPr>
              <w:rStyle w:val="Hiperpovezava"/>
              <w:noProof/>
            </w:rPr>
            <w:delText>PREDNOSTNA OS</w:delText>
          </w:r>
          <w:r w:rsidDel="006F38ED">
            <w:rPr>
              <w:noProof/>
              <w:webHidden/>
            </w:rPr>
            <w:tab/>
            <w:delText>44</w:delText>
          </w:r>
        </w:del>
      </w:ins>
    </w:p>
    <w:p w:rsidR="00585272" w:rsidDel="006F38ED" w:rsidRDefault="00585272">
      <w:pPr>
        <w:pStyle w:val="Kazalovsebine1"/>
        <w:rPr>
          <w:ins w:id="121" w:author="Avtor"/>
          <w:del w:id="122" w:author="Avtor"/>
          <w:rFonts w:asciiTheme="minorHAnsi" w:eastAsiaTheme="minorEastAsia" w:hAnsiTheme="minorHAnsi" w:cstheme="minorBidi"/>
          <w:noProof/>
          <w:lang w:eastAsia="sl-SI"/>
        </w:rPr>
      </w:pPr>
      <w:ins w:id="123" w:author="Avtor">
        <w:del w:id="124" w:author="Avtor">
          <w:r w:rsidRPr="00F9144D" w:rsidDel="006F38ED">
            <w:rPr>
              <w:rStyle w:val="Hiperpovezava"/>
              <w:noProof/>
            </w:rPr>
            <w:delText>VIII.</w:delText>
          </w:r>
          <w:r w:rsidDel="006F38ED">
            <w:rPr>
              <w:rFonts w:asciiTheme="minorHAnsi" w:eastAsiaTheme="minorEastAsia" w:hAnsiTheme="minorHAnsi" w:cstheme="minorBidi"/>
              <w:noProof/>
              <w:lang w:eastAsia="sl-SI"/>
            </w:rPr>
            <w:tab/>
          </w:r>
          <w:r w:rsidRPr="00F9144D" w:rsidDel="006F38ED">
            <w:rPr>
              <w:rStyle w:val="Hiperpovezava"/>
              <w:noProof/>
            </w:rPr>
            <w:delText>PREDNOSTNA OS</w:delText>
          </w:r>
          <w:r w:rsidDel="006F38ED">
            <w:rPr>
              <w:noProof/>
              <w:webHidden/>
            </w:rPr>
            <w:tab/>
            <w:delText>49</w:delText>
          </w:r>
        </w:del>
      </w:ins>
    </w:p>
    <w:p w:rsidR="00585272" w:rsidDel="006F38ED" w:rsidRDefault="00585272">
      <w:pPr>
        <w:pStyle w:val="Kazalovsebine1"/>
        <w:rPr>
          <w:ins w:id="125" w:author="Avtor"/>
          <w:del w:id="126" w:author="Avtor"/>
          <w:rFonts w:asciiTheme="minorHAnsi" w:eastAsiaTheme="minorEastAsia" w:hAnsiTheme="minorHAnsi" w:cstheme="minorBidi"/>
          <w:noProof/>
          <w:lang w:eastAsia="sl-SI"/>
        </w:rPr>
      </w:pPr>
      <w:ins w:id="127" w:author="Avtor">
        <w:del w:id="128" w:author="Avtor">
          <w:r w:rsidRPr="00F9144D" w:rsidDel="006F38ED">
            <w:rPr>
              <w:rStyle w:val="Hiperpovezava"/>
              <w:noProof/>
            </w:rPr>
            <w:delText>IX.</w:delText>
          </w:r>
          <w:r w:rsidDel="006F38ED">
            <w:rPr>
              <w:rFonts w:asciiTheme="minorHAnsi" w:eastAsiaTheme="minorEastAsia" w:hAnsiTheme="minorHAnsi" w:cstheme="minorBidi"/>
              <w:noProof/>
              <w:lang w:eastAsia="sl-SI"/>
            </w:rPr>
            <w:tab/>
          </w:r>
          <w:r w:rsidRPr="00F9144D" w:rsidDel="006F38ED">
            <w:rPr>
              <w:rStyle w:val="Hiperpovezava"/>
              <w:noProof/>
            </w:rPr>
            <w:delText>PREDNOSTNA OS</w:delText>
          </w:r>
          <w:r w:rsidDel="006F38ED">
            <w:rPr>
              <w:noProof/>
              <w:webHidden/>
            </w:rPr>
            <w:tab/>
            <w:delText>58</w:delText>
          </w:r>
        </w:del>
      </w:ins>
    </w:p>
    <w:p w:rsidR="00585272" w:rsidDel="006F38ED" w:rsidRDefault="00585272">
      <w:pPr>
        <w:pStyle w:val="Kazalovsebine1"/>
        <w:rPr>
          <w:ins w:id="129" w:author="Avtor"/>
          <w:del w:id="130" w:author="Avtor"/>
          <w:rFonts w:asciiTheme="minorHAnsi" w:eastAsiaTheme="minorEastAsia" w:hAnsiTheme="minorHAnsi" w:cstheme="minorBidi"/>
          <w:noProof/>
          <w:lang w:eastAsia="sl-SI"/>
        </w:rPr>
      </w:pPr>
      <w:ins w:id="131" w:author="Avtor">
        <w:del w:id="132" w:author="Avtor">
          <w:r w:rsidRPr="00F9144D" w:rsidDel="006F38ED">
            <w:rPr>
              <w:rStyle w:val="Hiperpovezava"/>
              <w:noProof/>
            </w:rPr>
            <w:delText>X.</w:delText>
          </w:r>
          <w:r w:rsidDel="006F38ED">
            <w:rPr>
              <w:rFonts w:asciiTheme="minorHAnsi" w:eastAsiaTheme="minorEastAsia" w:hAnsiTheme="minorHAnsi" w:cstheme="minorBidi"/>
              <w:noProof/>
              <w:lang w:eastAsia="sl-SI"/>
            </w:rPr>
            <w:tab/>
          </w:r>
          <w:r w:rsidRPr="00F9144D" w:rsidDel="006F38ED">
            <w:rPr>
              <w:rStyle w:val="Hiperpovezava"/>
              <w:noProof/>
            </w:rPr>
            <w:delText>PREDNOSTNA OS</w:delText>
          </w:r>
          <w:r w:rsidDel="006F38ED">
            <w:rPr>
              <w:noProof/>
              <w:webHidden/>
            </w:rPr>
            <w:tab/>
            <w:delText>70</w:delText>
          </w:r>
        </w:del>
      </w:ins>
    </w:p>
    <w:p w:rsidR="00585272" w:rsidDel="006F38ED" w:rsidRDefault="00585272">
      <w:pPr>
        <w:pStyle w:val="Kazalovsebine1"/>
        <w:rPr>
          <w:ins w:id="133" w:author="Avtor"/>
          <w:del w:id="134" w:author="Avtor"/>
          <w:rFonts w:asciiTheme="minorHAnsi" w:eastAsiaTheme="minorEastAsia" w:hAnsiTheme="minorHAnsi" w:cstheme="minorBidi"/>
          <w:noProof/>
          <w:lang w:eastAsia="sl-SI"/>
        </w:rPr>
      </w:pPr>
      <w:ins w:id="135" w:author="Avtor">
        <w:del w:id="136" w:author="Avtor">
          <w:r w:rsidRPr="00F9144D" w:rsidDel="006F38ED">
            <w:rPr>
              <w:rStyle w:val="Hiperpovezava"/>
              <w:noProof/>
            </w:rPr>
            <w:delText>XI.</w:delText>
          </w:r>
          <w:r w:rsidDel="006F38ED">
            <w:rPr>
              <w:rFonts w:asciiTheme="minorHAnsi" w:eastAsiaTheme="minorEastAsia" w:hAnsiTheme="minorHAnsi" w:cstheme="minorBidi"/>
              <w:noProof/>
              <w:lang w:eastAsia="sl-SI"/>
            </w:rPr>
            <w:tab/>
          </w:r>
          <w:r w:rsidRPr="00F9144D" w:rsidDel="006F38ED">
            <w:rPr>
              <w:rStyle w:val="Hiperpovezava"/>
              <w:noProof/>
            </w:rPr>
            <w:delText>PREDNOSTNA OS</w:delText>
          </w:r>
          <w:r w:rsidDel="006F38ED">
            <w:rPr>
              <w:noProof/>
              <w:webHidden/>
            </w:rPr>
            <w:tab/>
            <w:delText>78</w:delText>
          </w:r>
        </w:del>
      </w:ins>
    </w:p>
    <w:p w:rsidR="00585272" w:rsidDel="006F38ED" w:rsidRDefault="00585272">
      <w:pPr>
        <w:pStyle w:val="Kazalovsebine1"/>
        <w:rPr>
          <w:ins w:id="137" w:author="Avtor"/>
          <w:del w:id="138" w:author="Avtor"/>
          <w:rFonts w:asciiTheme="minorHAnsi" w:eastAsiaTheme="minorEastAsia" w:hAnsiTheme="minorHAnsi" w:cstheme="minorBidi"/>
          <w:noProof/>
          <w:lang w:eastAsia="sl-SI"/>
        </w:rPr>
      </w:pPr>
      <w:ins w:id="139" w:author="Avtor">
        <w:del w:id="140" w:author="Avtor">
          <w:r w:rsidRPr="00F9144D" w:rsidDel="006F38ED">
            <w:rPr>
              <w:rStyle w:val="Hiperpovezava"/>
              <w:noProof/>
            </w:rPr>
            <w:delText>XII.</w:delText>
          </w:r>
          <w:r w:rsidDel="006F38ED">
            <w:rPr>
              <w:rFonts w:asciiTheme="minorHAnsi" w:eastAsiaTheme="minorEastAsia" w:hAnsiTheme="minorHAnsi" w:cstheme="minorBidi"/>
              <w:noProof/>
              <w:lang w:eastAsia="sl-SI"/>
            </w:rPr>
            <w:tab/>
          </w:r>
          <w:r w:rsidRPr="00F9144D" w:rsidDel="006F38ED">
            <w:rPr>
              <w:rStyle w:val="Hiperpovezava"/>
              <w:noProof/>
            </w:rPr>
            <w:delText>TEHNIČNA PODPORA</w:delText>
          </w:r>
          <w:r w:rsidDel="006F38ED">
            <w:rPr>
              <w:noProof/>
              <w:webHidden/>
            </w:rPr>
            <w:tab/>
            <w:delText>84</w:delText>
          </w:r>
        </w:del>
      </w:ins>
    </w:p>
    <w:p w:rsidR="00585272" w:rsidDel="006F38ED" w:rsidRDefault="00585272">
      <w:pPr>
        <w:pStyle w:val="Kazalovsebine1"/>
        <w:rPr>
          <w:ins w:id="141" w:author="Avtor"/>
          <w:del w:id="142" w:author="Avtor"/>
          <w:rFonts w:asciiTheme="minorHAnsi" w:eastAsiaTheme="minorEastAsia" w:hAnsiTheme="minorHAnsi" w:cstheme="minorBidi"/>
          <w:noProof/>
          <w:lang w:eastAsia="sl-SI"/>
        </w:rPr>
      </w:pPr>
      <w:ins w:id="143" w:author="Avtor">
        <w:del w:id="144" w:author="Avtor">
          <w:r w:rsidRPr="00F9144D" w:rsidDel="006F38ED">
            <w:rPr>
              <w:rStyle w:val="Hiperpovezava"/>
              <w:noProof/>
            </w:rPr>
            <w:delText>XIII.</w:delText>
          </w:r>
          <w:r w:rsidDel="006F38ED">
            <w:rPr>
              <w:rFonts w:asciiTheme="minorHAnsi" w:eastAsiaTheme="minorEastAsia" w:hAnsiTheme="minorHAnsi" w:cstheme="minorBidi"/>
              <w:noProof/>
              <w:lang w:eastAsia="sl-SI"/>
            </w:rPr>
            <w:tab/>
          </w:r>
          <w:r w:rsidRPr="00F9144D" w:rsidDel="006F38ED">
            <w:rPr>
              <w:rStyle w:val="Hiperpovezava"/>
              <w:noProof/>
            </w:rPr>
            <w:delText>PREDNOSTNA 15 OS REACT-EU ESRR</w:delText>
          </w:r>
          <w:r w:rsidDel="006F38ED">
            <w:rPr>
              <w:noProof/>
              <w:webHidden/>
            </w:rPr>
            <w:tab/>
            <w:delText>90</w:delText>
          </w:r>
        </w:del>
      </w:ins>
    </w:p>
    <w:p w:rsidR="00585272" w:rsidDel="006F38ED" w:rsidRDefault="00585272">
      <w:pPr>
        <w:pStyle w:val="Kazalovsebine1"/>
        <w:rPr>
          <w:ins w:id="145" w:author="Avtor"/>
          <w:del w:id="146" w:author="Avtor"/>
          <w:rFonts w:asciiTheme="minorHAnsi" w:eastAsiaTheme="minorEastAsia" w:hAnsiTheme="minorHAnsi" w:cstheme="minorBidi"/>
          <w:noProof/>
          <w:lang w:eastAsia="sl-SI"/>
        </w:rPr>
      </w:pPr>
      <w:ins w:id="147" w:author="Avtor">
        <w:del w:id="148" w:author="Avtor">
          <w:r w:rsidRPr="00F9144D" w:rsidDel="006F38ED">
            <w:rPr>
              <w:rStyle w:val="Hiperpovezava"/>
              <w:noProof/>
            </w:rPr>
            <w:delText>XIV.</w:delText>
          </w:r>
          <w:r w:rsidDel="006F38ED">
            <w:rPr>
              <w:rFonts w:asciiTheme="minorHAnsi" w:eastAsiaTheme="minorEastAsia" w:hAnsiTheme="minorHAnsi" w:cstheme="minorBidi"/>
              <w:noProof/>
              <w:lang w:eastAsia="sl-SI"/>
            </w:rPr>
            <w:tab/>
          </w:r>
          <w:r w:rsidRPr="00F9144D" w:rsidDel="006F38ED">
            <w:rPr>
              <w:rStyle w:val="Hiperpovezava"/>
              <w:noProof/>
            </w:rPr>
            <w:delText>PREDNOSTNA 16 OS REACT-EU ESRR</w:delText>
          </w:r>
          <w:r w:rsidDel="006F38ED">
            <w:rPr>
              <w:noProof/>
              <w:webHidden/>
            </w:rPr>
            <w:tab/>
            <w:delText>93</w:delText>
          </w:r>
        </w:del>
      </w:ins>
    </w:p>
    <w:p w:rsidR="00585272" w:rsidDel="006F38ED" w:rsidRDefault="00585272">
      <w:pPr>
        <w:pStyle w:val="Kazalovsebine1"/>
        <w:rPr>
          <w:ins w:id="149" w:author="Avtor"/>
          <w:del w:id="150" w:author="Avtor"/>
          <w:rFonts w:asciiTheme="minorHAnsi" w:eastAsiaTheme="minorEastAsia" w:hAnsiTheme="minorHAnsi" w:cstheme="minorBidi"/>
          <w:noProof/>
          <w:lang w:eastAsia="sl-SI"/>
        </w:rPr>
      </w:pPr>
      <w:ins w:id="151" w:author="Avtor">
        <w:del w:id="152" w:author="Avtor">
          <w:r w:rsidRPr="00F9144D" w:rsidDel="006F38ED">
            <w:rPr>
              <w:rStyle w:val="Hiperpovezava"/>
              <w:noProof/>
            </w:rPr>
            <w:delText>XV.</w:delText>
          </w:r>
          <w:r w:rsidDel="006F38ED">
            <w:rPr>
              <w:rFonts w:asciiTheme="minorHAnsi" w:eastAsiaTheme="minorEastAsia" w:hAnsiTheme="minorHAnsi" w:cstheme="minorBidi"/>
              <w:noProof/>
              <w:lang w:eastAsia="sl-SI"/>
            </w:rPr>
            <w:tab/>
          </w:r>
          <w:r w:rsidRPr="00F9144D" w:rsidDel="006F38ED">
            <w:rPr>
              <w:rStyle w:val="Hiperpovezava"/>
              <w:noProof/>
            </w:rPr>
            <w:delText>CELOSTNE TERITORIALNE NALOŽBE ZA SPODBUJANJE TRAJNOSTENGA URBANEGA RAZVOJA</w:delText>
          </w:r>
          <w:r w:rsidDel="006F38ED">
            <w:rPr>
              <w:noProof/>
              <w:webHidden/>
            </w:rPr>
            <w:tab/>
            <w:delText>96</w:delText>
          </w:r>
        </w:del>
      </w:ins>
    </w:p>
    <w:p w:rsidR="00585272" w:rsidDel="006F38ED" w:rsidRDefault="00585272">
      <w:pPr>
        <w:pStyle w:val="Kazalovsebine1"/>
        <w:rPr>
          <w:ins w:id="153" w:author="Avtor"/>
          <w:del w:id="154" w:author="Avtor"/>
          <w:rFonts w:asciiTheme="minorHAnsi" w:eastAsiaTheme="minorEastAsia" w:hAnsiTheme="minorHAnsi" w:cstheme="minorBidi"/>
          <w:noProof/>
          <w:lang w:eastAsia="sl-SI"/>
        </w:rPr>
      </w:pPr>
      <w:ins w:id="155" w:author="Avtor">
        <w:del w:id="156" w:author="Avtor">
          <w:r w:rsidRPr="00F9144D" w:rsidDel="006F38ED">
            <w:rPr>
              <w:rStyle w:val="Hiperpovezava"/>
              <w:noProof/>
            </w:rPr>
            <w:delText>XVI.</w:delText>
          </w:r>
          <w:r w:rsidDel="006F38ED">
            <w:rPr>
              <w:rFonts w:asciiTheme="minorHAnsi" w:eastAsiaTheme="minorEastAsia" w:hAnsiTheme="minorHAnsi" w:cstheme="minorBidi"/>
              <w:noProof/>
              <w:lang w:eastAsia="sl-SI"/>
            </w:rPr>
            <w:tab/>
          </w:r>
          <w:r w:rsidRPr="00F9144D" w:rsidDel="006F38ED">
            <w:rPr>
              <w:rStyle w:val="Hiperpovezava"/>
              <w:noProof/>
            </w:rPr>
            <w:delText>STRATEGIJE LOKALNEGA RAZVOJA</w:delText>
          </w:r>
          <w:r w:rsidDel="006F38ED">
            <w:rPr>
              <w:noProof/>
              <w:webHidden/>
            </w:rPr>
            <w:tab/>
            <w:delText>98</w:delText>
          </w:r>
        </w:del>
      </w:ins>
    </w:p>
    <w:p w:rsidR="005C5333" w:rsidDel="006F38ED" w:rsidRDefault="005C5333">
      <w:pPr>
        <w:pStyle w:val="Kazalovsebine1"/>
        <w:rPr>
          <w:ins w:id="157" w:author="Avtor"/>
          <w:del w:id="158" w:author="Avtor"/>
          <w:rFonts w:asciiTheme="minorHAnsi" w:eastAsiaTheme="minorEastAsia" w:hAnsiTheme="minorHAnsi" w:cstheme="minorBidi"/>
          <w:noProof/>
          <w:lang w:eastAsia="sl-SI"/>
        </w:rPr>
      </w:pPr>
      <w:ins w:id="159" w:author="Avtor">
        <w:del w:id="160" w:author="Avtor">
          <w:r w:rsidRPr="00585272" w:rsidDel="006F38ED">
            <w:rPr>
              <w:rStyle w:val="Hiperpovezava"/>
              <w:noProof/>
            </w:rPr>
            <w:delText>KAZALO</w:delText>
          </w:r>
          <w:r w:rsidDel="006F38ED">
            <w:rPr>
              <w:noProof/>
              <w:webHidden/>
            </w:rPr>
            <w:tab/>
          </w:r>
        </w:del>
      </w:ins>
    </w:p>
    <w:p w:rsidR="005C5333" w:rsidDel="006F38ED" w:rsidRDefault="005C5333">
      <w:pPr>
        <w:pStyle w:val="Kazalovsebine1"/>
        <w:rPr>
          <w:ins w:id="161" w:author="Avtor"/>
          <w:del w:id="162" w:author="Avtor"/>
          <w:rFonts w:asciiTheme="minorHAnsi" w:eastAsiaTheme="minorEastAsia" w:hAnsiTheme="minorHAnsi" w:cstheme="minorBidi"/>
          <w:noProof/>
          <w:lang w:eastAsia="sl-SI"/>
        </w:rPr>
      </w:pPr>
      <w:ins w:id="163" w:author="Avtor">
        <w:del w:id="164" w:author="Avtor">
          <w:r w:rsidRPr="00585272" w:rsidDel="006F38ED">
            <w:rPr>
              <w:rStyle w:val="Hiperpovezava"/>
              <w:noProof/>
            </w:rPr>
            <w:delText>UVOD</w:delText>
          </w:r>
          <w:r w:rsidR="00B96C52" w:rsidRPr="00585272" w:rsidDel="006F38ED">
            <w:rPr>
              <w:rStyle w:val="Hiperpovezava"/>
              <w:noProof/>
            </w:rPr>
            <w:delText xml:space="preserve">    </w:delText>
          </w:r>
          <w:r w:rsidDel="006F38ED">
            <w:rPr>
              <w:noProof/>
              <w:webHidden/>
            </w:rPr>
            <w:tab/>
          </w:r>
        </w:del>
      </w:ins>
    </w:p>
    <w:p w:rsidR="005C5333" w:rsidDel="006F38ED" w:rsidRDefault="005C5333">
      <w:pPr>
        <w:pStyle w:val="Kazalovsebine1"/>
        <w:rPr>
          <w:ins w:id="165" w:author="Avtor"/>
          <w:del w:id="166" w:author="Avtor"/>
          <w:rFonts w:asciiTheme="minorHAnsi" w:eastAsiaTheme="minorEastAsia" w:hAnsiTheme="minorHAnsi" w:cstheme="minorBidi"/>
          <w:noProof/>
          <w:lang w:eastAsia="sl-SI"/>
        </w:rPr>
      </w:pPr>
      <w:ins w:id="167" w:author="Avtor">
        <w:del w:id="168" w:author="Avtor">
          <w:r w:rsidRPr="00585272" w:rsidDel="006F38ED">
            <w:rPr>
              <w:rStyle w:val="Hiperpovezava"/>
              <w:noProof/>
            </w:rPr>
            <w:delText>METODOLOŠKE USMERITVE</w:delText>
          </w:r>
          <w:r w:rsidDel="006F38ED">
            <w:rPr>
              <w:noProof/>
              <w:webHidden/>
            </w:rPr>
            <w:tab/>
          </w:r>
        </w:del>
      </w:ins>
    </w:p>
    <w:p w:rsidR="005C5333" w:rsidDel="006F38ED" w:rsidRDefault="005C5333">
      <w:pPr>
        <w:pStyle w:val="Kazalovsebine1"/>
        <w:rPr>
          <w:ins w:id="169" w:author="Avtor"/>
          <w:del w:id="170" w:author="Avtor"/>
          <w:rFonts w:asciiTheme="minorHAnsi" w:eastAsiaTheme="minorEastAsia" w:hAnsiTheme="minorHAnsi" w:cstheme="minorBidi"/>
          <w:noProof/>
          <w:lang w:eastAsia="sl-SI"/>
        </w:rPr>
      </w:pPr>
      <w:ins w:id="171" w:author="Avtor">
        <w:del w:id="172" w:author="Avtor">
          <w:r w:rsidRPr="00585272" w:rsidDel="006F38ED">
            <w:rPr>
              <w:rStyle w:val="Hiperpovezava"/>
              <w:noProof/>
            </w:rPr>
            <w:delText>UGOTAVLJANJE UPRAVIČENOSTI IN OCENJEVANJE</w:delText>
          </w:r>
          <w:r w:rsidDel="006F38ED">
            <w:rPr>
              <w:noProof/>
              <w:webHidden/>
            </w:rPr>
            <w:tab/>
          </w:r>
        </w:del>
      </w:ins>
    </w:p>
    <w:p w:rsidR="005C5333" w:rsidDel="006F38ED" w:rsidRDefault="005C5333">
      <w:pPr>
        <w:pStyle w:val="Kazalovsebine1"/>
        <w:rPr>
          <w:ins w:id="173" w:author="Avtor"/>
          <w:del w:id="174" w:author="Avtor"/>
          <w:rFonts w:asciiTheme="minorHAnsi" w:eastAsiaTheme="minorEastAsia" w:hAnsiTheme="minorHAnsi" w:cstheme="minorBidi"/>
          <w:noProof/>
          <w:lang w:eastAsia="sl-SI"/>
        </w:rPr>
      </w:pPr>
      <w:ins w:id="175" w:author="Avtor">
        <w:del w:id="176" w:author="Avtor">
          <w:r w:rsidRPr="00585272" w:rsidDel="006F38ED">
            <w:rPr>
              <w:rStyle w:val="Hiperpovezava"/>
              <w:noProof/>
            </w:rPr>
            <w:delText>USKLAJEVANJE IN DOPOLNJEVANJE, CELOSTNI PRISTOPI</w:delText>
          </w:r>
          <w:r w:rsidDel="006F38ED">
            <w:rPr>
              <w:noProof/>
              <w:webHidden/>
            </w:rPr>
            <w:tab/>
          </w:r>
        </w:del>
      </w:ins>
    </w:p>
    <w:p w:rsidR="005C5333" w:rsidDel="006F38ED" w:rsidRDefault="005C5333">
      <w:pPr>
        <w:pStyle w:val="Kazalovsebine1"/>
        <w:rPr>
          <w:ins w:id="177" w:author="Avtor"/>
          <w:del w:id="178" w:author="Avtor"/>
          <w:rFonts w:asciiTheme="minorHAnsi" w:eastAsiaTheme="minorEastAsia" w:hAnsiTheme="minorHAnsi" w:cstheme="minorBidi"/>
          <w:noProof/>
          <w:lang w:eastAsia="sl-SI"/>
        </w:rPr>
        <w:pPrChange w:id="179" w:author="Avtor">
          <w:pPr>
            <w:pStyle w:val="Kazalovsebine1"/>
            <w:tabs>
              <w:tab w:val="left" w:pos="440"/>
            </w:tabs>
          </w:pPr>
        </w:pPrChange>
      </w:pPr>
      <w:ins w:id="180" w:author="Avtor">
        <w:del w:id="181" w:author="Avtor">
          <w:r w:rsidRPr="00585272" w:rsidDel="006F38ED">
            <w:rPr>
              <w:rStyle w:val="Hiperpovezava"/>
              <w:noProof/>
            </w:rPr>
            <w:delText>I.</w:delText>
          </w:r>
          <w:r w:rsidDel="006F38ED">
            <w:rPr>
              <w:rFonts w:asciiTheme="minorHAnsi" w:eastAsiaTheme="minorEastAsia" w:hAnsiTheme="minorHAnsi" w:cstheme="minorBidi"/>
              <w:noProof/>
              <w:lang w:eastAsia="sl-SI"/>
            </w:rPr>
            <w:tab/>
          </w:r>
          <w:r w:rsidRPr="00585272" w:rsidDel="006F38ED">
            <w:rPr>
              <w:rStyle w:val="Hiperpovezava"/>
              <w:noProof/>
            </w:rPr>
            <w:delText>PREDNOSTNA OS</w:delText>
          </w:r>
          <w:r w:rsidDel="006F38ED">
            <w:rPr>
              <w:noProof/>
              <w:webHidden/>
            </w:rPr>
            <w:tab/>
          </w:r>
        </w:del>
      </w:ins>
    </w:p>
    <w:p w:rsidR="005C5333" w:rsidDel="006F38ED" w:rsidRDefault="005C5333">
      <w:pPr>
        <w:pStyle w:val="Kazalovsebine1"/>
        <w:rPr>
          <w:ins w:id="182" w:author="Avtor"/>
          <w:del w:id="183" w:author="Avtor"/>
          <w:rFonts w:asciiTheme="minorHAnsi" w:eastAsiaTheme="minorEastAsia" w:hAnsiTheme="minorHAnsi" w:cstheme="minorBidi"/>
          <w:noProof/>
          <w:lang w:eastAsia="sl-SI"/>
        </w:rPr>
        <w:pPrChange w:id="184" w:author="Avtor">
          <w:pPr>
            <w:pStyle w:val="Kazalovsebine1"/>
            <w:tabs>
              <w:tab w:val="left" w:pos="440"/>
            </w:tabs>
          </w:pPr>
        </w:pPrChange>
      </w:pPr>
      <w:ins w:id="185" w:author="Avtor">
        <w:del w:id="186" w:author="Avtor">
          <w:r w:rsidRPr="00585272" w:rsidDel="006F38ED">
            <w:rPr>
              <w:rStyle w:val="Hiperpovezava"/>
              <w:noProof/>
            </w:rPr>
            <w:delText>II.</w:delText>
          </w:r>
          <w:r w:rsidDel="006F38ED">
            <w:rPr>
              <w:rFonts w:asciiTheme="minorHAnsi" w:eastAsiaTheme="minorEastAsia" w:hAnsiTheme="minorHAnsi" w:cstheme="minorBidi"/>
              <w:noProof/>
              <w:lang w:eastAsia="sl-SI"/>
            </w:rPr>
            <w:tab/>
          </w:r>
          <w:r w:rsidRPr="00585272" w:rsidDel="006F38ED">
            <w:rPr>
              <w:rStyle w:val="Hiperpovezava"/>
              <w:noProof/>
            </w:rPr>
            <w:delText>PREDNOSTNA OS</w:delText>
          </w:r>
          <w:r w:rsidDel="006F38ED">
            <w:rPr>
              <w:noProof/>
              <w:webHidden/>
            </w:rPr>
            <w:tab/>
          </w:r>
        </w:del>
      </w:ins>
    </w:p>
    <w:p w:rsidR="005C5333" w:rsidDel="006F38ED" w:rsidRDefault="005C5333">
      <w:pPr>
        <w:pStyle w:val="Kazalovsebine1"/>
        <w:rPr>
          <w:ins w:id="187" w:author="Avtor"/>
          <w:del w:id="188" w:author="Avtor"/>
          <w:rFonts w:asciiTheme="minorHAnsi" w:eastAsiaTheme="minorEastAsia" w:hAnsiTheme="minorHAnsi" w:cstheme="minorBidi"/>
          <w:noProof/>
          <w:lang w:eastAsia="sl-SI"/>
        </w:rPr>
        <w:pPrChange w:id="189" w:author="Avtor">
          <w:pPr>
            <w:pStyle w:val="Kazalovsebine2"/>
            <w:tabs>
              <w:tab w:val="left" w:pos="660"/>
              <w:tab w:val="right" w:leader="dot" w:pos="9061"/>
            </w:tabs>
          </w:pPr>
        </w:pPrChange>
      </w:pPr>
      <w:ins w:id="190" w:author="Avtor">
        <w:del w:id="191" w:author="Avtor">
          <w:r w:rsidRPr="00585272" w:rsidDel="006F38ED">
            <w:rPr>
              <w:rStyle w:val="Hiperpovezava"/>
              <w:noProof/>
            </w:rPr>
            <w:delText>III.</w:delText>
          </w:r>
          <w:r w:rsidDel="006F38ED">
            <w:rPr>
              <w:rFonts w:asciiTheme="minorHAnsi" w:eastAsiaTheme="minorEastAsia" w:hAnsiTheme="minorHAnsi" w:cstheme="minorBidi"/>
              <w:noProof/>
              <w:lang w:eastAsia="sl-SI"/>
            </w:rPr>
            <w:tab/>
          </w:r>
          <w:r w:rsidRPr="00585272" w:rsidDel="006F38ED">
            <w:rPr>
              <w:rStyle w:val="Hiperpovezava"/>
              <w:noProof/>
            </w:rPr>
            <w:delText>PREDNOSTNA OS</w:delText>
          </w:r>
          <w:r w:rsidDel="006F38ED">
            <w:rPr>
              <w:noProof/>
              <w:webHidden/>
            </w:rPr>
            <w:tab/>
          </w:r>
        </w:del>
      </w:ins>
    </w:p>
    <w:p w:rsidR="005C5333" w:rsidDel="006F38ED" w:rsidRDefault="005C5333">
      <w:pPr>
        <w:pStyle w:val="Kazalovsebine1"/>
        <w:rPr>
          <w:ins w:id="192" w:author="Avtor"/>
          <w:del w:id="193" w:author="Avtor"/>
          <w:rFonts w:asciiTheme="minorHAnsi" w:eastAsiaTheme="minorEastAsia" w:hAnsiTheme="minorHAnsi" w:cstheme="minorBidi"/>
          <w:noProof/>
          <w:lang w:eastAsia="sl-SI"/>
        </w:rPr>
      </w:pPr>
      <w:ins w:id="194" w:author="Avtor">
        <w:del w:id="195" w:author="Avtor">
          <w:r w:rsidRPr="00585272" w:rsidDel="006F38ED">
            <w:rPr>
              <w:rStyle w:val="Hiperpovezava"/>
              <w:noProof/>
            </w:rPr>
            <w:delText>IV.</w:delText>
          </w:r>
          <w:r w:rsidDel="006F38ED">
            <w:rPr>
              <w:rFonts w:asciiTheme="minorHAnsi" w:eastAsiaTheme="minorEastAsia" w:hAnsiTheme="minorHAnsi" w:cstheme="minorBidi"/>
              <w:noProof/>
              <w:lang w:eastAsia="sl-SI"/>
            </w:rPr>
            <w:tab/>
          </w:r>
          <w:r w:rsidRPr="00585272" w:rsidDel="006F38ED">
            <w:rPr>
              <w:rStyle w:val="Hiperpovezava"/>
              <w:noProof/>
            </w:rPr>
            <w:delText>PREDNOSTNA</w:delText>
          </w:r>
          <w:r w:rsidRPr="00F4709C" w:rsidDel="006F38ED">
            <w:rPr>
              <w:rStyle w:val="Hiperpovezava"/>
              <w:noProof/>
            </w:rPr>
            <w:delText xml:space="preserve"> OS</w:delText>
          </w:r>
          <w:r w:rsidDel="006F38ED">
            <w:rPr>
              <w:noProof/>
              <w:webHidden/>
            </w:rPr>
            <w:tab/>
          </w:r>
        </w:del>
      </w:ins>
    </w:p>
    <w:p w:rsidR="005C5333" w:rsidDel="006F38ED" w:rsidRDefault="005C5333">
      <w:pPr>
        <w:pStyle w:val="Kazalovsebine1"/>
        <w:rPr>
          <w:ins w:id="196" w:author="Avtor"/>
          <w:del w:id="197" w:author="Avtor"/>
          <w:rFonts w:asciiTheme="minorHAnsi" w:eastAsiaTheme="minorEastAsia" w:hAnsiTheme="minorHAnsi" w:cstheme="minorBidi"/>
          <w:noProof/>
          <w:lang w:eastAsia="sl-SI"/>
        </w:rPr>
        <w:pPrChange w:id="198" w:author="Avtor">
          <w:pPr>
            <w:pStyle w:val="Kazalovsebine1"/>
            <w:tabs>
              <w:tab w:val="left" w:pos="440"/>
            </w:tabs>
          </w:pPr>
        </w:pPrChange>
      </w:pPr>
      <w:ins w:id="199" w:author="Avtor">
        <w:del w:id="200" w:author="Avtor">
          <w:r w:rsidRPr="00585272" w:rsidDel="006F38ED">
            <w:rPr>
              <w:rStyle w:val="Hiperpovezava"/>
              <w:noProof/>
            </w:rPr>
            <w:delText>V.</w:delText>
          </w:r>
          <w:r w:rsidDel="006F38ED">
            <w:rPr>
              <w:rFonts w:asciiTheme="minorHAnsi" w:eastAsiaTheme="minorEastAsia" w:hAnsiTheme="minorHAnsi" w:cstheme="minorBidi"/>
              <w:noProof/>
              <w:lang w:eastAsia="sl-SI"/>
            </w:rPr>
            <w:tab/>
          </w:r>
          <w:r w:rsidRPr="00585272" w:rsidDel="006F38ED">
            <w:rPr>
              <w:rStyle w:val="Hiperpovezava"/>
              <w:noProof/>
            </w:rPr>
            <w:delText>PREDNOSTNA OS</w:delText>
          </w:r>
          <w:r w:rsidDel="006F38ED">
            <w:rPr>
              <w:noProof/>
              <w:webHidden/>
            </w:rPr>
            <w:tab/>
          </w:r>
        </w:del>
      </w:ins>
    </w:p>
    <w:p w:rsidR="005C5333" w:rsidDel="006F38ED" w:rsidRDefault="005C5333">
      <w:pPr>
        <w:pStyle w:val="Kazalovsebine1"/>
        <w:rPr>
          <w:ins w:id="201" w:author="Avtor"/>
          <w:del w:id="202" w:author="Avtor"/>
          <w:rFonts w:asciiTheme="minorHAnsi" w:eastAsiaTheme="minorEastAsia" w:hAnsiTheme="minorHAnsi" w:cstheme="minorBidi"/>
          <w:noProof/>
          <w:lang w:eastAsia="sl-SI"/>
        </w:rPr>
      </w:pPr>
      <w:ins w:id="203" w:author="Avtor">
        <w:del w:id="204" w:author="Avtor">
          <w:r w:rsidRPr="00585272" w:rsidDel="006F38ED">
            <w:rPr>
              <w:rStyle w:val="Hiperpovezava"/>
              <w:noProof/>
            </w:rPr>
            <w:delText>VI.</w:delText>
          </w:r>
          <w:r w:rsidDel="006F38ED">
            <w:rPr>
              <w:rFonts w:asciiTheme="minorHAnsi" w:eastAsiaTheme="minorEastAsia" w:hAnsiTheme="minorHAnsi" w:cstheme="minorBidi"/>
              <w:noProof/>
              <w:lang w:eastAsia="sl-SI"/>
            </w:rPr>
            <w:tab/>
          </w:r>
          <w:r w:rsidRPr="00585272" w:rsidDel="006F38ED">
            <w:rPr>
              <w:rStyle w:val="Hiperpovezava"/>
              <w:noProof/>
            </w:rPr>
            <w:delText>PREDNOSTNA OS</w:delText>
          </w:r>
          <w:r w:rsidDel="006F38ED">
            <w:rPr>
              <w:noProof/>
              <w:webHidden/>
            </w:rPr>
            <w:tab/>
          </w:r>
        </w:del>
      </w:ins>
    </w:p>
    <w:p w:rsidR="005C5333" w:rsidDel="006F38ED" w:rsidRDefault="005C5333">
      <w:pPr>
        <w:pStyle w:val="Kazalovsebine1"/>
        <w:rPr>
          <w:ins w:id="205" w:author="Avtor"/>
          <w:del w:id="206" w:author="Avtor"/>
          <w:rFonts w:asciiTheme="minorHAnsi" w:eastAsiaTheme="minorEastAsia" w:hAnsiTheme="minorHAnsi" w:cstheme="minorBidi"/>
          <w:noProof/>
          <w:lang w:eastAsia="sl-SI"/>
        </w:rPr>
      </w:pPr>
      <w:ins w:id="207" w:author="Avtor">
        <w:del w:id="208" w:author="Avtor">
          <w:r w:rsidRPr="00585272" w:rsidDel="006F38ED">
            <w:rPr>
              <w:rStyle w:val="Hiperpovezava"/>
              <w:noProof/>
            </w:rPr>
            <w:delText>VII.</w:delText>
          </w:r>
          <w:r w:rsidDel="006F38ED">
            <w:rPr>
              <w:rFonts w:asciiTheme="minorHAnsi" w:eastAsiaTheme="minorEastAsia" w:hAnsiTheme="minorHAnsi" w:cstheme="minorBidi"/>
              <w:noProof/>
              <w:lang w:eastAsia="sl-SI"/>
            </w:rPr>
            <w:tab/>
          </w:r>
          <w:r w:rsidRPr="00585272" w:rsidDel="006F38ED">
            <w:rPr>
              <w:rStyle w:val="Hiperpovezava"/>
              <w:noProof/>
            </w:rPr>
            <w:delText>PREDNOSTNA OS</w:delText>
          </w:r>
          <w:r w:rsidDel="006F38ED">
            <w:rPr>
              <w:noProof/>
              <w:webHidden/>
            </w:rPr>
            <w:tab/>
          </w:r>
        </w:del>
      </w:ins>
    </w:p>
    <w:p w:rsidR="005C5333" w:rsidDel="006F38ED" w:rsidRDefault="005C5333">
      <w:pPr>
        <w:pStyle w:val="Kazalovsebine1"/>
        <w:rPr>
          <w:ins w:id="209" w:author="Avtor"/>
          <w:del w:id="210" w:author="Avtor"/>
          <w:rFonts w:asciiTheme="minorHAnsi" w:eastAsiaTheme="minorEastAsia" w:hAnsiTheme="minorHAnsi" w:cstheme="minorBidi"/>
          <w:noProof/>
          <w:lang w:eastAsia="sl-SI"/>
        </w:rPr>
      </w:pPr>
      <w:ins w:id="211" w:author="Avtor">
        <w:del w:id="212" w:author="Avtor">
          <w:r w:rsidRPr="00585272" w:rsidDel="006F38ED">
            <w:rPr>
              <w:rStyle w:val="Hiperpovezava"/>
              <w:noProof/>
            </w:rPr>
            <w:delText>VIII.</w:delText>
          </w:r>
          <w:r w:rsidDel="006F38ED">
            <w:rPr>
              <w:rFonts w:asciiTheme="minorHAnsi" w:eastAsiaTheme="minorEastAsia" w:hAnsiTheme="minorHAnsi" w:cstheme="minorBidi"/>
              <w:noProof/>
              <w:lang w:eastAsia="sl-SI"/>
            </w:rPr>
            <w:tab/>
          </w:r>
          <w:r w:rsidRPr="00585272" w:rsidDel="006F38ED">
            <w:rPr>
              <w:rStyle w:val="Hiperpovezava"/>
              <w:noProof/>
            </w:rPr>
            <w:delText>PREDNOST</w:delText>
          </w:r>
          <w:r w:rsidRPr="00F4709C" w:rsidDel="006F38ED">
            <w:rPr>
              <w:rStyle w:val="Hiperpovezava"/>
              <w:noProof/>
            </w:rPr>
            <w:delText>NA OS</w:delText>
          </w:r>
          <w:r w:rsidDel="006F38ED">
            <w:rPr>
              <w:noProof/>
              <w:webHidden/>
            </w:rPr>
            <w:tab/>
          </w:r>
        </w:del>
      </w:ins>
    </w:p>
    <w:p w:rsidR="005C5333" w:rsidDel="006F38ED" w:rsidRDefault="005C5333">
      <w:pPr>
        <w:pStyle w:val="Kazalovsebine1"/>
        <w:rPr>
          <w:ins w:id="213" w:author="Avtor"/>
          <w:del w:id="214" w:author="Avtor"/>
          <w:rFonts w:asciiTheme="minorHAnsi" w:eastAsiaTheme="minorEastAsia" w:hAnsiTheme="minorHAnsi" w:cstheme="minorBidi"/>
          <w:noProof/>
          <w:lang w:eastAsia="sl-SI"/>
        </w:rPr>
        <w:pPrChange w:id="215" w:author="Avtor">
          <w:pPr>
            <w:pStyle w:val="Kazalovsebine2"/>
            <w:tabs>
              <w:tab w:val="left" w:pos="660"/>
              <w:tab w:val="right" w:leader="dot" w:pos="9061"/>
            </w:tabs>
          </w:pPr>
        </w:pPrChange>
      </w:pPr>
      <w:ins w:id="216" w:author="Avtor">
        <w:del w:id="217" w:author="Avtor">
          <w:r w:rsidRPr="00585272" w:rsidDel="006F38ED">
            <w:rPr>
              <w:rStyle w:val="Hiperpovezava"/>
              <w:noProof/>
            </w:rPr>
            <w:delText>IX.</w:delText>
          </w:r>
          <w:r w:rsidDel="006F38ED">
            <w:rPr>
              <w:rFonts w:asciiTheme="minorHAnsi" w:eastAsiaTheme="minorEastAsia" w:hAnsiTheme="minorHAnsi" w:cstheme="minorBidi"/>
              <w:noProof/>
              <w:lang w:eastAsia="sl-SI"/>
            </w:rPr>
            <w:tab/>
          </w:r>
          <w:r w:rsidRPr="00585272" w:rsidDel="006F38ED">
            <w:rPr>
              <w:rStyle w:val="Hiperpovezava"/>
              <w:noProof/>
            </w:rPr>
            <w:delText>PREDNOSTNA OS</w:delText>
          </w:r>
          <w:r w:rsidDel="006F38ED">
            <w:rPr>
              <w:noProof/>
              <w:webHidden/>
            </w:rPr>
            <w:tab/>
          </w:r>
          <w:r w:rsidR="001D7FC4" w:rsidDel="006F38ED">
            <w:rPr>
              <w:noProof/>
              <w:webHidden/>
            </w:rPr>
            <w:delText>54</w:delText>
          </w:r>
        </w:del>
      </w:ins>
    </w:p>
    <w:p w:rsidR="005C5333" w:rsidDel="006F38ED" w:rsidRDefault="005C5333">
      <w:pPr>
        <w:pStyle w:val="Kazalovsebine1"/>
        <w:rPr>
          <w:ins w:id="218" w:author="Avtor"/>
          <w:del w:id="219" w:author="Avtor"/>
          <w:rFonts w:asciiTheme="minorHAnsi" w:eastAsiaTheme="minorEastAsia" w:hAnsiTheme="minorHAnsi" w:cstheme="minorBidi"/>
          <w:noProof/>
          <w:lang w:eastAsia="sl-SI"/>
        </w:rPr>
        <w:pPrChange w:id="220" w:author="Avtor">
          <w:pPr>
            <w:pStyle w:val="Kazalovsebine1"/>
            <w:tabs>
              <w:tab w:val="left" w:pos="440"/>
            </w:tabs>
          </w:pPr>
        </w:pPrChange>
      </w:pPr>
      <w:ins w:id="221" w:author="Avtor">
        <w:del w:id="222" w:author="Avtor">
          <w:r w:rsidRPr="00585272" w:rsidDel="006F38ED">
            <w:rPr>
              <w:rStyle w:val="Hiperpovezava"/>
              <w:noProof/>
            </w:rPr>
            <w:delText>X.</w:delText>
          </w:r>
          <w:r w:rsidDel="006F38ED">
            <w:rPr>
              <w:rFonts w:asciiTheme="minorHAnsi" w:eastAsiaTheme="minorEastAsia" w:hAnsiTheme="minorHAnsi" w:cstheme="minorBidi"/>
              <w:noProof/>
              <w:lang w:eastAsia="sl-SI"/>
            </w:rPr>
            <w:tab/>
          </w:r>
          <w:r w:rsidRPr="00585272" w:rsidDel="006F38ED">
            <w:rPr>
              <w:rStyle w:val="Hiperpovezava"/>
              <w:noProof/>
            </w:rPr>
            <w:delText>PREDNOSTNA OS</w:delText>
          </w:r>
          <w:r w:rsidDel="006F38ED">
            <w:rPr>
              <w:noProof/>
              <w:webHidden/>
            </w:rPr>
            <w:tab/>
          </w:r>
          <w:r w:rsidR="001D7FC4" w:rsidDel="006F38ED">
            <w:rPr>
              <w:noProof/>
              <w:webHidden/>
            </w:rPr>
            <w:delText>66</w:delText>
          </w:r>
        </w:del>
      </w:ins>
    </w:p>
    <w:p w:rsidR="005C5333" w:rsidDel="006F38ED" w:rsidRDefault="005C5333">
      <w:pPr>
        <w:pStyle w:val="Kazalovsebine1"/>
        <w:rPr>
          <w:ins w:id="223" w:author="Avtor"/>
          <w:del w:id="224" w:author="Avtor"/>
          <w:rFonts w:asciiTheme="minorHAnsi" w:eastAsiaTheme="minorEastAsia" w:hAnsiTheme="minorHAnsi" w:cstheme="minorBidi"/>
          <w:noProof/>
          <w:lang w:eastAsia="sl-SI"/>
        </w:rPr>
      </w:pPr>
      <w:ins w:id="225" w:author="Avtor">
        <w:del w:id="226" w:author="Avtor">
          <w:r w:rsidRPr="00585272" w:rsidDel="006F38ED">
            <w:rPr>
              <w:rStyle w:val="Hiperpovezava"/>
              <w:noProof/>
            </w:rPr>
            <w:delText>XI.</w:delText>
          </w:r>
          <w:r w:rsidDel="006F38ED">
            <w:rPr>
              <w:rFonts w:asciiTheme="minorHAnsi" w:eastAsiaTheme="minorEastAsia" w:hAnsiTheme="minorHAnsi" w:cstheme="minorBidi"/>
              <w:noProof/>
              <w:lang w:eastAsia="sl-SI"/>
            </w:rPr>
            <w:tab/>
          </w:r>
          <w:r w:rsidRPr="00585272" w:rsidDel="006F38ED">
            <w:rPr>
              <w:rStyle w:val="Hiperpovezava"/>
              <w:noProof/>
            </w:rPr>
            <w:delText xml:space="preserve">PREDNOSTNA </w:delText>
          </w:r>
          <w:r w:rsidRPr="00F4709C" w:rsidDel="006F38ED">
            <w:rPr>
              <w:rStyle w:val="Hiperpovezava"/>
              <w:noProof/>
            </w:rPr>
            <w:delText>OS</w:delText>
          </w:r>
          <w:r w:rsidDel="006F38ED">
            <w:rPr>
              <w:noProof/>
              <w:webHidden/>
            </w:rPr>
            <w:tab/>
          </w:r>
          <w:r w:rsidR="001D7FC4" w:rsidDel="006F38ED">
            <w:rPr>
              <w:noProof/>
              <w:webHidden/>
            </w:rPr>
            <w:delText>74</w:delText>
          </w:r>
        </w:del>
      </w:ins>
    </w:p>
    <w:p w:rsidR="005C5333" w:rsidDel="006F38ED" w:rsidRDefault="005C5333">
      <w:pPr>
        <w:pStyle w:val="Kazalovsebine1"/>
        <w:rPr>
          <w:ins w:id="227" w:author="Avtor"/>
          <w:del w:id="228" w:author="Avtor"/>
          <w:rFonts w:asciiTheme="minorHAnsi" w:eastAsiaTheme="minorEastAsia" w:hAnsiTheme="minorHAnsi" w:cstheme="minorBidi"/>
          <w:noProof/>
          <w:lang w:eastAsia="sl-SI"/>
        </w:rPr>
      </w:pPr>
      <w:ins w:id="229" w:author="Avtor">
        <w:del w:id="230" w:author="Avtor">
          <w:r w:rsidRPr="00585272" w:rsidDel="006F38ED">
            <w:rPr>
              <w:rStyle w:val="Hiperpovezava"/>
              <w:noProof/>
            </w:rPr>
            <w:delText>XII.</w:delText>
          </w:r>
          <w:r w:rsidDel="006F38ED">
            <w:rPr>
              <w:rFonts w:asciiTheme="minorHAnsi" w:eastAsiaTheme="minorEastAsia" w:hAnsiTheme="minorHAnsi" w:cstheme="minorBidi"/>
              <w:noProof/>
              <w:lang w:eastAsia="sl-SI"/>
            </w:rPr>
            <w:tab/>
          </w:r>
          <w:r w:rsidRPr="00585272" w:rsidDel="006F38ED">
            <w:rPr>
              <w:rStyle w:val="Hiperpovezava"/>
              <w:noProof/>
            </w:rPr>
            <w:delText>TEHNIČNA PODPORA</w:delText>
          </w:r>
          <w:r w:rsidDel="006F38ED">
            <w:rPr>
              <w:noProof/>
              <w:webHidden/>
            </w:rPr>
            <w:tab/>
          </w:r>
          <w:r w:rsidR="001D7FC4" w:rsidDel="006F38ED">
            <w:rPr>
              <w:noProof/>
              <w:webHidden/>
            </w:rPr>
            <w:delText>80</w:delText>
          </w:r>
        </w:del>
      </w:ins>
    </w:p>
    <w:p w:rsidR="005C5333" w:rsidDel="006F38ED" w:rsidRDefault="005C5333">
      <w:pPr>
        <w:pStyle w:val="Kazalovsebine1"/>
        <w:rPr>
          <w:ins w:id="231" w:author="Avtor"/>
          <w:del w:id="232" w:author="Avtor"/>
          <w:rFonts w:asciiTheme="minorHAnsi" w:eastAsiaTheme="minorEastAsia" w:hAnsiTheme="minorHAnsi" w:cstheme="minorBidi"/>
          <w:noProof/>
          <w:lang w:eastAsia="sl-SI"/>
        </w:rPr>
      </w:pPr>
      <w:ins w:id="233" w:author="Avtor">
        <w:del w:id="234" w:author="Avtor">
          <w:r w:rsidRPr="00585272" w:rsidDel="006F38ED">
            <w:rPr>
              <w:rStyle w:val="Hiperpovezava"/>
              <w:noProof/>
            </w:rPr>
            <w:delText>XIII.</w:delText>
          </w:r>
          <w:r w:rsidDel="006F38ED">
            <w:rPr>
              <w:rFonts w:asciiTheme="minorHAnsi" w:eastAsiaTheme="minorEastAsia" w:hAnsiTheme="minorHAnsi" w:cstheme="minorBidi"/>
              <w:noProof/>
              <w:lang w:eastAsia="sl-SI"/>
            </w:rPr>
            <w:tab/>
          </w:r>
          <w:r w:rsidRPr="00585272" w:rsidDel="006F38ED">
            <w:rPr>
              <w:rStyle w:val="Hiperpovezava"/>
              <w:noProof/>
            </w:rPr>
            <w:delText>PREDNOSTNA OS</w:delText>
          </w:r>
          <w:r w:rsidR="001D7FC4" w:rsidRPr="00F4709C" w:rsidDel="006F38ED">
            <w:rPr>
              <w:rStyle w:val="Hiperpovezava"/>
              <w:noProof/>
            </w:rPr>
            <w:delText xml:space="preserve"> REACT-EU</w:delText>
          </w:r>
          <w:r w:rsidDel="006F38ED">
            <w:rPr>
              <w:noProof/>
              <w:webHidden/>
            </w:rPr>
            <w:tab/>
          </w:r>
          <w:r w:rsidR="001D7FC4" w:rsidDel="006F38ED">
            <w:rPr>
              <w:noProof/>
              <w:webHidden/>
            </w:rPr>
            <w:delText>86</w:delText>
          </w:r>
        </w:del>
      </w:ins>
    </w:p>
    <w:p w:rsidR="005C5333" w:rsidDel="006F38ED" w:rsidRDefault="005C5333">
      <w:pPr>
        <w:pStyle w:val="Kazalovsebine1"/>
        <w:rPr>
          <w:ins w:id="235" w:author="Avtor"/>
          <w:del w:id="236" w:author="Avtor"/>
          <w:rFonts w:asciiTheme="minorHAnsi" w:eastAsiaTheme="minorEastAsia" w:hAnsiTheme="minorHAnsi" w:cstheme="minorBidi"/>
          <w:noProof/>
          <w:lang w:eastAsia="sl-SI"/>
        </w:rPr>
      </w:pPr>
      <w:ins w:id="237" w:author="Avtor">
        <w:del w:id="238" w:author="Avtor">
          <w:r w:rsidRPr="00585272" w:rsidDel="006F38ED">
            <w:rPr>
              <w:rStyle w:val="Hiperpovezava"/>
              <w:noProof/>
            </w:rPr>
            <w:delText>XIV.</w:delText>
          </w:r>
          <w:r w:rsidDel="006F38ED">
            <w:rPr>
              <w:rFonts w:asciiTheme="minorHAnsi" w:eastAsiaTheme="minorEastAsia" w:hAnsiTheme="minorHAnsi" w:cstheme="minorBidi"/>
              <w:noProof/>
              <w:lang w:eastAsia="sl-SI"/>
            </w:rPr>
            <w:tab/>
          </w:r>
          <w:r w:rsidRPr="00585272" w:rsidDel="006F38ED">
            <w:rPr>
              <w:rStyle w:val="Hiperpovezava"/>
              <w:noProof/>
            </w:rPr>
            <w:delText>CELOSTNE TERITORIALNE NALOŽBE ZA SPODBUJANJE TRAJNOSTENGA URBANEGA RAZVOJA</w:delText>
          </w:r>
          <w:r w:rsidDel="006F38ED">
            <w:rPr>
              <w:noProof/>
              <w:webHidden/>
            </w:rPr>
            <w:tab/>
          </w:r>
          <w:r w:rsidR="001D7FC4" w:rsidDel="006F38ED">
            <w:rPr>
              <w:noProof/>
              <w:webHidden/>
            </w:rPr>
            <w:delText>88</w:delText>
          </w:r>
          <w:r w:rsidR="00034F26" w:rsidDel="006F38ED">
            <w:rPr>
              <w:noProof/>
              <w:webHidden/>
            </w:rPr>
            <w:delText>88</w:delText>
          </w:r>
          <w:r w:rsidR="00B96C52" w:rsidDel="006F38ED">
            <w:rPr>
              <w:noProof/>
              <w:webHidden/>
            </w:rPr>
            <w:delText>93</w:delText>
          </w:r>
        </w:del>
      </w:ins>
    </w:p>
    <w:p w:rsidR="005C5333" w:rsidDel="006F38ED" w:rsidRDefault="005C5333">
      <w:pPr>
        <w:pStyle w:val="Kazalovsebine1"/>
        <w:rPr>
          <w:ins w:id="239" w:author="Avtor"/>
          <w:del w:id="240" w:author="Avtor"/>
          <w:rFonts w:asciiTheme="minorHAnsi" w:eastAsiaTheme="minorEastAsia" w:hAnsiTheme="minorHAnsi" w:cstheme="minorBidi"/>
          <w:noProof/>
          <w:lang w:eastAsia="sl-SI"/>
        </w:rPr>
      </w:pPr>
      <w:ins w:id="241" w:author="Avtor">
        <w:del w:id="242" w:author="Avtor">
          <w:r w:rsidRPr="00585272" w:rsidDel="006F38ED">
            <w:rPr>
              <w:rStyle w:val="Hiperpovezava"/>
              <w:noProof/>
            </w:rPr>
            <w:delText>XV.</w:delText>
          </w:r>
          <w:r w:rsidDel="006F38ED">
            <w:rPr>
              <w:rFonts w:asciiTheme="minorHAnsi" w:eastAsiaTheme="minorEastAsia" w:hAnsiTheme="minorHAnsi" w:cstheme="minorBidi"/>
              <w:noProof/>
              <w:lang w:eastAsia="sl-SI"/>
            </w:rPr>
            <w:tab/>
          </w:r>
          <w:r w:rsidRPr="00585272" w:rsidDel="006F38ED">
            <w:rPr>
              <w:rStyle w:val="Hiperpovezava"/>
              <w:noProof/>
            </w:rPr>
            <w:delText>STRATEGIJE LOKALNEGA RAZVOJA</w:delText>
          </w:r>
          <w:r w:rsidDel="006F38ED">
            <w:rPr>
              <w:noProof/>
              <w:webHidden/>
            </w:rPr>
            <w:tab/>
          </w:r>
          <w:r w:rsidR="001D7FC4" w:rsidDel="006F38ED">
            <w:rPr>
              <w:noProof/>
              <w:webHidden/>
            </w:rPr>
            <w:delText>90</w:delText>
          </w:r>
          <w:r w:rsidR="00034F26" w:rsidDel="006F38ED">
            <w:rPr>
              <w:noProof/>
              <w:webHidden/>
            </w:rPr>
            <w:delText>90</w:delText>
          </w:r>
          <w:r w:rsidR="00B96C52" w:rsidDel="006F38ED">
            <w:rPr>
              <w:noProof/>
              <w:webHidden/>
            </w:rPr>
            <w:delText>95</w:delText>
          </w:r>
        </w:del>
      </w:ins>
    </w:p>
    <w:p w:rsidR="00AF5544" w:rsidRPr="00853E81" w:rsidDel="006F38ED" w:rsidRDefault="00AF5544" w:rsidP="00492530">
      <w:pPr>
        <w:pStyle w:val="Kazalovsebine1"/>
        <w:rPr>
          <w:del w:id="243" w:author="Avtor"/>
          <w:rFonts w:eastAsia="Times New Roman"/>
          <w:noProof/>
          <w:lang w:eastAsia="sl-SI"/>
        </w:rPr>
      </w:pPr>
      <w:del w:id="244" w:author="Avtor">
        <w:r w:rsidRPr="005C5333" w:rsidDel="006F38ED">
          <w:rPr>
            <w:rStyle w:val="Hiperpovezava"/>
            <w:rFonts w:ascii="Times New Roman" w:hAnsi="Times New Roman"/>
            <w:noProof/>
          </w:rPr>
          <w:delText>KAZALO</w:delText>
        </w:r>
        <w:r w:rsidRPr="00A77794" w:rsidDel="006F38ED">
          <w:rPr>
            <w:noProof/>
            <w:webHidden/>
          </w:rPr>
          <w:tab/>
        </w:r>
        <w:r w:rsidR="00252C4C" w:rsidDel="006F38ED">
          <w:rPr>
            <w:noProof/>
            <w:webHidden/>
          </w:rPr>
          <w:delText>2</w:delText>
        </w:r>
      </w:del>
    </w:p>
    <w:p w:rsidR="00AF5544" w:rsidRPr="00853E81" w:rsidDel="006F38ED" w:rsidRDefault="00AF5544" w:rsidP="00492530">
      <w:pPr>
        <w:pStyle w:val="Kazalovsebine1"/>
        <w:rPr>
          <w:del w:id="245" w:author="Avtor"/>
          <w:rFonts w:eastAsia="Times New Roman"/>
          <w:noProof/>
          <w:lang w:eastAsia="sl-SI"/>
        </w:rPr>
      </w:pPr>
      <w:del w:id="246" w:author="Avtor">
        <w:r w:rsidRPr="005C5333" w:rsidDel="006F38ED">
          <w:rPr>
            <w:rStyle w:val="Hiperpovezava"/>
            <w:rFonts w:ascii="Times New Roman" w:hAnsi="Times New Roman"/>
            <w:noProof/>
          </w:rPr>
          <w:delText>UVOD</w:delText>
        </w:r>
        <w:r w:rsidRPr="00A77794" w:rsidDel="006F38ED">
          <w:rPr>
            <w:noProof/>
            <w:webHidden/>
          </w:rPr>
          <w:tab/>
        </w:r>
        <w:r w:rsidR="00252C4C" w:rsidDel="006F38ED">
          <w:rPr>
            <w:noProof/>
            <w:webHidden/>
          </w:rPr>
          <w:delText>3</w:delText>
        </w:r>
      </w:del>
    </w:p>
    <w:p w:rsidR="00AF5544" w:rsidRPr="00853E81" w:rsidDel="006F38ED" w:rsidRDefault="00AF5544" w:rsidP="00492530">
      <w:pPr>
        <w:pStyle w:val="Kazalovsebine1"/>
        <w:rPr>
          <w:del w:id="247" w:author="Avtor"/>
          <w:rFonts w:eastAsia="Times New Roman"/>
          <w:noProof/>
          <w:lang w:eastAsia="sl-SI"/>
        </w:rPr>
      </w:pPr>
      <w:del w:id="248" w:author="Avtor">
        <w:r w:rsidRPr="005C5333" w:rsidDel="006F38ED">
          <w:rPr>
            <w:rStyle w:val="Hiperpovezava"/>
            <w:rFonts w:ascii="Times New Roman" w:hAnsi="Times New Roman"/>
            <w:noProof/>
          </w:rPr>
          <w:delText>METODOLOŠKE USMERITVE</w:delText>
        </w:r>
        <w:r w:rsidRPr="00A77794" w:rsidDel="006F38ED">
          <w:rPr>
            <w:noProof/>
            <w:webHidden/>
          </w:rPr>
          <w:tab/>
        </w:r>
        <w:r w:rsidR="00252C4C" w:rsidDel="006F38ED">
          <w:rPr>
            <w:noProof/>
            <w:webHidden/>
          </w:rPr>
          <w:delText>5</w:delText>
        </w:r>
      </w:del>
    </w:p>
    <w:p w:rsidR="00AF5544" w:rsidRPr="00853E81" w:rsidDel="006F38ED" w:rsidRDefault="00AF5544" w:rsidP="00D00F2D">
      <w:pPr>
        <w:pStyle w:val="Kazalovsebine1"/>
        <w:rPr>
          <w:del w:id="249" w:author="Avtor"/>
          <w:rFonts w:eastAsia="Times New Roman"/>
          <w:noProof/>
          <w:lang w:eastAsia="sl-SI"/>
        </w:rPr>
      </w:pPr>
      <w:del w:id="250" w:author="Avtor">
        <w:r w:rsidRPr="005C5333" w:rsidDel="006F38ED">
          <w:rPr>
            <w:rStyle w:val="Hiperpovezava"/>
            <w:rFonts w:ascii="Times New Roman" w:hAnsi="Times New Roman"/>
            <w:noProof/>
          </w:rPr>
          <w:delText>UGOTAVLJANJE UPRAVIČENOSTI IN OCENJEVANJE</w:delText>
        </w:r>
        <w:r w:rsidRPr="00A77794" w:rsidDel="006F38ED">
          <w:rPr>
            <w:noProof/>
            <w:webHidden/>
          </w:rPr>
          <w:tab/>
        </w:r>
        <w:r w:rsidR="00252C4C" w:rsidDel="006F38ED">
          <w:rPr>
            <w:noProof/>
            <w:webHidden/>
          </w:rPr>
          <w:delText>7</w:delText>
        </w:r>
      </w:del>
    </w:p>
    <w:p w:rsidR="00AF5544" w:rsidRPr="00853E81" w:rsidDel="006F38ED" w:rsidRDefault="00AF5544" w:rsidP="00D00F2D">
      <w:pPr>
        <w:pStyle w:val="Kazalovsebine1"/>
        <w:rPr>
          <w:del w:id="251" w:author="Avtor"/>
          <w:rFonts w:eastAsia="Times New Roman"/>
          <w:noProof/>
          <w:lang w:eastAsia="sl-SI"/>
        </w:rPr>
      </w:pPr>
      <w:del w:id="252" w:author="Avtor">
        <w:r w:rsidRPr="005C5333" w:rsidDel="006F38ED">
          <w:rPr>
            <w:rStyle w:val="Hiperpovezava"/>
            <w:rFonts w:ascii="Times New Roman" w:hAnsi="Times New Roman"/>
            <w:noProof/>
          </w:rPr>
          <w:delText>USKLAJEVANJE IN DOPOLNJEVANJE, CELOSTNI PRISTOPI</w:delText>
        </w:r>
        <w:r w:rsidRPr="00A77794" w:rsidDel="006F38ED">
          <w:rPr>
            <w:noProof/>
            <w:webHidden/>
          </w:rPr>
          <w:tab/>
        </w:r>
        <w:r w:rsidR="00252C4C" w:rsidDel="006F38ED">
          <w:rPr>
            <w:noProof/>
            <w:webHidden/>
          </w:rPr>
          <w:delText>8</w:delText>
        </w:r>
      </w:del>
    </w:p>
    <w:p w:rsidR="00AF5544" w:rsidRPr="00853E81" w:rsidDel="006F38ED" w:rsidRDefault="00AF5544">
      <w:pPr>
        <w:pStyle w:val="Kazalovsebine1"/>
        <w:rPr>
          <w:del w:id="253" w:author="Avtor"/>
          <w:rFonts w:eastAsia="Times New Roman"/>
          <w:noProof/>
          <w:lang w:eastAsia="sl-SI"/>
        </w:rPr>
        <w:pPrChange w:id="254" w:author="Avtor">
          <w:pPr>
            <w:pStyle w:val="Kazalovsebine1"/>
            <w:tabs>
              <w:tab w:val="left" w:pos="440"/>
            </w:tabs>
            <w:spacing w:line="240" w:lineRule="auto"/>
          </w:pPr>
        </w:pPrChange>
      </w:pPr>
      <w:del w:id="255" w:author="Avtor">
        <w:r w:rsidRPr="005C5333" w:rsidDel="006F38ED">
          <w:rPr>
            <w:rStyle w:val="Hiperpovezava"/>
            <w:rFonts w:ascii="Times New Roman" w:hAnsi="Times New Roman"/>
            <w:noProof/>
          </w:rPr>
          <w:delText>I.</w:delText>
        </w:r>
        <w:r w:rsidRPr="00853E81" w:rsidDel="006F38ED">
          <w:rPr>
            <w:rFonts w:eastAsia="Times New Roman"/>
            <w:noProof/>
            <w:lang w:eastAsia="sl-SI"/>
          </w:rPr>
          <w:tab/>
        </w:r>
        <w:r w:rsidRPr="005C5333" w:rsidDel="006F38ED">
          <w:rPr>
            <w:rStyle w:val="Hiperpovezava"/>
            <w:rFonts w:ascii="Times New Roman" w:hAnsi="Times New Roman"/>
            <w:noProof/>
          </w:rPr>
          <w:delText>PREDNOSTNA OS</w:delText>
        </w:r>
        <w:r w:rsidRPr="00A77794" w:rsidDel="006F38ED">
          <w:rPr>
            <w:noProof/>
            <w:webHidden/>
          </w:rPr>
          <w:tab/>
        </w:r>
        <w:r w:rsidR="00252C4C" w:rsidDel="006F38ED">
          <w:rPr>
            <w:noProof/>
            <w:webHidden/>
          </w:rPr>
          <w:delText>10</w:delText>
        </w:r>
      </w:del>
    </w:p>
    <w:p w:rsidR="00AF5544" w:rsidRPr="00853E81" w:rsidDel="006F38ED" w:rsidRDefault="00AF5544">
      <w:pPr>
        <w:pStyle w:val="Kazalovsebine1"/>
        <w:rPr>
          <w:del w:id="256" w:author="Avtor"/>
          <w:rFonts w:eastAsia="Times New Roman"/>
          <w:noProof/>
          <w:lang w:eastAsia="sl-SI"/>
        </w:rPr>
        <w:pPrChange w:id="257" w:author="Avtor">
          <w:pPr>
            <w:pStyle w:val="Kazalovsebine1"/>
            <w:tabs>
              <w:tab w:val="left" w:pos="440"/>
            </w:tabs>
            <w:spacing w:line="240" w:lineRule="auto"/>
          </w:pPr>
        </w:pPrChange>
      </w:pPr>
      <w:del w:id="258" w:author="Avtor">
        <w:r w:rsidRPr="005C5333" w:rsidDel="006F38ED">
          <w:rPr>
            <w:rStyle w:val="Hiperpovezava"/>
            <w:rFonts w:ascii="Times New Roman" w:hAnsi="Times New Roman"/>
            <w:noProof/>
          </w:rPr>
          <w:delText>II.</w:delText>
        </w:r>
        <w:r w:rsidRPr="00853E81" w:rsidDel="006F38ED">
          <w:rPr>
            <w:rFonts w:eastAsia="Times New Roman"/>
            <w:noProof/>
            <w:lang w:eastAsia="sl-SI"/>
          </w:rPr>
          <w:tab/>
        </w:r>
        <w:r w:rsidRPr="005C5333" w:rsidDel="006F38ED">
          <w:rPr>
            <w:rStyle w:val="Hiperpovezava"/>
            <w:rFonts w:ascii="Times New Roman" w:hAnsi="Times New Roman"/>
            <w:noProof/>
          </w:rPr>
          <w:delText>PREDNOSTNA OS</w:delText>
        </w:r>
        <w:r w:rsidRPr="00A77794" w:rsidDel="006F38ED">
          <w:rPr>
            <w:noProof/>
            <w:webHidden/>
          </w:rPr>
          <w:tab/>
        </w:r>
        <w:r w:rsidR="00252C4C" w:rsidDel="006F38ED">
          <w:rPr>
            <w:noProof/>
            <w:webHidden/>
          </w:rPr>
          <w:delText>14</w:delText>
        </w:r>
      </w:del>
    </w:p>
    <w:p w:rsidR="00AF5544" w:rsidRPr="00853E81" w:rsidDel="006F38ED" w:rsidRDefault="00AF5544" w:rsidP="00492530">
      <w:pPr>
        <w:pStyle w:val="Kazalovsebine1"/>
        <w:rPr>
          <w:del w:id="259" w:author="Avtor"/>
          <w:rFonts w:eastAsia="Times New Roman"/>
          <w:noProof/>
          <w:lang w:eastAsia="sl-SI"/>
        </w:rPr>
      </w:pPr>
      <w:del w:id="260" w:author="Avtor">
        <w:r w:rsidRPr="005C5333" w:rsidDel="006F38ED">
          <w:rPr>
            <w:rStyle w:val="Hiperpovezava"/>
            <w:rFonts w:ascii="Times New Roman" w:hAnsi="Times New Roman"/>
            <w:noProof/>
          </w:rPr>
          <w:delText>III.</w:delText>
        </w:r>
        <w:r w:rsidRPr="00853E81" w:rsidDel="006F38ED">
          <w:rPr>
            <w:rFonts w:eastAsia="Times New Roman"/>
            <w:noProof/>
            <w:lang w:eastAsia="sl-SI"/>
          </w:rPr>
          <w:tab/>
        </w:r>
        <w:r w:rsidRPr="005C5333" w:rsidDel="006F38ED">
          <w:rPr>
            <w:rStyle w:val="Hiperpovezava"/>
            <w:rFonts w:ascii="Times New Roman" w:hAnsi="Times New Roman"/>
            <w:noProof/>
          </w:rPr>
          <w:delText>PREDNOSTNA OS</w:delText>
        </w:r>
        <w:r w:rsidRPr="00A77794" w:rsidDel="006F38ED">
          <w:rPr>
            <w:noProof/>
            <w:webHidden/>
          </w:rPr>
          <w:tab/>
        </w:r>
        <w:r w:rsidR="00252C4C" w:rsidDel="006F38ED">
          <w:rPr>
            <w:noProof/>
            <w:webHidden/>
          </w:rPr>
          <w:delText>17</w:delText>
        </w:r>
      </w:del>
    </w:p>
    <w:p w:rsidR="00AF5544" w:rsidRPr="00853E81" w:rsidDel="006F38ED" w:rsidRDefault="00AF5544" w:rsidP="00492530">
      <w:pPr>
        <w:pStyle w:val="Kazalovsebine1"/>
        <w:rPr>
          <w:del w:id="261" w:author="Avtor"/>
          <w:rFonts w:eastAsia="Times New Roman"/>
          <w:noProof/>
          <w:lang w:eastAsia="sl-SI"/>
        </w:rPr>
      </w:pPr>
      <w:del w:id="262" w:author="Avtor">
        <w:r w:rsidRPr="005C5333" w:rsidDel="006F38ED">
          <w:rPr>
            <w:rStyle w:val="Hiperpovezava"/>
            <w:rFonts w:ascii="Times New Roman" w:hAnsi="Times New Roman"/>
            <w:noProof/>
          </w:rPr>
          <w:delText>IV.</w:delText>
        </w:r>
        <w:r w:rsidRPr="00853E81" w:rsidDel="006F38ED">
          <w:rPr>
            <w:rFonts w:eastAsia="Times New Roman"/>
            <w:noProof/>
            <w:lang w:eastAsia="sl-SI"/>
          </w:rPr>
          <w:tab/>
        </w:r>
        <w:r w:rsidRPr="005C5333" w:rsidDel="006F38ED">
          <w:rPr>
            <w:rStyle w:val="Hiperpovezava"/>
            <w:rFonts w:ascii="Times New Roman" w:hAnsi="Times New Roman"/>
            <w:noProof/>
          </w:rPr>
          <w:delText>PREDNOSTNA OS</w:delText>
        </w:r>
        <w:r w:rsidRPr="00A77794" w:rsidDel="006F38ED">
          <w:rPr>
            <w:noProof/>
            <w:webHidden/>
          </w:rPr>
          <w:tab/>
        </w:r>
        <w:r w:rsidR="00252C4C" w:rsidDel="006F38ED">
          <w:rPr>
            <w:noProof/>
            <w:webHidden/>
          </w:rPr>
          <w:delText>21</w:delText>
        </w:r>
      </w:del>
    </w:p>
    <w:p w:rsidR="00AF5544" w:rsidRPr="00853E81" w:rsidDel="006F38ED" w:rsidRDefault="00AF5544">
      <w:pPr>
        <w:pStyle w:val="Kazalovsebine1"/>
        <w:rPr>
          <w:del w:id="263" w:author="Avtor"/>
          <w:rFonts w:eastAsia="Times New Roman"/>
          <w:noProof/>
          <w:lang w:eastAsia="sl-SI"/>
        </w:rPr>
        <w:pPrChange w:id="264" w:author="Avtor">
          <w:pPr>
            <w:pStyle w:val="Kazalovsebine1"/>
            <w:tabs>
              <w:tab w:val="left" w:pos="440"/>
            </w:tabs>
            <w:spacing w:line="240" w:lineRule="auto"/>
          </w:pPr>
        </w:pPrChange>
      </w:pPr>
      <w:del w:id="265" w:author="Avtor">
        <w:r w:rsidRPr="005C5333" w:rsidDel="006F38ED">
          <w:rPr>
            <w:rStyle w:val="Hiperpovezava"/>
            <w:rFonts w:ascii="Times New Roman" w:hAnsi="Times New Roman"/>
            <w:noProof/>
          </w:rPr>
          <w:delText>V.</w:delText>
        </w:r>
        <w:r w:rsidRPr="00853E81" w:rsidDel="006F38ED">
          <w:rPr>
            <w:rFonts w:eastAsia="Times New Roman"/>
            <w:noProof/>
            <w:lang w:eastAsia="sl-SI"/>
          </w:rPr>
          <w:tab/>
        </w:r>
        <w:r w:rsidRPr="005C5333" w:rsidDel="006F38ED">
          <w:rPr>
            <w:rStyle w:val="Hiperpovezava"/>
            <w:rFonts w:ascii="Times New Roman" w:hAnsi="Times New Roman"/>
            <w:noProof/>
          </w:rPr>
          <w:delText>PREDNOSTNA OS</w:delText>
        </w:r>
        <w:r w:rsidRPr="00A77794" w:rsidDel="006F38ED">
          <w:rPr>
            <w:noProof/>
            <w:webHidden/>
          </w:rPr>
          <w:tab/>
        </w:r>
        <w:r w:rsidR="00252C4C" w:rsidDel="006F38ED">
          <w:rPr>
            <w:noProof/>
            <w:webHidden/>
          </w:rPr>
          <w:delText>30</w:delText>
        </w:r>
      </w:del>
    </w:p>
    <w:p w:rsidR="00AF5544" w:rsidRPr="00853E81" w:rsidDel="006F38ED" w:rsidRDefault="00AF5544" w:rsidP="00492530">
      <w:pPr>
        <w:pStyle w:val="Kazalovsebine1"/>
        <w:rPr>
          <w:del w:id="266" w:author="Avtor"/>
          <w:rFonts w:eastAsia="Times New Roman"/>
          <w:noProof/>
          <w:lang w:eastAsia="sl-SI"/>
        </w:rPr>
      </w:pPr>
      <w:del w:id="267" w:author="Avtor">
        <w:r w:rsidRPr="005C5333" w:rsidDel="006F38ED">
          <w:rPr>
            <w:rStyle w:val="Hiperpovezava"/>
            <w:rFonts w:ascii="Times New Roman" w:hAnsi="Times New Roman"/>
            <w:noProof/>
          </w:rPr>
          <w:delText>VI.</w:delText>
        </w:r>
        <w:r w:rsidRPr="00853E81" w:rsidDel="006F38ED">
          <w:rPr>
            <w:rFonts w:eastAsia="Times New Roman"/>
            <w:noProof/>
            <w:lang w:eastAsia="sl-SI"/>
          </w:rPr>
          <w:tab/>
        </w:r>
        <w:r w:rsidRPr="005C5333" w:rsidDel="006F38ED">
          <w:rPr>
            <w:rStyle w:val="Hiperpovezava"/>
            <w:rFonts w:ascii="Times New Roman" w:hAnsi="Times New Roman"/>
            <w:noProof/>
          </w:rPr>
          <w:delText>PREDNOSTNA OS</w:delText>
        </w:r>
        <w:r w:rsidRPr="00A77794" w:rsidDel="006F38ED">
          <w:rPr>
            <w:noProof/>
            <w:webHidden/>
          </w:rPr>
          <w:tab/>
        </w:r>
        <w:r w:rsidR="00252C4C" w:rsidDel="006F38ED">
          <w:rPr>
            <w:noProof/>
            <w:webHidden/>
          </w:rPr>
          <w:delText>33</w:delText>
        </w:r>
      </w:del>
    </w:p>
    <w:p w:rsidR="00AF5544" w:rsidRPr="00853E81" w:rsidDel="006F38ED" w:rsidRDefault="00AF5544" w:rsidP="00492530">
      <w:pPr>
        <w:pStyle w:val="Kazalovsebine1"/>
        <w:rPr>
          <w:del w:id="268" w:author="Avtor"/>
          <w:rFonts w:eastAsia="Times New Roman"/>
          <w:noProof/>
          <w:lang w:eastAsia="sl-SI"/>
        </w:rPr>
      </w:pPr>
      <w:del w:id="269" w:author="Avtor">
        <w:r w:rsidRPr="005C5333" w:rsidDel="006F38ED">
          <w:rPr>
            <w:rStyle w:val="Hiperpovezava"/>
            <w:rFonts w:ascii="Times New Roman" w:hAnsi="Times New Roman"/>
            <w:noProof/>
          </w:rPr>
          <w:delText>VII.</w:delText>
        </w:r>
        <w:r w:rsidRPr="00853E81" w:rsidDel="006F38ED">
          <w:rPr>
            <w:rFonts w:eastAsia="Times New Roman"/>
            <w:noProof/>
            <w:lang w:eastAsia="sl-SI"/>
          </w:rPr>
          <w:tab/>
        </w:r>
        <w:r w:rsidRPr="005C5333" w:rsidDel="006F38ED">
          <w:rPr>
            <w:rStyle w:val="Hiperpovezava"/>
            <w:rFonts w:ascii="Times New Roman" w:hAnsi="Times New Roman"/>
            <w:noProof/>
          </w:rPr>
          <w:delText>PREDNOSTNA OS</w:delText>
        </w:r>
        <w:r w:rsidRPr="00A77794" w:rsidDel="006F38ED">
          <w:rPr>
            <w:noProof/>
            <w:webHidden/>
          </w:rPr>
          <w:tab/>
        </w:r>
        <w:r w:rsidR="00252C4C" w:rsidDel="006F38ED">
          <w:rPr>
            <w:noProof/>
            <w:webHidden/>
          </w:rPr>
          <w:delText>42</w:delText>
        </w:r>
      </w:del>
    </w:p>
    <w:p w:rsidR="00AF5544" w:rsidRPr="00853E81" w:rsidDel="006F38ED" w:rsidRDefault="00AF5544" w:rsidP="00492530">
      <w:pPr>
        <w:pStyle w:val="Kazalovsebine1"/>
        <w:rPr>
          <w:del w:id="270" w:author="Avtor"/>
          <w:rFonts w:eastAsia="Times New Roman"/>
          <w:noProof/>
          <w:lang w:eastAsia="sl-SI"/>
        </w:rPr>
      </w:pPr>
      <w:del w:id="271" w:author="Avtor">
        <w:r w:rsidRPr="005C5333" w:rsidDel="006F38ED">
          <w:rPr>
            <w:rStyle w:val="Hiperpovezava"/>
            <w:rFonts w:ascii="Times New Roman" w:hAnsi="Times New Roman"/>
            <w:noProof/>
          </w:rPr>
          <w:delText>VIII.</w:delText>
        </w:r>
        <w:r w:rsidRPr="00853E81" w:rsidDel="006F38ED">
          <w:rPr>
            <w:rFonts w:eastAsia="Times New Roman"/>
            <w:noProof/>
            <w:lang w:eastAsia="sl-SI"/>
          </w:rPr>
          <w:tab/>
        </w:r>
        <w:r w:rsidRPr="005C5333" w:rsidDel="006F38ED">
          <w:rPr>
            <w:rStyle w:val="Hiperpovezava"/>
            <w:rFonts w:ascii="Times New Roman" w:hAnsi="Times New Roman"/>
            <w:noProof/>
          </w:rPr>
          <w:delText>PREDNOSTNA OS</w:delText>
        </w:r>
        <w:r w:rsidRPr="00A77794" w:rsidDel="006F38ED">
          <w:rPr>
            <w:noProof/>
            <w:webHidden/>
          </w:rPr>
          <w:tab/>
        </w:r>
        <w:r w:rsidR="00252C4C" w:rsidDel="006F38ED">
          <w:rPr>
            <w:noProof/>
            <w:webHidden/>
          </w:rPr>
          <w:delText>46</w:delText>
        </w:r>
      </w:del>
    </w:p>
    <w:p w:rsidR="00AF5544" w:rsidRPr="00853E81" w:rsidDel="006F38ED" w:rsidRDefault="00AF5544" w:rsidP="00D00F2D">
      <w:pPr>
        <w:pStyle w:val="Kazalovsebine1"/>
        <w:rPr>
          <w:del w:id="272" w:author="Avtor"/>
          <w:rFonts w:eastAsia="Times New Roman"/>
          <w:noProof/>
          <w:lang w:eastAsia="sl-SI"/>
        </w:rPr>
      </w:pPr>
      <w:del w:id="273" w:author="Avtor">
        <w:r w:rsidRPr="005C5333" w:rsidDel="006F38ED">
          <w:rPr>
            <w:rStyle w:val="Hiperpovezava"/>
            <w:rFonts w:ascii="Times New Roman" w:hAnsi="Times New Roman"/>
            <w:noProof/>
          </w:rPr>
          <w:delText>IX.</w:delText>
        </w:r>
        <w:r w:rsidRPr="00853E81" w:rsidDel="006F38ED">
          <w:rPr>
            <w:rFonts w:eastAsia="Times New Roman"/>
            <w:noProof/>
            <w:lang w:eastAsia="sl-SI"/>
          </w:rPr>
          <w:tab/>
        </w:r>
        <w:r w:rsidRPr="005C5333" w:rsidDel="006F38ED">
          <w:rPr>
            <w:rStyle w:val="Hiperpovezava"/>
            <w:rFonts w:ascii="Times New Roman" w:hAnsi="Times New Roman"/>
            <w:noProof/>
          </w:rPr>
          <w:delText>PREDNOSTNA OS</w:delText>
        </w:r>
        <w:r w:rsidRPr="00A77794" w:rsidDel="006F38ED">
          <w:rPr>
            <w:noProof/>
            <w:webHidden/>
          </w:rPr>
          <w:tab/>
        </w:r>
        <w:r w:rsidR="00252C4C" w:rsidDel="006F38ED">
          <w:rPr>
            <w:noProof/>
            <w:webHidden/>
          </w:rPr>
          <w:delText>54</w:delText>
        </w:r>
      </w:del>
    </w:p>
    <w:p w:rsidR="00AF5544" w:rsidRPr="00853E81" w:rsidDel="006F38ED" w:rsidRDefault="00AF5544">
      <w:pPr>
        <w:pStyle w:val="Kazalovsebine1"/>
        <w:rPr>
          <w:del w:id="274" w:author="Avtor"/>
          <w:rFonts w:eastAsia="Times New Roman"/>
          <w:noProof/>
          <w:lang w:eastAsia="sl-SI"/>
        </w:rPr>
        <w:pPrChange w:id="275" w:author="Avtor">
          <w:pPr>
            <w:pStyle w:val="Kazalovsebine1"/>
            <w:tabs>
              <w:tab w:val="left" w:pos="440"/>
            </w:tabs>
            <w:spacing w:line="240" w:lineRule="auto"/>
          </w:pPr>
        </w:pPrChange>
      </w:pPr>
      <w:del w:id="276" w:author="Avtor">
        <w:r w:rsidRPr="005C5333" w:rsidDel="006F38ED">
          <w:rPr>
            <w:rStyle w:val="Hiperpovezava"/>
            <w:rFonts w:ascii="Times New Roman" w:hAnsi="Times New Roman"/>
            <w:noProof/>
          </w:rPr>
          <w:delText>X.</w:delText>
        </w:r>
        <w:r w:rsidRPr="00853E81" w:rsidDel="006F38ED">
          <w:rPr>
            <w:rFonts w:eastAsia="Times New Roman"/>
            <w:noProof/>
            <w:lang w:eastAsia="sl-SI"/>
          </w:rPr>
          <w:tab/>
        </w:r>
        <w:r w:rsidRPr="005C5333" w:rsidDel="006F38ED">
          <w:rPr>
            <w:rStyle w:val="Hiperpovezava"/>
            <w:rFonts w:ascii="Times New Roman" w:hAnsi="Times New Roman"/>
            <w:noProof/>
          </w:rPr>
          <w:delText>PREDNOSTNA OS</w:delText>
        </w:r>
        <w:r w:rsidRPr="00A77794" w:rsidDel="006F38ED">
          <w:rPr>
            <w:noProof/>
            <w:webHidden/>
          </w:rPr>
          <w:tab/>
        </w:r>
        <w:r w:rsidR="00252C4C" w:rsidDel="006F38ED">
          <w:rPr>
            <w:noProof/>
            <w:webHidden/>
          </w:rPr>
          <w:delText>66</w:delText>
        </w:r>
      </w:del>
    </w:p>
    <w:p w:rsidR="00AF5544" w:rsidRPr="00853E81" w:rsidDel="006F38ED" w:rsidRDefault="00AF5544" w:rsidP="00492530">
      <w:pPr>
        <w:pStyle w:val="Kazalovsebine1"/>
        <w:rPr>
          <w:del w:id="277" w:author="Avtor"/>
          <w:rFonts w:eastAsia="Times New Roman"/>
          <w:noProof/>
          <w:lang w:eastAsia="sl-SI"/>
        </w:rPr>
      </w:pPr>
      <w:del w:id="278" w:author="Avtor">
        <w:r w:rsidRPr="005C5333" w:rsidDel="006F38ED">
          <w:rPr>
            <w:rStyle w:val="Hiperpovezava"/>
            <w:rFonts w:ascii="Times New Roman" w:hAnsi="Times New Roman"/>
            <w:noProof/>
          </w:rPr>
          <w:delText>XI.</w:delText>
        </w:r>
        <w:r w:rsidRPr="00853E81" w:rsidDel="006F38ED">
          <w:rPr>
            <w:rFonts w:eastAsia="Times New Roman"/>
            <w:noProof/>
            <w:lang w:eastAsia="sl-SI"/>
          </w:rPr>
          <w:tab/>
        </w:r>
        <w:r w:rsidRPr="005C5333" w:rsidDel="006F38ED">
          <w:rPr>
            <w:rStyle w:val="Hiperpovezava"/>
            <w:rFonts w:ascii="Times New Roman" w:hAnsi="Times New Roman"/>
            <w:noProof/>
          </w:rPr>
          <w:delText>PREDNOSTNA OS</w:delText>
        </w:r>
        <w:r w:rsidRPr="00A77794" w:rsidDel="006F38ED">
          <w:rPr>
            <w:noProof/>
            <w:webHidden/>
          </w:rPr>
          <w:tab/>
        </w:r>
        <w:r w:rsidR="00252C4C" w:rsidDel="006F38ED">
          <w:rPr>
            <w:noProof/>
            <w:webHidden/>
          </w:rPr>
          <w:delText>74</w:delText>
        </w:r>
      </w:del>
    </w:p>
    <w:p w:rsidR="00AF5544" w:rsidRPr="00853E81" w:rsidDel="006F38ED" w:rsidRDefault="00AF5544" w:rsidP="00492530">
      <w:pPr>
        <w:pStyle w:val="Kazalovsebine1"/>
        <w:rPr>
          <w:del w:id="279" w:author="Avtor"/>
          <w:rFonts w:eastAsia="Times New Roman"/>
          <w:noProof/>
          <w:lang w:eastAsia="sl-SI"/>
        </w:rPr>
      </w:pPr>
      <w:del w:id="280" w:author="Avtor">
        <w:r w:rsidRPr="005C5333" w:rsidDel="006F38ED">
          <w:rPr>
            <w:rStyle w:val="Hiperpovezava"/>
            <w:rFonts w:ascii="Times New Roman" w:hAnsi="Times New Roman"/>
            <w:noProof/>
          </w:rPr>
          <w:delText>XII.</w:delText>
        </w:r>
        <w:r w:rsidRPr="00853E81" w:rsidDel="006F38ED">
          <w:rPr>
            <w:rFonts w:eastAsia="Times New Roman"/>
            <w:noProof/>
            <w:lang w:eastAsia="sl-SI"/>
          </w:rPr>
          <w:tab/>
        </w:r>
        <w:r w:rsidRPr="005C5333" w:rsidDel="006F38ED">
          <w:rPr>
            <w:rStyle w:val="Hiperpovezava"/>
            <w:rFonts w:ascii="Times New Roman" w:hAnsi="Times New Roman"/>
            <w:noProof/>
          </w:rPr>
          <w:delText>TEHNIČNA PODPORA</w:delText>
        </w:r>
        <w:r w:rsidRPr="00A77794" w:rsidDel="006F38ED">
          <w:rPr>
            <w:noProof/>
            <w:webHidden/>
          </w:rPr>
          <w:tab/>
        </w:r>
        <w:r w:rsidR="00252C4C" w:rsidDel="006F38ED">
          <w:rPr>
            <w:noProof/>
            <w:webHidden/>
          </w:rPr>
          <w:delText>80</w:delText>
        </w:r>
      </w:del>
    </w:p>
    <w:p w:rsidR="00AF5544" w:rsidRPr="00853E81" w:rsidDel="006F38ED" w:rsidRDefault="00AF5544" w:rsidP="00D00F2D">
      <w:pPr>
        <w:pStyle w:val="Kazalovsebine1"/>
        <w:rPr>
          <w:del w:id="281" w:author="Avtor"/>
          <w:rFonts w:eastAsia="Times New Roman"/>
          <w:noProof/>
          <w:lang w:eastAsia="sl-SI"/>
        </w:rPr>
      </w:pPr>
      <w:del w:id="282" w:author="Avtor">
        <w:r w:rsidRPr="005C5333" w:rsidDel="006F38ED">
          <w:rPr>
            <w:rStyle w:val="Hiperpovezava"/>
            <w:rFonts w:ascii="Times New Roman" w:hAnsi="Times New Roman"/>
            <w:noProof/>
          </w:rPr>
          <w:delText>XIII.</w:delText>
        </w:r>
        <w:r w:rsidRPr="00853E81" w:rsidDel="006F38ED">
          <w:rPr>
            <w:rFonts w:eastAsia="Times New Roman"/>
            <w:noProof/>
            <w:lang w:eastAsia="sl-SI"/>
          </w:rPr>
          <w:tab/>
        </w:r>
        <w:r w:rsidRPr="005C5333" w:rsidDel="006F38ED">
          <w:rPr>
            <w:rStyle w:val="Hiperpovezava"/>
            <w:rFonts w:ascii="Times New Roman" w:hAnsi="Times New Roman"/>
            <w:noProof/>
          </w:rPr>
          <w:delText>CELOSTNE TERITORIALNE NALOŽBE ZA SPODBUJANJE TRAJNOSTENGA URBANEGA RAZVOJA</w:delText>
        </w:r>
        <w:r w:rsidRPr="00A77794" w:rsidDel="006F38ED">
          <w:rPr>
            <w:noProof/>
            <w:webHidden/>
          </w:rPr>
          <w:tab/>
        </w:r>
        <w:r w:rsidR="00252C4C" w:rsidDel="006F38ED">
          <w:rPr>
            <w:noProof/>
            <w:webHidden/>
          </w:rPr>
          <w:delText>86</w:delText>
        </w:r>
      </w:del>
    </w:p>
    <w:p w:rsidR="00AF5544" w:rsidRPr="00853E81" w:rsidDel="006F38ED" w:rsidRDefault="00AF5544" w:rsidP="00D00F2D">
      <w:pPr>
        <w:pStyle w:val="Kazalovsebine1"/>
        <w:rPr>
          <w:del w:id="283" w:author="Avtor"/>
          <w:rFonts w:eastAsia="Times New Roman"/>
          <w:noProof/>
          <w:lang w:eastAsia="sl-SI"/>
        </w:rPr>
      </w:pPr>
      <w:del w:id="284" w:author="Avtor">
        <w:r w:rsidRPr="005C5333" w:rsidDel="006F38ED">
          <w:rPr>
            <w:rStyle w:val="Hiperpovezava"/>
            <w:rFonts w:ascii="Times New Roman" w:hAnsi="Times New Roman"/>
            <w:noProof/>
          </w:rPr>
          <w:delText>XIV.</w:delText>
        </w:r>
        <w:r w:rsidRPr="00853E81" w:rsidDel="006F38ED">
          <w:rPr>
            <w:rFonts w:eastAsia="Times New Roman"/>
            <w:noProof/>
            <w:lang w:eastAsia="sl-SI"/>
          </w:rPr>
          <w:tab/>
        </w:r>
        <w:r w:rsidRPr="005C5333" w:rsidDel="006F38ED">
          <w:rPr>
            <w:rStyle w:val="Hiperpovezava"/>
            <w:rFonts w:ascii="Times New Roman" w:hAnsi="Times New Roman"/>
            <w:noProof/>
          </w:rPr>
          <w:delText>STRATEGIJE LOKALNEGA RAZVOJA</w:delText>
        </w:r>
        <w:r w:rsidRPr="00A77794" w:rsidDel="006F38ED">
          <w:rPr>
            <w:noProof/>
            <w:webHidden/>
          </w:rPr>
          <w:tab/>
        </w:r>
        <w:r w:rsidR="00252C4C" w:rsidDel="006F38ED">
          <w:rPr>
            <w:noProof/>
            <w:webHidden/>
          </w:rPr>
          <w:delText>88</w:delText>
        </w:r>
      </w:del>
    </w:p>
    <w:p w:rsidR="00F22151" w:rsidRPr="00FF75FC" w:rsidRDefault="009B2A4D" w:rsidP="006B0B25">
      <w:pPr>
        <w:pStyle w:val="Kazalovsebine1"/>
        <w:rPr>
          <w:rFonts w:eastAsia="Times New Roman"/>
          <w:noProof/>
          <w:lang w:eastAsia="sl-SI"/>
        </w:rPr>
      </w:pPr>
      <w:r w:rsidRPr="00A77794">
        <w:fldChar w:fldCharType="end"/>
      </w:r>
    </w:p>
    <w:p w:rsidR="00562B68" w:rsidRPr="00FF75FC" w:rsidRDefault="00F22151" w:rsidP="001F194D">
      <w:pPr>
        <w:spacing w:after="0" w:line="240" w:lineRule="auto"/>
        <w:jc w:val="both"/>
        <w:outlineLvl w:val="0"/>
        <w:rPr>
          <w:rFonts w:ascii="Times New Roman" w:hAnsi="Times New Roman"/>
          <w:sz w:val="24"/>
          <w:szCs w:val="24"/>
        </w:rPr>
      </w:pPr>
      <w:r w:rsidRPr="00FF75FC">
        <w:rPr>
          <w:rFonts w:ascii="Times New Roman" w:hAnsi="Times New Roman"/>
          <w:sz w:val="24"/>
          <w:szCs w:val="24"/>
        </w:rPr>
        <w:br w:type="page"/>
      </w:r>
    </w:p>
    <w:p w:rsidR="00BA59A4" w:rsidRPr="00FF75FC" w:rsidRDefault="00BA59A4" w:rsidP="001F194D">
      <w:pPr>
        <w:pStyle w:val="Naslov1"/>
        <w:spacing w:before="0" w:after="0" w:line="240" w:lineRule="auto"/>
      </w:pPr>
      <w:bookmarkStart w:id="285" w:name="_Toc57026910"/>
      <w:bookmarkStart w:id="286" w:name="_Toc410313637"/>
      <w:r w:rsidRPr="00FF75FC">
        <w:lastRenderedPageBreak/>
        <w:t>UVOD</w:t>
      </w:r>
      <w:bookmarkEnd w:id="285"/>
    </w:p>
    <w:p w:rsidR="00BA59A4" w:rsidRPr="00FF75FC" w:rsidRDefault="00BA59A4" w:rsidP="001F194D">
      <w:pPr>
        <w:autoSpaceDE w:val="0"/>
        <w:autoSpaceDN w:val="0"/>
        <w:adjustRightInd w:val="0"/>
        <w:spacing w:after="0" w:line="240" w:lineRule="auto"/>
        <w:jc w:val="both"/>
        <w:rPr>
          <w:rFonts w:ascii="Times New Roman" w:hAnsi="Times New Roman"/>
          <w:sz w:val="24"/>
          <w:szCs w:val="24"/>
          <w:lang w:eastAsia="sl-SI"/>
        </w:rPr>
      </w:pPr>
    </w:p>
    <w:p w:rsidR="001872FB" w:rsidRDefault="00BA59A4" w:rsidP="001F194D">
      <w:p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Operativni program za izvajanje evropske kohezijske politike v obdobju 2014-2020 (OP) na podlagi analize stanja opredeljuje ožji nabor področij, ki bodo predmet vlaganj sredstev ESI skladov. Pri oblikovanju tega nabora so upoštevani cilji EU 2020, Priporočila Sveta v zvezi z nacionalnim programom reform Slovenije (Priporočila ES), Nacionalni reformni programi 2014-2015 (NRP) in stališče služb Komisije o pripravi sporazuma o partnerstvu in programov v Sloveniji za obdobje 2014-2020. Strategija vlaganj sredstev tega OP in izbor tematskih ciljev temelji na analizi neskladij, potreb in potencialov za rast, ki so podrobneje predstavljeni v Partnerskem sporazumu (PS) in izkušnjah iz obdobja 2007-2013. Razvojni okvir Slovenije postavlja v ospredje blaginjo prebivalstva, ki se uresničuje strateškimi cilji:</w:t>
      </w:r>
    </w:p>
    <w:p w:rsidR="00C91058" w:rsidRPr="00FF75FC" w:rsidRDefault="00C91058" w:rsidP="001F194D">
      <w:pPr>
        <w:autoSpaceDE w:val="0"/>
        <w:autoSpaceDN w:val="0"/>
        <w:adjustRightInd w:val="0"/>
        <w:spacing w:after="0" w:line="240" w:lineRule="auto"/>
        <w:jc w:val="both"/>
        <w:rPr>
          <w:rFonts w:ascii="Times New Roman" w:hAnsi="Times New Roman"/>
          <w:sz w:val="24"/>
          <w:szCs w:val="24"/>
          <w:lang w:eastAsia="sl-SI"/>
        </w:rPr>
      </w:pPr>
    </w:p>
    <w:p w:rsidR="00BA59A4" w:rsidRPr="00FF75FC" w:rsidRDefault="00BA59A4" w:rsidP="001F194D">
      <w:pPr>
        <w:numPr>
          <w:ilvl w:val="0"/>
          <w:numId w:val="1"/>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zagon gospodarske rasti in prekinitev trenda oddaljevanja Slovenije od povprečne gospodarske razvitosti EU,</w:t>
      </w:r>
    </w:p>
    <w:p w:rsidR="00BA59A4" w:rsidRPr="00FF75FC" w:rsidRDefault="00BA59A4" w:rsidP="001F194D">
      <w:pPr>
        <w:numPr>
          <w:ilvl w:val="0"/>
          <w:numId w:val="1"/>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zagotoviti povečanje blaginje prebivalstva in</w:t>
      </w:r>
    </w:p>
    <w:p w:rsidR="00BA59A4" w:rsidRPr="00FF75FC" w:rsidRDefault="00BA59A4" w:rsidP="001F194D">
      <w:pPr>
        <w:numPr>
          <w:ilvl w:val="0"/>
          <w:numId w:val="1"/>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zaustaviti zgolj pasivne, ciklično pogojene spremembe in jih preusmeriti v trajnejše strukturne premike. </w:t>
      </w:r>
    </w:p>
    <w:p w:rsidR="00BA59A4" w:rsidRPr="00FF75FC" w:rsidRDefault="00BA59A4" w:rsidP="001F194D">
      <w:pPr>
        <w:autoSpaceDE w:val="0"/>
        <w:autoSpaceDN w:val="0"/>
        <w:adjustRightInd w:val="0"/>
        <w:spacing w:after="0" w:line="240" w:lineRule="auto"/>
        <w:jc w:val="both"/>
        <w:rPr>
          <w:rFonts w:ascii="Times New Roman" w:hAnsi="Times New Roman"/>
          <w:sz w:val="24"/>
          <w:szCs w:val="24"/>
          <w:lang w:eastAsia="sl-SI"/>
        </w:rPr>
      </w:pPr>
    </w:p>
    <w:p w:rsidR="00BA59A4" w:rsidRPr="00FF75FC" w:rsidRDefault="0060058D" w:rsidP="001F194D">
      <w:pPr>
        <w:autoSpaceDE w:val="0"/>
        <w:autoSpaceDN w:val="0"/>
        <w:adjustRightInd w:val="0"/>
        <w:spacing w:after="0" w:line="240" w:lineRule="auto"/>
        <w:jc w:val="both"/>
        <w:rPr>
          <w:rFonts w:ascii="Times New Roman" w:hAnsi="Times New Roman"/>
          <w:sz w:val="24"/>
          <w:szCs w:val="24"/>
          <w:lang w:eastAsia="sl-SI"/>
        </w:rPr>
      </w:pPr>
      <w:r w:rsidRPr="0060058D">
        <w:rPr>
          <w:rFonts w:ascii="Times New Roman" w:hAnsi="Times New Roman"/>
          <w:sz w:val="24"/>
          <w:szCs w:val="24"/>
          <w:lang w:eastAsia="sl-SI"/>
        </w:rPr>
        <w:t>Doseganje teh ciljev zahteva strukturne reforme in vlaganja v razvoj za makroekonomsko stabilnost</w:t>
      </w:r>
      <w:r w:rsidR="004F1E2E">
        <w:rPr>
          <w:rFonts w:ascii="Times New Roman" w:hAnsi="Times New Roman"/>
          <w:sz w:val="24"/>
          <w:szCs w:val="24"/>
          <w:lang w:eastAsia="sl-SI"/>
        </w:rPr>
        <w:t>.</w:t>
      </w:r>
      <w:r w:rsidRPr="0060058D">
        <w:rPr>
          <w:rFonts w:ascii="Times New Roman" w:hAnsi="Times New Roman"/>
          <w:sz w:val="24"/>
          <w:szCs w:val="24"/>
          <w:lang w:eastAsia="sl-SI"/>
        </w:rPr>
        <w:t xml:space="preserve"> </w:t>
      </w:r>
      <w:r w:rsidR="00BA59A4" w:rsidRPr="00FF75FC">
        <w:rPr>
          <w:rFonts w:ascii="Times New Roman" w:hAnsi="Times New Roman"/>
          <w:sz w:val="24"/>
          <w:szCs w:val="24"/>
          <w:lang w:eastAsia="sl-SI"/>
        </w:rPr>
        <w:t>Sredstva ESI skladov bodo najpomembnejša razvojna sredstva v Sloveniji v obdobju 2014-2020, zato jih bomo usmerili na tista področja, ki bodo omogočila premike in napredek v smeri doseganja ciljev EU 2020, okrepili bomo tudi koordinacijo izvajanja razvojnih politik. OP, ki bo imel ključno vlogo pri sprostitvi naložb v gospodarski razvoj, vzpostavlja polje za spodbude vlaganj predvsem iz zasebnih virov, pri čemer si prizadeva za odpravo določenih ovir in ozkih grl, ki bodo prispevali k zmanjševanju tveganj za zasebne vlagatelje. V tem okviru bodo imela opredeljena metodologija ter najširše opredeljena načela in merila za izbor operacije, kot opredeljeno v nadaljevanju, ključno vlogo za dodeljevanje podpore področjem v izvajanju OP.</w:t>
      </w:r>
    </w:p>
    <w:p w:rsidR="00BA59A4" w:rsidRPr="00FF75FC" w:rsidRDefault="00BA59A4" w:rsidP="001F194D">
      <w:pPr>
        <w:autoSpaceDE w:val="0"/>
        <w:autoSpaceDN w:val="0"/>
        <w:adjustRightInd w:val="0"/>
        <w:spacing w:after="0" w:line="240" w:lineRule="auto"/>
        <w:jc w:val="both"/>
        <w:rPr>
          <w:rFonts w:ascii="Times New Roman" w:hAnsi="Times New Roman"/>
          <w:sz w:val="24"/>
          <w:szCs w:val="24"/>
          <w:lang w:eastAsia="sl-SI"/>
        </w:rPr>
      </w:pPr>
    </w:p>
    <w:p w:rsidR="004F1E2E" w:rsidRPr="004F1E2E" w:rsidRDefault="004F1E2E" w:rsidP="001F194D">
      <w:pPr>
        <w:autoSpaceDE w:val="0"/>
        <w:autoSpaceDN w:val="0"/>
        <w:adjustRightInd w:val="0"/>
        <w:spacing w:after="0" w:line="240" w:lineRule="auto"/>
        <w:jc w:val="both"/>
        <w:rPr>
          <w:rFonts w:ascii="Times New Roman" w:hAnsi="Times New Roman"/>
          <w:color w:val="000000"/>
          <w:sz w:val="24"/>
          <w:szCs w:val="24"/>
        </w:rPr>
      </w:pPr>
      <w:r w:rsidRPr="004F1E2E">
        <w:rPr>
          <w:rFonts w:ascii="Times New Roman" w:hAnsi="Times New Roman"/>
          <w:color w:val="000000"/>
          <w:sz w:val="24"/>
          <w:szCs w:val="24"/>
        </w:rPr>
        <w:t xml:space="preserve">Da se zagotovijo največji možni prispevki skladov so v OP opredeljena horizontalna in vodilna načela, ki bodo olajšala postopek načrtovanja na ravni priprave in sprejemanja izvedbenih načrtov OP, pogoji za ugotavljanje upravičenosti in merila za ocenjevanje v fazi potrjevanja operacij in/ali načina izbora operacij OP. Navedeni okvir bo olajšal sektorsko, teritorialno in makroregionalno usklajevanje ukrepanja za doseganje ciljev OP. </w:t>
      </w:r>
    </w:p>
    <w:p w:rsidR="004F1E2E" w:rsidRPr="004F1E2E" w:rsidRDefault="004F1E2E" w:rsidP="001F194D">
      <w:pPr>
        <w:autoSpaceDE w:val="0"/>
        <w:autoSpaceDN w:val="0"/>
        <w:adjustRightInd w:val="0"/>
        <w:spacing w:after="0" w:line="240" w:lineRule="auto"/>
        <w:jc w:val="both"/>
        <w:rPr>
          <w:rFonts w:ascii="Times New Roman" w:hAnsi="Times New Roman"/>
          <w:color w:val="000000"/>
          <w:sz w:val="24"/>
          <w:szCs w:val="24"/>
        </w:rPr>
      </w:pPr>
    </w:p>
    <w:p w:rsidR="004F1E2E" w:rsidRPr="004F1E2E" w:rsidRDefault="004F1E2E" w:rsidP="001F194D">
      <w:pPr>
        <w:autoSpaceDE w:val="0"/>
        <w:autoSpaceDN w:val="0"/>
        <w:adjustRightInd w:val="0"/>
        <w:spacing w:after="0" w:line="240" w:lineRule="auto"/>
        <w:jc w:val="both"/>
        <w:rPr>
          <w:rFonts w:ascii="Times New Roman" w:hAnsi="Times New Roman" w:cs="Calibri"/>
          <w:color w:val="000000"/>
          <w:sz w:val="24"/>
          <w:szCs w:val="24"/>
          <w:lang w:eastAsia="sl-SI"/>
        </w:rPr>
      </w:pPr>
      <w:r w:rsidRPr="004F1E2E">
        <w:rPr>
          <w:rFonts w:ascii="Times New Roman" w:hAnsi="Times New Roman" w:cs="Calibri"/>
          <w:color w:val="000000"/>
          <w:sz w:val="24"/>
          <w:szCs w:val="24"/>
          <w:lang w:eastAsia="sl-SI"/>
        </w:rPr>
        <w:t xml:space="preserve">V fazi načrtovanja izvedbenih načrtov OP bosta smiselno upoštevani dve skupini načel, ki izhajajo iz prvega poglavja OP. Splošna horizontalna načela, bodo </w:t>
      </w:r>
      <w:r w:rsidRPr="004F1E2E">
        <w:rPr>
          <w:rFonts w:ascii="Times New Roman" w:hAnsi="Times New Roman"/>
          <w:sz w:val="24"/>
          <w:szCs w:val="24"/>
        </w:rPr>
        <w:t xml:space="preserve">smiselno </w:t>
      </w:r>
      <w:r w:rsidRPr="004F1E2E">
        <w:rPr>
          <w:rFonts w:ascii="Times New Roman" w:hAnsi="Times New Roman" w:cs="Calibri"/>
          <w:color w:val="000000"/>
          <w:sz w:val="24"/>
          <w:szCs w:val="24"/>
          <w:lang w:eastAsia="sl-SI"/>
        </w:rPr>
        <w:t xml:space="preserve">veljala v vseh prednostnih oseh, specifična horizontalna načela pa predstavljajo okvir glede na njihovo relevantnost za posamezne prednostne osi. </w:t>
      </w:r>
    </w:p>
    <w:p w:rsidR="004F1E2E" w:rsidRPr="004F1E2E" w:rsidRDefault="004F1E2E" w:rsidP="001F194D">
      <w:pPr>
        <w:autoSpaceDE w:val="0"/>
        <w:autoSpaceDN w:val="0"/>
        <w:adjustRightInd w:val="0"/>
        <w:spacing w:after="0" w:line="240" w:lineRule="auto"/>
        <w:jc w:val="both"/>
        <w:rPr>
          <w:rFonts w:ascii="Times New Roman" w:hAnsi="Times New Roman" w:cs="Calibri"/>
          <w:color w:val="000000"/>
          <w:sz w:val="24"/>
          <w:szCs w:val="24"/>
          <w:lang w:eastAsia="sl-SI"/>
        </w:rPr>
      </w:pPr>
    </w:p>
    <w:p w:rsidR="004F1E2E" w:rsidRPr="004F1E2E" w:rsidRDefault="004F1E2E" w:rsidP="001F194D">
      <w:pPr>
        <w:autoSpaceDE w:val="0"/>
        <w:autoSpaceDN w:val="0"/>
        <w:adjustRightInd w:val="0"/>
        <w:spacing w:after="0" w:line="240" w:lineRule="auto"/>
        <w:jc w:val="both"/>
        <w:rPr>
          <w:rFonts w:ascii="Times New Roman" w:hAnsi="Times New Roman"/>
          <w:sz w:val="24"/>
          <w:szCs w:val="24"/>
          <w:lang w:eastAsia="sl-SI"/>
        </w:rPr>
      </w:pPr>
      <w:r w:rsidRPr="004F1E2E">
        <w:rPr>
          <w:rFonts w:ascii="Times New Roman" w:hAnsi="Times New Roman"/>
          <w:sz w:val="24"/>
          <w:szCs w:val="24"/>
          <w:lang w:eastAsia="sl-SI"/>
        </w:rPr>
        <w:t>Vodilna načela, ki so opredeljena v OP v okviru posameznih prednostnih naložb, pa predstavljajo osnovni gradnik smiselnega opredeljevanja pogojev za ugotavljanje upravičenosti (</w:t>
      </w:r>
      <w:r w:rsidRPr="004F1E2E">
        <w:rPr>
          <w:rFonts w:ascii="Times New Roman" w:hAnsi="Times New Roman" w:cs="Calibri"/>
          <w:color w:val="000000"/>
          <w:sz w:val="24"/>
          <w:szCs w:val="24"/>
          <w:lang w:eastAsia="sl-SI"/>
        </w:rPr>
        <w:t>t.i. »</w:t>
      </w:r>
      <w:r w:rsidRPr="004F1E2E">
        <w:rPr>
          <w:rFonts w:ascii="Times New Roman" w:hAnsi="Times New Roman" w:cs="Calibri"/>
          <w:i/>
          <w:color w:val="000000"/>
          <w:sz w:val="24"/>
          <w:szCs w:val="24"/>
          <w:lang w:eastAsia="sl-SI"/>
        </w:rPr>
        <w:t>eligibility criteria</w:t>
      </w:r>
      <w:r w:rsidRPr="004F1E2E">
        <w:rPr>
          <w:rFonts w:ascii="Times New Roman" w:hAnsi="Times New Roman" w:cs="Calibri"/>
          <w:color w:val="000000"/>
          <w:sz w:val="24"/>
          <w:szCs w:val="24"/>
          <w:lang w:eastAsia="sl-SI"/>
        </w:rPr>
        <w:t>«</w:t>
      </w:r>
      <w:r w:rsidRPr="004F1E2E">
        <w:rPr>
          <w:rFonts w:ascii="Times New Roman" w:hAnsi="Times New Roman"/>
          <w:sz w:val="24"/>
          <w:szCs w:val="24"/>
          <w:lang w:eastAsia="sl-SI"/>
        </w:rPr>
        <w:t>) in / ali meril za ocenjevanje (</w:t>
      </w:r>
      <w:r w:rsidRPr="004F1E2E">
        <w:rPr>
          <w:rFonts w:ascii="Times New Roman" w:hAnsi="Times New Roman" w:cs="Calibri"/>
          <w:color w:val="000000"/>
          <w:sz w:val="24"/>
          <w:szCs w:val="24"/>
          <w:lang w:eastAsia="sl-SI"/>
        </w:rPr>
        <w:t>t.i. »</w:t>
      </w:r>
      <w:r w:rsidRPr="004F1E2E">
        <w:rPr>
          <w:rFonts w:ascii="Times New Roman" w:hAnsi="Times New Roman" w:cs="Calibri"/>
          <w:i/>
          <w:color w:val="000000"/>
          <w:sz w:val="24"/>
          <w:szCs w:val="24"/>
          <w:lang w:eastAsia="sl-SI"/>
        </w:rPr>
        <w:t>quality criteria</w:t>
      </w:r>
      <w:r w:rsidRPr="004F1E2E">
        <w:rPr>
          <w:rFonts w:ascii="Times New Roman" w:hAnsi="Times New Roman" w:cs="Calibri"/>
          <w:color w:val="000000"/>
          <w:sz w:val="24"/>
          <w:szCs w:val="24"/>
          <w:lang w:eastAsia="sl-SI"/>
        </w:rPr>
        <w:t>«</w:t>
      </w:r>
      <w:r w:rsidRPr="004F1E2E">
        <w:rPr>
          <w:rFonts w:ascii="Times New Roman" w:hAnsi="Times New Roman"/>
          <w:sz w:val="24"/>
          <w:szCs w:val="24"/>
          <w:lang w:eastAsia="sl-SI"/>
        </w:rPr>
        <w:t xml:space="preserve">). </w:t>
      </w:r>
    </w:p>
    <w:p w:rsidR="004F1E2E" w:rsidRPr="004F1E2E" w:rsidRDefault="004F1E2E" w:rsidP="001F194D">
      <w:pPr>
        <w:autoSpaceDE w:val="0"/>
        <w:autoSpaceDN w:val="0"/>
        <w:adjustRightInd w:val="0"/>
        <w:spacing w:after="0" w:line="240" w:lineRule="auto"/>
        <w:jc w:val="both"/>
        <w:rPr>
          <w:rFonts w:ascii="Times New Roman" w:hAnsi="Times New Roman"/>
          <w:sz w:val="24"/>
          <w:szCs w:val="24"/>
          <w:lang w:eastAsia="sl-SI"/>
        </w:rPr>
      </w:pPr>
    </w:p>
    <w:p w:rsidR="004F1E2E" w:rsidRPr="004F1E2E" w:rsidRDefault="004F1E2E" w:rsidP="001F194D">
      <w:pPr>
        <w:autoSpaceDE w:val="0"/>
        <w:autoSpaceDN w:val="0"/>
        <w:adjustRightInd w:val="0"/>
        <w:spacing w:after="0" w:line="240" w:lineRule="auto"/>
        <w:jc w:val="both"/>
        <w:rPr>
          <w:rFonts w:ascii="Times New Roman" w:hAnsi="Times New Roman" w:cs="Calibri"/>
          <w:color w:val="000000"/>
          <w:sz w:val="24"/>
          <w:szCs w:val="24"/>
          <w:lang w:eastAsia="sl-SI"/>
        </w:rPr>
      </w:pPr>
      <w:r w:rsidRPr="004F1E2E">
        <w:rPr>
          <w:rFonts w:ascii="Times New Roman" w:hAnsi="Times New Roman" w:cs="Calibri"/>
          <w:color w:val="000000"/>
          <w:sz w:val="24"/>
          <w:szCs w:val="24"/>
          <w:lang w:eastAsia="sl-SI"/>
        </w:rPr>
        <w:t xml:space="preserve">Pogoji za ugotavljanje upravičenosti ob upoštevanju relevantnosti predstavljajo minimalni nabor načel, ki morajo biti uporabljena pri vsakem posameznem izboru operacij, vendar niso izključna in se lahko smiselno dopolnijo glede na predmet posamezne operacije. Merila za </w:t>
      </w:r>
      <w:r w:rsidRPr="004F1E2E">
        <w:rPr>
          <w:rFonts w:ascii="Times New Roman" w:hAnsi="Times New Roman" w:cs="Calibri"/>
          <w:color w:val="000000"/>
          <w:sz w:val="24"/>
          <w:szCs w:val="24"/>
          <w:lang w:eastAsia="sl-SI"/>
        </w:rPr>
        <w:lastRenderedPageBreak/>
        <w:t xml:space="preserve">ocenjevanje niso izključna ter se posamično in smiselno uporabljajo glede na posamezne predmete oziroma načine izbora operacij. </w:t>
      </w:r>
    </w:p>
    <w:p w:rsidR="004644B4" w:rsidRDefault="004644B4" w:rsidP="001F194D">
      <w:pPr>
        <w:pStyle w:val="Default"/>
        <w:jc w:val="both"/>
        <w:rPr>
          <w:rFonts w:ascii="Times New Roman" w:hAnsi="Times New Roman"/>
        </w:rPr>
      </w:pPr>
    </w:p>
    <w:p w:rsidR="00BA59A4" w:rsidRPr="00FF75FC" w:rsidRDefault="00BA59A4" w:rsidP="001F194D">
      <w:p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br w:type="page"/>
      </w:r>
    </w:p>
    <w:p w:rsidR="00BD5B91" w:rsidRPr="00FF75FC" w:rsidRDefault="00BA59A4" w:rsidP="001F194D">
      <w:pPr>
        <w:pStyle w:val="Naslov1"/>
        <w:spacing w:before="0" w:after="0" w:line="240" w:lineRule="auto"/>
      </w:pPr>
      <w:bookmarkStart w:id="287" w:name="_Toc57026911"/>
      <w:r w:rsidRPr="00FF75FC">
        <w:lastRenderedPageBreak/>
        <w:t>METODOLOŠKE USMERITVE</w:t>
      </w:r>
      <w:bookmarkEnd w:id="287"/>
    </w:p>
    <w:p w:rsidR="00BD5B91" w:rsidRPr="00FF75FC" w:rsidRDefault="00BD5B91" w:rsidP="001F194D">
      <w:pPr>
        <w:autoSpaceDE w:val="0"/>
        <w:autoSpaceDN w:val="0"/>
        <w:adjustRightInd w:val="0"/>
        <w:spacing w:after="0" w:line="240" w:lineRule="auto"/>
        <w:rPr>
          <w:rFonts w:ascii="Times New Roman" w:hAnsi="Times New Roman"/>
          <w:b/>
          <w:bCs/>
          <w:sz w:val="24"/>
          <w:szCs w:val="24"/>
          <w:lang w:eastAsia="sl-SI"/>
        </w:rPr>
      </w:pPr>
    </w:p>
    <w:p w:rsidR="00BA59A4" w:rsidRPr="00FF75FC" w:rsidRDefault="001872FB" w:rsidP="001F194D">
      <w:pPr>
        <w:autoSpaceDE w:val="0"/>
        <w:autoSpaceDN w:val="0"/>
        <w:adjustRightInd w:val="0"/>
        <w:spacing w:after="0" w:line="240" w:lineRule="auto"/>
        <w:jc w:val="both"/>
        <w:rPr>
          <w:rFonts w:ascii="Times New Roman" w:hAnsi="Times New Roman"/>
          <w:color w:val="000000"/>
          <w:sz w:val="24"/>
          <w:szCs w:val="24"/>
        </w:rPr>
      </w:pPr>
      <w:r w:rsidRPr="001872FB">
        <w:rPr>
          <w:rFonts w:ascii="Times New Roman" w:hAnsi="Times New Roman"/>
          <w:color w:val="000000"/>
          <w:sz w:val="24"/>
          <w:szCs w:val="24"/>
        </w:rPr>
        <w:t xml:space="preserve">Najširše opredeljeni pogoji in merila za izbor bodo smiselno uporabljeni v procesih odločanja o izbiri operacij po postopkih, kot jih opredeljuje </w:t>
      </w:r>
      <w:r>
        <w:rPr>
          <w:rFonts w:ascii="Times New Roman" w:hAnsi="Times New Roman"/>
        </w:rPr>
        <w:t>nacionalna pravna podlaga za izvajanje kohezijske politike 2014-2020</w:t>
      </w:r>
      <w:r w:rsidRPr="001872FB">
        <w:rPr>
          <w:rFonts w:ascii="Times New Roman" w:hAnsi="Times New Roman"/>
          <w:color w:val="000000"/>
          <w:sz w:val="24"/>
          <w:szCs w:val="24"/>
          <w:vertAlign w:val="superscript"/>
        </w:rPr>
        <w:footnoteReference w:id="1"/>
      </w:r>
      <w:r w:rsidRPr="001872FB">
        <w:rPr>
          <w:rFonts w:ascii="Times New Roman" w:hAnsi="Times New Roman"/>
          <w:color w:val="000000"/>
          <w:sz w:val="24"/>
          <w:szCs w:val="24"/>
        </w:rPr>
        <w:t xml:space="preserve">. </w:t>
      </w:r>
    </w:p>
    <w:p w:rsidR="00BA59A4" w:rsidRPr="00FF75FC" w:rsidRDefault="00BA59A4" w:rsidP="001F194D">
      <w:pPr>
        <w:autoSpaceDE w:val="0"/>
        <w:autoSpaceDN w:val="0"/>
        <w:adjustRightInd w:val="0"/>
        <w:spacing w:after="0" w:line="240" w:lineRule="auto"/>
        <w:jc w:val="both"/>
        <w:rPr>
          <w:rFonts w:ascii="Times New Roman" w:hAnsi="Times New Roman"/>
          <w:color w:val="000000"/>
          <w:sz w:val="24"/>
          <w:szCs w:val="24"/>
        </w:rPr>
      </w:pPr>
    </w:p>
    <w:p w:rsidR="00BA59A4" w:rsidRDefault="001872FB" w:rsidP="001F194D">
      <w:pPr>
        <w:autoSpaceDE w:val="0"/>
        <w:autoSpaceDN w:val="0"/>
        <w:adjustRightInd w:val="0"/>
        <w:spacing w:after="0" w:line="240" w:lineRule="auto"/>
        <w:jc w:val="both"/>
        <w:rPr>
          <w:rFonts w:ascii="Times New Roman" w:hAnsi="Times New Roman"/>
          <w:color w:val="000000"/>
          <w:sz w:val="24"/>
          <w:szCs w:val="24"/>
        </w:rPr>
      </w:pPr>
      <w:r w:rsidRPr="001872FB">
        <w:rPr>
          <w:rFonts w:ascii="Times New Roman" w:hAnsi="Times New Roman"/>
          <w:color w:val="000000"/>
          <w:sz w:val="24"/>
          <w:szCs w:val="24"/>
        </w:rPr>
        <w:t>Po eni strani se lahko glede na vsakokratni način izbora operacij v tem dokumentu opredeljeni pogoji za izbor uporabljajo kot minimalni pogoji za ugotavljanje upravičenosti na ravni vseh prednostnih osi in tudi na ravni posameznih prednostnih osi (t.i. »</w:t>
      </w:r>
      <w:r w:rsidRPr="001872FB">
        <w:rPr>
          <w:rFonts w:ascii="Times New Roman" w:hAnsi="Times New Roman"/>
          <w:i/>
          <w:color w:val="000000"/>
          <w:sz w:val="24"/>
          <w:szCs w:val="24"/>
        </w:rPr>
        <w:t>eligibility criteria</w:t>
      </w:r>
      <w:r w:rsidRPr="001872FB">
        <w:rPr>
          <w:rFonts w:ascii="Times New Roman" w:hAnsi="Times New Roman"/>
          <w:color w:val="000000"/>
          <w:sz w:val="24"/>
          <w:szCs w:val="24"/>
        </w:rPr>
        <w:t>«). Kot minimalni pogoji pa zato, ker se poleg teh lahko opredelijo še dodatni pogoji za ugotavljanje upravičenosti, kot izhaja iz ciljev in namenov in / ali nacionalnih normativnih ali strateških usmeritev za izvedbo posameznega načina izbora operacij. Pogoji za zagotavljanje upravičenosti (t.i. »</w:t>
      </w:r>
      <w:r w:rsidRPr="001872FB">
        <w:rPr>
          <w:rFonts w:ascii="Times New Roman" w:hAnsi="Times New Roman"/>
          <w:i/>
          <w:color w:val="000000"/>
          <w:sz w:val="24"/>
          <w:szCs w:val="24"/>
        </w:rPr>
        <w:t>eligibility criteria</w:t>
      </w:r>
      <w:r w:rsidRPr="001872FB">
        <w:rPr>
          <w:rFonts w:ascii="Times New Roman" w:hAnsi="Times New Roman"/>
          <w:color w:val="000000"/>
          <w:sz w:val="24"/>
          <w:szCs w:val="24"/>
        </w:rPr>
        <w:t>«) so izključujoči (»da / ne«) in so oblikovani z namenom zagotavljanja skladnosti operacije z opredelitvami v načinu izbora operacij.</w:t>
      </w:r>
    </w:p>
    <w:p w:rsidR="001872FB" w:rsidRPr="00FF75FC" w:rsidRDefault="001872FB" w:rsidP="001F194D">
      <w:pPr>
        <w:autoSpaceDE w:val="0"/>
        <w:autoSpaceDN w:val="0"/>
        <w:adjustRightInd w:val="0"/>
        <w:spacing w:after="0" w:line="240" w:lineRule="auto"/>
        <w:jc w:val="both"/>
        <w:rPr>
          <w:rFonts w:ascii="Times New Roman" w:hAnsi="Times New Roman"/>
          <w:color w:val="000000"/>
          <w:sz w:val="24"/>
          <w:szCs w:val="24"/>
        </w:rPr>
      </w:pPr>
    </w:p>
    <w:p w:rsidR="004D077D" w:rsidRDefault="00DD615B" w:rsidP="001F194D">
      <w:pPr>
        <w:autoSpaceDE w:val="0"/>
        <w:autoSpaceDN w:val="0"/>
        <w:adjustRightInd w:val="0"/>
        <w:spacing w:after="0" w:line="240" w:lineRule="auto"/>
        <w:jc w:val="both"/>
        <w:rPr>
          <w:rFonts w:ascii="Times New Roman" w:hAnsi="Times New Roman"/>
          <w:color w:val="000000"/>
          <w:sz w:val="24"/>
          <w:szCs w:val="24"/>
        </w:rPr>
      </w:pPr>
      <w:r w:rsidRPr="00FF75FC">
        <w:rPr>
          <w:rFonts w:ascii="Times New Roman" w:hAnsi="Times New Roman"/>
          <w:color w:val="000000"/>
          <w:sz w:val="24"/>
          <w:szCs w:val="24"/>
        </w:rPr>
        <w:t xml:space="preserve">Na drugi </w:t>
      </w:r>
      <w:r w:rsidR="006F51CB">
        <w:rPr>
          <w:rFonts w:ascii="Times New Roman" w:hAnsi="Times New Roman"/>
          <w:color w:val="000000"/>
          <w:sz w:val="24"/>
          <w:szCs w:val="24"/>
        </w:rPr>
        <w:t>ravni</w:t>
      </w:r>
      <w:r w:rsidRPr="00FF75FC">
        <w:rPr>
          <w:rFonts w:ascii="Times New Roman" w:hAnsi="Times New Roman"/>
          <w:color w:val="000000"/>
          <w:sz w:val="24"/>
          <w:szCs w:val="24"/>
        </w:rPr>
        <w:t xml:space="preserve"> se </w:t>
      </w:r>
      <w:r w:rsidR="006F51CB">
        <w:rPr>
          <w:rFonts w:ascii="Times New Roman" w:hAnsi="Times New Roman"/>
          <w:color w:val="000000"/>
          <w:sz w:val="24"/>
          <w:szCs w:val="24"/>
        </w:rPr>
        <w:t>uporablja</w:t>
      </w:r>
      <w:r w:rsidR="00BD1B02">
        <w:rPr>
          <w:rFonts w:ascii="Times New Roman" w:hAnsi="Times New Roman"/>
          <w:color w:val="000000"/>
          <w:sz w:val="24"/>
          <w:szCs w:val="24"/>
        </w:rPr>
        <w:t xml:space="preserve"> merila za ocenjevanje </w:t>
      </w:r>
      <w:r w:rsidR="008E2B40" w:rsidRPr="00FF75FC">
        <w:rPr>
          <w:rFonts w:ascii="Times New Roman" w:hAnsi="Times New Roman"/>
          <w:color w:val="000000"/>
          <w:sz w:val="24"/>
          <w:szCs w:val="24"/>
        </w:rPr>
        <w:t>(t.i. »</w:t>
      </w:r>
      <w:r w:rsidR="008E2B40" w:rsidRPr="00FF75FC">
        <w:rPr>
          <w:rFonts w:ascii="Times New Roman" w:hAnsi="Times New Roman"/>
          <w:i/>
          <w:color w:val="000000"/>
          <w:sz w:val="24"/>
          <w:szCs w:val="24"/>
        </w:rPr>
        <w:t>quality criteria</w:t>
      </w:r>
      <w:r w:rsidR="008E2B40" w:rsidRPr="00FF75FC">
        <w:rPr>
          <w:rFonts w:ascii="Times New Roman" w:hAnsi="Times New Roman"/>
          <w:color w:val="000000"/>
          <w:sz w:val="24"/>
          <w:szCs w:val="24"/>
        </w:rPr>
        <w:t xml:space="preserve">«). Merila za ocenjevanje se v kvalitativnem </w:t>
      </w:r>
      <w:r w:rsidR="006F51CB">
        <w:rPr>
          <w:rFonts w:ascii="Times New Roman" w:hAnsi="Times New Roman"/>
          <w:color w:val="000000"/>
          <w:sz w:val="24"/>
          <w:szCs w:val="24"/>
        </w:rPr>
        <w:t xml:space="preserve">in kvantitativnem </w:t>
      </w:r>
      <w:r w:rsidR="008E2B40" w:rsidRPr="00FF75FC">
        <w:rPr>
          <w:rFonts w:ascii="Times New Roman" w:hAnsi="Times New Roman"/>
          <w:color w:val="000000"/>
          <w:sz w:val="24"/>
          <w:szCs w:val="24"/>
        </w:rPr>
        <w:t>ocenjevanju, glede način izbora, uporabljajo</w:t>
      </w:r>
      <w:r w:rsidR="004D077D" w:rsidRPr="00FF75FC">
        <w:rPr>
          <w:rFonts w:ascii="Times New Roman" w:hAnsi="Times New Roman"/>
          <w:color w:val="000000"/>
          <w:sz w:val="24"/>
          <w:szCs w:val="24"/>
        </w:rPr>
        <w:t>:</w:t>
      </w:r>
    </w:p>
    <w:p w:rsidR="00406613" w:rsidRPr="00FF75FC" w:rsidRDefault="00406613" w:rsidP="001F194D">
      <w:pPr>
        <w:autoSpaceDE w:val="0"/>
        <w:autoSpaceDN w:val="0"/>
        <w:adjustRightInd w:val="0"/>
        <w:spacing w:after="0" w:line="240" w:lineRule="auto"/>
        <w:jc w:val="both"/>
        <w:rPr>
          <w:rFonts w:ascii="Times New Roman" w:hAnsi="Times New Roman"/>
          <w:color w:val="000000"/>
          <w:sz w:val="24"/>
          <w:szCs w:val="24"/>
        </w:rPr>
      </w:pPr>
    </w:p>
    <w:p w:rsidR="004D077D" w:rsidRPr="00FF75FC" w:rsidRDefault="008E2B40" w:rsidP="006A2971">
      <w:pPr>
        <w:numPr>
          <w:ilvl w:val="0"/>
          <w:numId w:val="61"/>
        </w:numPr>
        <w:autoSpaceDE w:val="0"/>
        <w:autoSpaceDN w:val="0"/>
        <w:adjustRightInd w:val="0"/>
        <w:spacing w:after="0" w:line="240" w:lineRule="auto"/>
        <w:jc w:val="both"/>
        <w:rPr>
          <w:rFonts w:ascii="Times New Roman" w:hAnsi="Times New Roman"/>
          <w:color w:val="000000"/>
          <w:sz w:val="24"/>
          <w:szCs w:val="24"/>
        </w:rPr>
      </w:pPr>
      <w:r w:rsidRPr="00FF75FC">
        <w:rPr>
          <w:rFonts w:ascii="Times New Roman" w:hAnsi="Times New Roman"/>
          <w:color w:val="000000"/>
          <w:sz w:val="24"/>
          <w:szCs w:val="24"/>
        </w:rPr>
        <w:t>za ocenjevanje vsake posamezne vloge za operacijo (ta metoda ne vsebuje »točkovanja«</w:t>
      </w:r>
      <w:r w:rsidR="00A20236" w:rsidRPr="00FF75FC">
        <w:rPr>
          <w:rFonts w:ascii="Times New Roman" w:hAnsi="Times New Roman"/>
          <w:color w:val="000000"/>
          <w:sz w:val="24"/>
          <w:szCs w:val="24"/>
        </w:rPr>
        <w:t xml:space="preserve">, ampak odločanje </w:t>
      </w:r>
      <w:r w:rsidR="009A1F95">
        <w:rPr>
          <w:rFonts w:ascii="Times New Roman" w:hAnsi="Times New Roman"/>
          <w:color w:val="000000"/>
          <w:sz w:val="24"/>
          <w:szCs w:val="24"/>
        </w:rPr>
        <w:t>oz. pojasnjevanje z vidika meril</w:t>
      </w:r>
      <w:r w:rsidR="00A20236" w:rsidRPr="00FF75FC">
        <w:rPr>
          <w:rFonts w:ascii="Times New Roman" w:hAnsi="Times New Roman"/>
          <w:color w:val="000000"/>
          <w:sz w:val="24"/>
          <w:szCs w:val="24"/>
        </w:rPr>
        <w:t xml:space="preserve"> z jasno utemeljitvijo odločitve</w:t>
      </w:r>
      <w:r w:rsidRPr="00FF75FC">
        <w:rPr>
          <w:rFonts w:ascii="Times New Roman" w:hAnsi="Times New Roman"/>
          <w:color w:val="000000"/>
          <w:sz w:val="24"/>
          <w:szCs w:val="24"/>
        </w:rPr>
        <w:t>)</w:t>
      </w:r>
      <w:r w:rsidR="004D077D" w:rsidRPr="00FF75FC">
        <w:rPr>
          <w:rFonts w:ascii="Times New Roman" w:hAnsi="Times New Roman"/>
          <w:color w:val="000000"/>
          <w:sz w:val="24"/>
          <w:szCs w:val="24"/>
        </w:rPr>
        <w:t>, kot npr. v primeru neposredne potrditve operacije, ki ne vključuje razvrščanja prispelih vlog</w:t>
      </w:r>
      <w:r w:rsidR="00086EDC" w:rsidRPr="00FF75FC">
        <w:rPr>
          <w:rFonts w:ascii="Times New Roman" w:hAnsi="Times New Roman"/>
          <w:color w:val="000000"/>
          <w:sz w:val="24"/>
          <w:szCs w:val="24"/>
        </w:rPr>
        <w:t xml:space="preserve"> na podlagi točkovanja</w:t>
      </w:r>
      <w:r w:rsidR="004D077D" w:rsidRPr="00FF75FC">
        <w:rPr>
          <w:rFonts w:ascii="Times New Roman" w:hAnsi="Times New Roman"/>
          <w:color w:val="000000"/>
          <w:sz w:val="24"/>
          <w:szCs w:val="24"/>
        </w:rPr>
        <w:t xml:space="preserve"> in</w:t>
      </w:r>
    </w:p>
    <w:p w:rsidR="00DD615B" w:rsidRPr="00FF75FC" w:rsidRDefault="008E2B40" w:rsidP="006A2971">
      <w:pPr>
        <w:numPr>
          <w:ilvl w:val="0"/>
          <w:numId w:val="61"/>
        </w:numPr>
        <w:autoSpaceDE w:val="0"/>
        <w:autoSpaceDN w:val="0"/>
        <w:adjustRightInd w:val="0"/>
        <w:spacing w:after="0" w:line="240" w:lineRule="auto"/>
        <w:jc w:val="both"/>
        <w:rPr>
          <w:rFonts w:ascii="Times New Roman" w:hAnsi="Times New Roman"/>
          <w:color w:val="000000"/>
          <w:sz w:val="24"/>
          <w:szCs w:val="24"/>
        </w:rPr>
      </w:pPr>
      <w:r w:rsidRPr="00FF75FC">
        <w:rPr>
          <w:rFonts w:ascii="Times New Roman" w:hAnsi="Times New Roman"/>
          <w:color w:val="000000"/>
          <w:sz w:val="24"/>
          <w:szCs w:val="24"/>
        </w:rPr>
        <w:t>za ocenjevanje z razvrščanjem vseh prispelih vlog za operacije (ta m</w:t>
      </w:r>
      <w:r w:rsidR="008F6067" w:rsidRPr="00FF75FC">
        <w:rPr>
          <w:rFonts w:ascii="Times New Roman" w:hAnsi="Times New Roman"/>
          <w:color w:val="000000"/>
          <w:sz w:val="24"/>
          <w:szCs w:val="24"/>
        </w:rPr>
        <w:t>etoda vsebuje »točkovanje</w:t>
      </w:r>
      <w:r w:rsidR="00CD1CA7">
        <w:rPr>
          <w:rFonts w:ascii="Times New Roman" w:hAnsi="Times New Roman"/>
          <w:color w:val="000000"/>
          <w:sz w:val="24"/>
          <w:szCs w:val="24"/>
        </w:rPr>
        <w:t>«), kot npr. v primeru</w:t>
      </w:r>
      <w:r w:rsidR="00A20236" w:rsidRPr="00FF75FC">
        <w:rPr>
          <w:rFonts w:ascii="Times New Roman" w:hAnsi="Times New Roman"/>
          <w:color w:val="000000"/>
          <w:sz w:val="24"/>
          <w:szCs w:val="24"/>
        </w:rPr>
        <w:t xml:space="preserve"> </w:t>
      </w:r>
      <w:r w:rsidR="004D077D" w:rsidRPr="00FF75FC">
        <w:rPr>
          <w:rFonts w:ascii="Times New Roman" w:hAnsi="Times New Roman"/>
          <w:color w:val="000000"/>
          <w:sz w:val="24"/>
          <w:szCs w:val="24"/>
        </w:rPr>
        <w:t>javnega razpisa.</w:t>
      </w:r>
    </w:p>
    <w:p w:rsidR="00086EDC" w:rsidRPr="00FF75FC" w:rsidRDefault="00086EDC" w:rsidP="001F194D">
      <w:pPr>
        <w:autoSpaceDE w:val="0"/>
        <w:autoSpaceDN w:val="0"/>
        <w:adjustRightInd w:val="0"/>
        <w:spacing w:after="0" w:line="240" w:lineRule="auto"/>
        <w:jc w:val="both"/>
        <w:rPr>
          <w:rFonts w:ascii="Times New Roman" w:hAnsi="Times New Roman"/>
          <w:sz w:val="24"/>
          <w:szCs w:val="24"/>
          <w:lang w:eastAsia="sl-SI"/>
        </w:rPr>
      </w:pPr>
    </w:p>
    <w:p w:rsidR="00BA59A4" w:rsidRDefault="00BD5B91" w:rsidP="001F194D">
      <w:p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Posamezen izbor operacij je povezan z doseganjem ciljev ustrezne prednostne osi</w:t>
      </w:r>
      <w:r w:rsidR="000F1118" w:rsidRPr="00FF75FC">
        <w:rPr>
          <w:rFonts w:ascii="Times New Roman" w:hAnsi="Times New Roman"/>
          <w:sz w:val="24"/>
          <w:szCs w:val="24"/>
          <w:lang w:eastAsia="sl-SI"/>
        </w:rPr>
        <w:t xml:space="preserve"> </w:t>
      </w:r>
      <w:r w:rsidRPr="00FF75FC">
        <w:rPr>
          <w:rFonts w:ascii="Times New Roman" w:hAnsi="Times New Roman"/>
          <w:sz w:val="24"/>
          <w:szCs w:val="24"/>
          <w:lang w:eastAsia="sl-SI"/>
        </w:rPr>
        <w:t xml:space="preserve">/ prednostne naložbe OP in je opredeljen v Uredbi o </w:t>
      </w:r>
      <w:r w:rsidR="004D077D" w:rsidRPr="00FF75FC">
        <w:rPr>
          <w:rFonts w:ascii="Times New Roman" w:hAnsi="Times New Roman"/>
          <w:sz w:val="24"/>
          <w:szCs w:val="24"/>
          <w:lang w:eastAsia="sl-SI"/>
        </w:rPr>
        <w:t xml:space="preserve">koriščenju </w:t>
      </w:r>
      <w:r w:rsidRPr="00FF75FC">
        <w:rPr>
          <w:rFonts w:ascii="Times New Roman" w:hAnsi="Times New Roman"/>
          <w:sz w:val="24"/>
          <w:szCs w:val="24"/>
          <w:lang w:eastAsia="sl-SI"/>
        </w:rPr>
        <w:t>sredstev evropske kohezijske politike v Republiki Sloveniji v programskem obdobju 2014–2020 za cilj "naložbe za rast in delovna mesta" (v nadaljevanju Uredba) ter podrobneje v Navodilih organa upravljanja za načrtovanje, odločanje o podpori, poročanje in spremljanje v programskem obdobju 20</w:t>
      </w:r>
      <w:r w:rsidR="000F1118" w:rsidRPr="00FF75FC">
        <w:rPr>
          <w:rFonts w:ascii="Times New Roman" w:hAnsi="Times New Roman"/>
          <w:sz w:val="24"/>
          <w:szCs w:val="24"/>
          <w:lang w:eastAsia="sl-SI"/>
        </w:rPr>
        <w:t xml:space="preserve">14 – 2020. </w:t>
      </w:r>
      <w:r w:rsidRPr="00FF75FC">
        <w:rPr>
          <w:rFonts w:ascii="Times New Roman" w:hAnsi="Times New Roman"/>
          <w:sz w:val="24"/>
          <w:szCs w:val="24"/>
          <w:lang w:eastAsia="sl-SI"/>
        </w:rPr>
        <w:t>Skladno</w:t>
      </w:r>
      <w:r w:rsidR="004F1E2E">
        <w:rPr>
          <w:rFonts w:ascii="Times New Roman" w:hAnsi="Times New Roman"/>
          <w:sz w:val="24"/>
          <w:szCs w:val="24"/>
          <w:lang w:eastAsia="sl-SI"/>
        </w:rPr>
        <w:t xml:space="preserve"> z Uredbo obstajajo naslednje</w:t>
      </w:r>
      <w:r w:rsidRPr="00FF75FC">
        <w:rPr>
          <w:rFonts w:ascii="Times New Roman" w:hAnsi="Times New Roman"/>
          <w:sz w:val="24"/>
          <w:szCs w:val="24"/>
          <w:lang w:eastAsia="sl-SI"/>
        </w:rPr>
        <w:t xml:space="preserve"> možnosti za izbor operacij:</w:t>
      </w:r>
      <w:r w:rsidR="001872FB">
        <w:rPr>
          <w:rFonts w:ascii="Times New Roman" w:hAnsi="Times New Roman"/>
          <w:sz w:val="24"/>
          <w:szCs w:val="24"/>
          <w:lang w:eastAsia="sl-SI"/>
        </w:rPr>
        <w:t xml:space="preserve"> javni razpis za izbor operacij</w:t>
      </w:r>
      <w:r w:rsidR="00A13659">
        <w:rPr>
          <w:rFonts w:ascii="Times New Roman" w:hAnsi="Times New Roman"/>
          <w:sz w:val="24"/>
          <w:szCs w:val="24"/>
          <w:lang w:eastAsia="sl-SI"/>
        </w:rPr>
        <w:t xml:space="preserve"> </w:t>
      </w:r>
      <w:r w:rsidR="00A13659">
        <w:rPr>
          <w:rFonts w:ascii="Times New Roman" w:hAnsi="Times New Roman"/>
          <w:color w:val="000000"/>
          <w:sz w:val="24"/>
          <w:szCs w:val="24"/>
          <w:lang w:eastAsia="sl-SI"/>
        </w:rPr>
        <w:t>(ali drug podoben postopek)</w:t>
      </w:r>
      <w:r w:rsidR="006F51CB">
        <w:rPr>
          <w:rFonts w:ascii="Times New Roman" w:hAnsi="Times New Roman"/>
          <w:color w:val="000000"/>
          <w:sz w:val="24"/>
          <w:szCs w:val="24"/>
          <w:lang w:eastAsia="sl-SI"/>
        </w:rPr>
        <w:t xml:space="preserve"> </w:t>
      </w:r>
      <w:r w:rsidR="000F1118" w:rsidRPr="00FF75FC">
        <w:rPr>
          <w:rFonts w:ascii="Times New Roman" w:hAnsi="Times New Roman"/>
          <w:sz w:val="24"/>
          <w:szCs w:val="24"/>
          <w:lang w:eastAsia="sl-SI"/>
        </w:rPr>
        <w:t>in</w:t>
      </w:r>
      <w:r w:rsidRPr="00FF75FC">
        <w:rPr>
          <w:rFonts w:ascii="Times New Roman" w:hAnsi="Times New Roman"/>
          <w:sz w:val="24"/>
          <w:szCs w:val="24"/>
          <w:lang w:eastAsia="sl-SI"/>
        </w:rPr>
        <w:t xml:space="preserve"> neposredna potrditev operacij. Na podlagi Uredbe se izvajanje </w:t>
      </w:r>
      <w:r w:rsidR="000F1118" w:rsidRPr="00FF75FC">
        <w:rPr>
          <w:rFonts w:ascii="Times New Roman" w:hAnsi="Times New Roman"/>
          <w:sz w:val="24"/>
          <w:szCs w:val="24"/>
          <w:lang w:eastAsia="sl-SI"/>
        </w:rPr>
        <w:t xml:space="preserve">finančnih prispevkov finančnim instrumentom, </w:t>
      </w:r>
      <w:r w:rsidRPr="00FF75FC">
        <w:rPr>
          <w:rFonts w:ascii="Times New Roman" w:hAnsi="Times New Roman"/>
          <w:sz w:val="24"/>
          <w:szCs w:val="24"/>
          <w:lang w:eastAsia="sl-SI"/>
        </w:rPr>
        <w:t>celostnih teritorialnih naložb urbanega razvoja, lokalnega razvoja, ki ga vodi skupnost</w:t>
      </w:r>
      <w:r w:rsidR="00DF59C0" w:rsidRPr="00FF75FC">
        <w:rPr>
          <w:rFonts w:ascii="Times New Roman" w:hAnsi="Times New Roman"/>
          <w:sz w:val="24"/>
          <w:szCs w:val="24"/>
          <w:lang w:eastAsia="sl-SI"/>
        </w:rPr>
        <w:t>,</w:t>
      </w:r>
      <w:r w:rsidRPr="00FF75FC">
        <w:rPr>
          <w:rFonts w:ascii="Times New Roman" w:hAnsi="Times New Roman"/>
          <w:sz w:val="24"/>
          <w:szCs w:val="24"/>
          <w:lang w:eastAsia="sl-SI"/>
        </w:rPr>
        <w:t xml:space="preserve"> </w:t>
      </w:r>
      <w:r w:rsidR="001872FB">
        <w:rPr>
          <w:rFonts w:ascii="Times New Roman" w:hAnsi="Times New Roman"/>
          <w:sz w:val="24"/>
          <w:szCs w:val="24"/>
          <w:lang w:eastAsia="sl-SI"/>
        </w:rPr>
        <w:t>operacij celostnega pris</w:t>
      </w:r>
      <w:r w:rsidR="00A13659">
        <w:rPr>
          <w:rFonts w:ascii="Times New Roman" w:hAnsi="Times New Roman"/>
          <w:sz w:val="24"/>
          <w:szCs w:val="24"/>
          <w:lang w:eastAsia="sl-SI"/>
        </w:rPr>
        <w:t>t</w:t>
      </w:r>
      <w:r w:rsidR="001872FB">
        <w:rPr>
          <w:rFonts w:ascii="Times New Roman" w:hAnsi="Times New Roman"/>
          <w:sz w:val="24"/>
          <w:szCs w:val="24"/>
          <w:lang w:eastAsia="sl-SI"/>
        </w:rPr>
        <w:t xml:space="preserve">opa </w:t>
      </w:r>
      <w:r w:rsidRPr="00FF75FC">
        <w:rPr>
          <w:rFonts w:ascii="Times New Roman" w:hAnsi="Times New Roman"/>
          <w:sz w:val="24"/>
          <w:szCs w:val="24"/>
          <w:lang w:eastAsia="sl-SI"/>
        </w:rPr>
        <w:t xml:space="preserve">in tehnične podpore, uredi ob smiselnem integriranju </w:t>
      </w:r>
      <w:r w:rsidR="000F1118" w:rsidRPr="00FF75FC">
        <w:rPr>
          <w:rFonts w:ascii="Times New Roman" w:hAnsi="Times New Roman"/>
          <w:sz w:val="24"/>
          <w:szCs w:val="24"/>
          <w:lang w:eastAsia="sl-SI"/>
        </w:rPr>
        <w:t xml:space="preserve">prej </w:t>
      </w:r>
      <w:r w:rsidRPr="00FF75FC">
        <w:rPr>
          <w:rFonts w:ascii="Times New Roman" w:hAnsi="Times New Roman"/>
          <w:sz w:val="24"/>
          <w:szCs w:val="24"/>
          <w:lang w:eastAsia="sl-SI"/>
        </w:rPr>
        <w:t>opredeljenih načinov izbora operacij. V navedenih primerih OU</w:t>
      </w:r>
      <w:r w:rsidR="006F51CB">
        <w:rPr>
          <w:rFonts w:ascii="Times New Roman" w:hAnsi="Times New Roman"/>
          <w:sz w:val="24"/>
          <w:szCs w:val="24"/>
          <w:lang w:eastAsia="sl-SI"/>
        </w:rPr>
        <w:t>,</w:t>
      </w:r>
      <w:r w:rsidR="006F51CB" w:rsidRPr="006F51CB">
        <w:rPr>
          <w:rFonts w:ascii="Times New Roman" w:hAnsi="Times New Roman"/>
          <w:color w:val="000000"/>
          <w:sz w:val="24"/>
          <w:szCs w:val="24"/>
          <w:lang w:eastAsia="sl-SI"/>
        </w:rPr>
        <w:t xml:space="preserve"> </w:t>
      </w:r>
      <w:r w:rsidR="006F51CB">
        <w:rPr>
          <w:rFonts w:ascii="Times New Roman" w:hAnsi="Times New Roman"/>
          <w:color w:val="000000"/>
          <w:sz w:val="24"/>
          <w:szCs w:val="24"/>
          <w:lang w:eastAsia="sl-SI"/>
        </w:rPr>
        <w:t>skladno in na podlagi določb pričujočih pogojev za upravičenost in meril</w:t>
      </w:r>
      <w:r w:rsidRPr="00FF75FC">
        <w:rPr>
          <w:rFonts w:ascii="Times New Roman" w:hAnsi="Times New Roman"/>
          <w:sz w:val="24"/>
          <w:szCs w:val="24"/>
          <w:lang w:eastAsia="sl-SI"/>
        </w:rPr>
        <w:t xml:space="preserve"> </w:t>
      </w:r>
      <w:r w:rsidR="006F51CB">
        <w:rPr>
          <w:rFonts w:ascii="Times New Roman" w:hAnsi="Times New Roman"/>
          <w:sz w:val="24"/>
          <w:szCs w:val="24"/>
          <w:lang w:eastAsia="sl-SI"/>
        </w:rPr>
        <w:t xml:space="preserve">za ocenjevanje, </w:t>
      </w:r>
      <w:r w:rsidRPr="00FF75FC">
        <w:rPr>
          <w:rFonts w:ascii="Times New Roman" w:hAnsi="Times New Roman"/>
          <w:sz w:val="24"/>
          <w:szCs w:val="24"/>
          <w:lang w:eastAsia="sl-SI"/>
        </w:rPr>
        <w:t xml:space="preserve">potrjuje vsak </w:t>
      </w:r>
      <w:r w:rsidR="00DF59C0" w:rsidRPr="00FF75FC">
        <w:rPr>
          <w:rFonts w:ascii="Times New Roman" w:hAnsi="Times New Roman"/>
          <w:sz w:val="24"/>
          <w:szCs w:val="24"/>
          <w:lang w:eastAsia="sl-SI"/>
        </w:rPr>
        <w:t>posamezni</w:t>
      </w:r>
      <w:r w:rsidRPr="00FF75FC">
        <w:rPr>
          <w:rFonts w:ascii="Times New Roman" w:hAnsi="Times New Roman"/>
          <w:sz w:val="24"/>
          <w:szCs w:val="24"/>
          <w:lang w:eastAsia="sl-SI"/>
        </w:rPr>
        <w:t xml:space="preserve"> način izbora operacij (ob upoštevanju posebnih izjem v primeru t.</w:t>
      </w:r>
      <w:r w:rsidR="00DF59C0" w:rsidRPr="00FF75FC">
        <w:rPr>
          <w:rFonts w:ascii="Times New Roman" w:hAnsi="Times New Roman"/>
          <w:sz w:val="24"/>
          <w:szCs w:val="24"/>
          <w:lang w:eastAsia="sl-SI"/>
        </w:rPr>
        <w:t xml:space="preserve"> </w:t>
      </w:r>
      <w:r w:rsidRPr="00FF75FC">
        <w:rPr>
          <w:rFonts w:ascii="Times New Roman" w:hAnsi="Times New Roman"/>
          <w:sz w:val="24"/>
          <w:szCs w:val="24"/>
          <w:lang w:eastAsia="sl-SI"/>
        </w:rPr>
        <w:t xml:space="preserve">i. »velikih projektov«). </w:t>
      </w:r>
    </w:p>
    <w:p w:rsidR="00B43D2F" w:rsidRPr="008522F9" w:rsidRDefault="00B43D2F" w:rsidP="001F194D">
      <w:pPr>
        <w:autoSpaceDE w:val="0"/>
        <w:autoSpaceDN w:val="0"/>
        <w:adjustRightInd w:val="0"/>
        <w:spacing w:after="0" w:line="240" w:lineRule="auto"/>
        <w:jc w:val="both"/>
        <w:rPr>
          <w:rFonts w:ascii="Times New Roman" w:hAnsi="Times New Roman"/>
          <w:sz w:val="24"/>
          <w:szCs w:val="24"/>
          <w:lang w:eastAsia="sl-SI"/>
        </w:rPr>
      </w:pPr>
    </w:p>
    <w:p w:rsidR="001872FB" w:rsidRPr="001872FB" w:rsidRDefault="001872FB" w:rsidP="001F194D">
      <w:pPr>
        <w:autoSpaceDE w:val="0"/>
        <w:autoSpaceDN w:val="0"/>
        <w:adjustRightInd w:val="0"/>
        <w:spacing w:after="0" w:line="240" w:lineRule="auto"/>
        <w:jc w:val="both"/>
        <w:rPr>
          <w:rFonts w:ascii="Times New Roman" w:hAnsi="Times New Roman"/>
          <w:sz w:val="24"/>
          <w:szCs w:val="24"/>
          <w:lang w:eastAsia="sl-SI"/>
        </w:rPr>
      </w:pPr>
      <w:r w:rsidRPr="001872FB">
        <w:rPr>
          <w:rFonts w:ascii="Times New Roman" w:hAnsi="Times New Roman"/>
          <w:sz w:val="24"/>
          <w:szCs w:val="24"/>
        </w:rPr>
        <w:t>Podrobnejša operacionalizacija opredeljenih pogojev za ugotavljanje upravičenosti in meril za ocenjevanje, z upoštevanjem njihovih uteži, kjer to relevantno, točkovanja in načina ocenjevanja, se določijo v vsakem posameznem načinu izbora operacij</w:t>
      </w:r>
    </w:p>
    <w:p w:rsidR="001872FB" w:rsidRPr="001872FB" w:rsidRDefault="001872FB" w:rsidP="001F194D">
      <w:pPr>
        <w:autoSpaceDE w:val="0"/>
        <w:autoSpaceDN w:val="0"/>
        <w:adjustRightInd w:val="0"/>
        <w:spacing w:after="0" w:line="240" w:lineRule="auto"/>
        <w:jc w:val="both"/>
        <w:rPr>
          <w:rFonts w:ascii="Times New Roman" w:hAnsi="Times New Roman"/>
          <w:sz w:val="24"/>
          <w:szCs w:val="24"/>
          <w:lang w:eastAsia="sl-SI"/>
        </w:rPr>
      </w:pPr>
    </w:p>
    <w:p w:rsidR="001872FB" w:rsidRPr="001872FB" w:rsidRDefault="001872FB" w:rsidP="001F194D">
      <w:pPr>
        <w:autoSpaceDE w:val="0"/>
        <w:autoSpaceDN w:val="0"/>
        <w:adjustRightInd w:val="0"/>
        <w:spacing w:after="0" w:line="240" w:lineRule="auto"/>
        <w:jc w:val="both"/>
        <w:rPr>
          <w:rFonts w:ascii="Times New Roman" w:hAnsi="Times New Roman"/>
          <w:sz w:val="24"/>
          <w:szCs w:val="24"/>
          <w:lang w:eastAsia="sl-SI"/>
        </w:rPr>
      </w:pPr>
      <w:r w:rsidRPr="001872FB">
        <w:rPr>
          <w:rFonts w:ascii="Times New Roman" w:hAnsi="Times New Roman"/>
          <w:sz w:val="24"/>
          <w:szCs w:val="24"/>
          <w:lang w:eastAsia="sl-SI"/>
        </w:rPr>
        <w:lastRenderedPageBreak/>
        <w:t>OU v postopku potrjevanja v posameznih predlogov načinov izbora operacij smiselno preveri skladnost s sprejetim izvedbenim načrtom ter pogoji za ugotavljanje upravičenosti in merili za ocenjevanje, navedenimi v tem dokumentu.</w:t>
      </w:r>
    </w:p>
    <w:p w:rsidR="00BD5B91" w:rsidRPr="00FF75FC" w:rsidRDefault="007168E6" w:rsidP="001F194D">
      <w:p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br w:type="page"/>
      </w:r>
    </w:p>
    <w:p w:rsidR="00BD5B91" w:rsidRPr="00FF75FC" w:rsidRDefault="00CD1CA7" w:rsidP="001F194D">
      <w:pPr>
        <w:pStyle w:val="Naslov1"/>
        <w:spacing w:before="0" w:after="0" w:line="240" w:lineRule="auto"/>
      </w:pPr>
      <w:bookmarkStart w:id="288" w:name="_Toc57026912"/>
      <w:r>
        <w:lastRenderedPageBreak/>
        <w:t>UGOTAVLJANJE UPRAVIČENOSTI IN OCENJEVANJE</w:t>
      </w:r>
      <w:bookmarkEnd w:id="288"/>
    </w:p>
    <w:p w:rsidR="009557A3" w:rsidRDefault="009557A3" w:rsidP="001F194D">
      <w:pPr>
        <w:autoSpaceDE w:val="0"/>
        <w:autoSpaceDN w:val="0"/>
        <w:adjustRightInd w:val="0"/>
        <w:spacing w:after="0" w:line="240" w:lineRule="auto"/>
        <w:jc w:val="both"/>
        <w:rPr>
          <w:rFonts w:ascii="Times New Roman" w:hAnsi="Times New Roman"/>
          <w:sz w:val="24"/>
          <w:szCs w:val="24"/>
        </w:rPr>
      </w:pPr>
    </w:p>
    <w:p w:rsidR="00A13659" w:rsidRPr="00A13659" w:rsidRDefault="00A13659" w:rsidP="001F194D">
      <w:pPr>
        <w:autoSpaceDE w:val="0"/>
        <w:autoSpaceDN w:val="0"/>
        <w:adjustRightInd w:val="0"/>
        <w:spacing w:after="0" w:line="240" w:lineRule="auto"/>
        <w:jc w:val="both"/>
        <w:rPr>
          <w:rFonts w:ascii="Times New Roman" w:hAnsi="Times New Roman"/>
          <w:sz w:val="24"/>
          <w:szCs w:val="24"/>
        </w:rPr>
      </w:pPr>
      <w:r w:rsidRPr="00A13659">
        <w:rPr>
          <w:rFonts w:ascii="Times New Roman" w:hAnsi="Times New Roman"/>
          <w:sz w:val="24"/>
          <w:szCs w:val="24"/>
        </w:rPr>
        <w:t xml:space="preserve">Glede na način izbora operacij bosta upoštevani dve skupini pogojev za </w:t>
      </w:r>
      <w:r w:rsidRPr="00A13659">
        <w:rPr>
          <w:rFonts w:ascii="Times New Roman" w:hAnsi="Times New Roman"/>
          <w:sz w:val="24"/>
          <w:szCs w:val="24"/>
          <w:lang w:eastAsia="sl-SI"/>
        </w:rPr>
        <w:t xml:space="preserve">izbor </w:t>
      </w:r>
      <w:r w:rsidRPr="00A13659">
        <w:rPr>
          <w:rFonts w:ascii="Times New Roman" w:hAnsi="Times New Roman"/>
          <w:color w:val="000000"/>
          <w:sz w:val="24"/>
          <w:szCs w:val="24"/>
        </w:rPr>
        <w:t>operacij kot pogojev za ugotavljanje upravičenosti</w:t>
      </w:r>
      <w:r w:rsidRPr="00A13659">
        <w:rPr>
          <w:rFonts w:ascii="Times New Roman" w:hAnsi="Times New Roman"/>
          <w:sz w:val="24"/>
          <w:szCs w:val="24"/>
        </w:rPr>
        <w:t>. Najprej so to splošni pogoji za ugotavljanje upravičenosti, ki veljajo za vse prednostne osi in nato še pogoji za ugotavljanje upravičenosti na ravni vsake posamezne prednostne osi oziroma prednostne naložbe.</w:t>
      </w:r>
    </w:p>
    <w:p w:rsidR="00A13659" w:rsidRPr="00A13659" w:rsidRDefault="00A13659" w:rsidP="001F194D">
      <w:pPr>
        <w:autoSpaceDE w:val="0"/>
        <w:autoSpaceDN w:val="0"/>
        <w:adjustRightInd w:val="0"/>
        <w:spacing w:after="0" w:line="240" w:lineRule="auto"/>
        <w:jc w:val="both"/>
        <w:rPr>
          <w:rFonts w:ascii="Times New Roman" w:hAnsi="Times New Roman"/>
          <w:sz w:val="24"/>
          <w:szCs w:val="24"/>
          <w:lang w:eastAsia="sl-SI"/>
        </w:rPr>
      </w:pPr>
    </w:p>
    <w:p w:rsidR="00A13659" w:rsidRPr="00A13659" w:rsidRDefault="00A13659" w:rsidP="001F194D">
      <w:pPr>
        <w:autoSpaceDE w:val="0"/>
        <w:autoSpaceDN w:val="0"/>
        <w:adjustRightInd w:val="0"/>
        <w:spacing w:after="0" w:line="240" w:lineRule="auto"/>
        <w:jc w:val="both"/>
        <w:rPr>
          <w:rFonts w:ascii="Times New Roman" w:hAnsi="Times New Roman"/>
          <w:color w:val="000000"/>
          <w:sz w:val="24"/>
          <w:szCs w:val="24"/>
        </w:rPr>
      </w:pPr>
      <w:r w:rsidRPr="00A13659">
        <w:rPr>
          <w:rFonts w:ascii="Times New Roman" w:hAnsi="Times New Roman"/>
          <w:sz w:val="24"/>
          <w:szCs w:val="24"/>
          <w:lang w:eastAsia="sl-SI"/>
        </w:rPr>
        <w:t>V tem delu so najprej opredeljeni splošni pogoji za ugotavljanje upravičenosti</w:t>
      </w:r>
      <w:r w:rsidRPr="00A13659">
        <w:rPr>
          <w:rFonts w:ascii="Times New Roman" w:hAnsi="Times New Roman"/>
          <w:color w:val="000000"/>
          <w:sz w:val="24"/>
          <w:szCs w:val="24"/>
        </w:rPr>
        <w:t>,</w:t>
      </w:r>
      <w:r w:rsidRPr="00A13659">
        <w:rPr>
          <w:rFonts w:ascii="Times New Roman" w:hAnsi="Times New Roman"/>
          <w:sz w:val="24"/>
          <w:szCs w:val="24"/>
          <w:lang w:eastAsia="sl-SI"/>
        </w:rPr>
        <w:t xml:space="preserve"> ki veljajo za vse prednostne osi. V tem okviru se kot pogoje za izbor smiselno</w:t>
      </w:r>
      <w:r w:rsidRPr="00A13659">
        <w:rPr>
          <w:rFonts w:ascii="Times New Roman" w:hAnsi="Times New Roman"/>
          <w:color w:val="000000"/>
          <w:sz w:val="24"/>
          <w:szCs w:val="24"/>
        </w:rPr>
        <w:t xml:space="preserve"> upošteva naslednje:</w:t>
      </w:r>
    </w:p>
    <w:p w:rsidR="004644B4" w:rsidRPr="00FF75FC" w:rsidRDefault="004644B4" w:rsidP="001F194D">
      <w:pPr>
        <w:autoSpaceDE w:val="0"/>
        <w:autoSpaceDN w:val="0"/>
        <w:adjustRightInd w:val="0"/>
        <w:spacing w:after="0" w:line="240" w:lineRule="auto"/>
        <w:jc w:val="both"/>
        <w:rPr>
          <w:rFonts w:ascii="Times New Roman" w:hAnsi="Times New Roman"/>
          <w:sz w:val="24"/>
          <w:szCs w:val="24"/>
          <w:lang w:eastAsia="sl-SI"/>
        </w:rPr>
      </w:pPr>
    </w:p>
    <w:p w:rsidR="00C22242" w:rsidRPr="00FF75FC" w:rsidRDefault="00C22242" w:rsidP="006A2971">
      <w:pPr>
        <w:numPr>
          <w:ilvl w:val="0"/>
          <w:numId w:val="63"/>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usklajenost s cilji OP,</w:t>
      </w:r>
    </w:p>
    <w:p w:rsidR="00C22242" w:rsidRPr="00FF75FC" w:rsidRDefault="00C22242" w:rsidP="006A2971">
      <w:pPr>
        <w:numPr>
          <w:ilvl w:val="0"/>
          <w:numId w:val="62"/>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prispevek k doseganju </w:t>
      </w:r>
      <w:r w:rsidR="00086EDC" w:rsidRPr="00FF75FC">
        <w:rPr>
          <w:rFonts w:ascii="Times New Roman" w:hAnsi="Times New Roman"/>
          <w:sz w:val="24"/>
          <w:szCs w:val="24"/>
          <w:lang w:eastAsia="sl-SI"/>
        </w:rPr>
        <w:t>rezultatov</w:t>
      </w:r>
      <w:r w:rsidR="00A13659">
        <w:rPr>
          <w:rFonts w:ascii="Times New Roman" w:hAnsi="Times New Roman"/>
          <w:sz w:val="24"/>
          <w:szCs w:val="24"/>
          <w:lang w:eastAsia="sl-SI"/>
        </w:rPr>
        <w:t>,</w:t>
      </w:r>
      <w:r w:rsidR="00E23B85" w:rsidRPr="00E23B85">
        <w:rPr>
          <w:rFonts w:ascii="Times New Roman" w:hAnsi="Times New Roman"/>
          <w:sz w:val="24"/>
          <w:szCs w:val="24"/>
          <w:lang w:eastAsia="sl-SI"/>
        </w:rPr>
        <w:t xml:space="preserve"> </w:t>
      </w:r>
      <w:r w:rsidR="00E23B85">
        <w:rPr>
          <w:rFonts w:ascii="Times New Roman" w:hAnsi="Times New Roman"/>
          <w:sz w:val="24"/>
          <w:szCs w:val="24"/>
          <w:lang w:eastAsia="sl-SI"/>
        </w:rPr>
        <w:t xml:space="preserve">in kjer </w:t>
      </w:r>
      <w:r w:rsidR="00A13659">
        <w:rPr>
          <w:rFonts w:ascii="Times New Roman" w:hAnsi="Times New Roman"/>
          <w:sz w:val="24"/>
          <w:szCs w:val="24"/>
          <w:lang w:eastAsia="sl-SI"/>
        </w:rPr>
        <w:t xml:space="preserve">je to </w:t>
      </w:r>
      <w:r w:rsidR="00E23B85">
        <w:rPr>
          <w:rFonts w:ascii="Times New Roman" w:hAnsi="Times New Roman"/>
          <w:sz w:val="24"/>
          <w:szCs w:val="24"/>
          <w:lang w:eastAsia="sl-SI"/>
        </w:rPr>
        <w:t xml:space="preserve">relevantno kazalnikov </w:t>
      </w:r>
      <w:r w:rsidR="006F51CB">
        <w:rPr>
          <w:rFonts w:ascii="Times New Roman" w:hAnsi="Times New Roman"/>
          <w:sz w:val="24"/>
          <w:szCs w:val="24"/>
          <w:lang w:eastAsia="sl-SI"/>
        </w:rPr>
        <w:t>posameznega specifičnega cilja prednostne naložbe</w:t>
      </w:r>
      <w:r w:rsidRPr="00FF75FC">
        <w:rPr>
          <w:rFonts w:ascii="Times New Roman" w:hAnsi="Times New Roman"/>
          <w:sz w:val="24"/>
          <w:szCs w:val="24"/>
          <w:lang w:eastAsia="sl-SI"/>
        </w:rPr>
        <w:t>,</w:t>
      </w:r>
    </w:p>
    <w:p w:rsidR="00C22242" w:rsidRPr="00FF75FC" w:rsidRDefault="00C22242" w:rsidP="006A2971">
      <w:pPr>
        <w:numPr>
          <w:ilvl w:val="0"/>
          <w:numId w:val="62"/>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opredeljenost v okviru obdobja upravičenosti</w:t>
      </w:r>
      <w:r w:rsidR="0064479E" w:rsidRPr="00FF75FC">
        <w:rPr>
          <w:rFonts w:ascii="Times New Roman" w:hAnsi="Times New Roman"/>
          <w:sz w:val="24"/>
          <w:szCs w:val="24"/>
          <w:lang w:eastAsia="sl-SI"/>
        </w:rPr>
        <w:t>,</w:t>
      </w:r>
    </w:p>
    <w:p w:rsidR="0064479E" w:rsidRDefault="0064479E" w:rsidP="006A2971">
      <w:pPr>
        <w:numPr>
          <w:ilvl w:val="0"/>
          <w:numId w:val="62"/>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skladnost s pravili o državnih pomočeh.</w:t>
      </w:r>
    </w:p>
    <w:p w:rsidR="00491492" w:rsidRDefault="00491492" w:rsidP="001F194D">
      <w:pPr>
        <w:autoSpaceDE w:val="0"/>
        <w:autoSpaceDN w:val="0"/>
        <w:adjustRightInd w:val="0"/>
        <w:spacing w:after="0" w:line="240" w:lineRule="auto"/>
        <w:jc w:val="both"/>
        <w:rPr>
          <w:rFonts w:ascii="Times New Roman" w:hAnsi="Times New Roman"/>
          <w:sz w:val="24"/>
          <w:szCs w:val="24"/>
          <w:lang w:eastAsia="sl-SI"/>
        </w:rPr>
      </w:pPr>
    </w:p>
    <w:p w:rsidR="00A13659" w:rsidRPr="00A13659" w:rsidRDefault="00A13659" w:rsidP="001F194D">
      <w:pPr>
        <w:autoSpaceDE w:val="0"/>
        <w:autoSpaceDN w:val="0"/>
        <w:adjustRightInd w:val="0"/>
        <w:spacing w:after="0" w:line="240" w:lineRule="auto"/>
        <w:jc w:val="both"/>
        <w:rPr>
          <w:rFonts w:ascii="Times New Roman" w:hAnsi="Times New Roman"/>
          <w:sz w:val="24"/>
          <w:szCs w:val="24"/>
          <w:lang w:eastAsia="sl-SI"/>
        </w:rPr>
      </w:pPr>
      <w:r w:rsidRPr="00A13659">
        <w:rPr>
          <w:rFonts w:ascii="Times New Roman" w:hAnsi="Times New Roman"/>
          <w:sz w:val="24"/>
          <w:szCs w:val="24"/>
          <w:lang w:eastAsia="sl-SI"/>
        </w:rPr>
        <w:t>Kjer je to relevantno, bodo morali projekti / programi izkazovati, da nimajo škodljivih vplivov na okolje z izvedeno Presojo vplivov na okolje (PVO) ali predhodnim postopkom (PVO screening) za vsak projekt, odobren v okviru nacionalne zakonodaje za PVO, ki ni bila skladna s predpisi EU (pred 4. julij</w:t>
      </w:r>
      <w:r w:rsidR="00FC5B5D">
        <w:rPr>
          <w:rFonts w:ascii="Times New Roman" w:hAnsi="Times New Roman"/>
          <w:sz w:val="24"/>
          <w:szCs w:val="24"/>
          <w:lang w:eastAsia="sl-SI"/>
        </w:rPr>
        <w:t>e</w:t>
      </w:r>
      <w:r w:rsidRPr="00A13659">
        <w:rPr>
          <w:rFonts w:ascii="Times New Roman" w:hAnsi="Times New Roman"/>
          <w:sz w:val="24"/>
          <w:szCs w:val="24"/>
          <w:lang w:eastAsia="sl-SI"/>
        </w:rPr>
        <w:t>m 2014).</w:t>
      </w:r>
    </w:p>
    <w:p w:rsidR="00A13659" w:rsidRPr="00A13659" w:rsidRDefault="00A13659" w:rsidP="001F194D">
      <w:pPr>
        <w:autoSpaceDE w:val="0"/>
        <w:autoSpaceDN w:val="0"/>
        <w:adjustRightInd w:val="0"/>
        <w:spacing w:after="0" w:line="240" w:lineRule="auto"/>
        <w:jc w:val="both"/>
        <w:rPr>
          <w:rFonts w:ascii="Times New Roman" w:hAnsi="Times New Roman"/>
          <w:sz w:val="24"/>
          <w:szCs w:val="24"/>
          <w:lang w:eastAsia="sl-SI"/>
        </w:rPr>
      </w:pPr>
    </w:p>
    <w:p w:rsidR="00A13659" w:rsidRPr="00A13659" w:rsidRDefault="00A13659" w:rsidP="001F194D">
      <w:pPr>
        <w:autoSpaceDE w:val="0"/>
        <w:autoSpaceDN w:val="0"/>
        <w:adjustRightInd w:val="0"/>
        <w:spacing w:after="0" w:line="240" w:lineRule="auto"/>
        <w:jc w:val="both"/>
        <w:rPr>
          <w:rFonts w:ascii="Times New Roman" w:hAnsi="Times New Roman"/>
          <w:sz w:val="24"/>
          <w:szCs w:val="24"/>
          <w:lang w:eastAsia="sl-SI"/>
        </w:rPr>
      </w:pPr>
      <w:r w:rsidRPr="00A13659">
        <w:rPr>
          <w:rFonts w:ascii="Times New Roman" w:hAnsi="Times New Roman"/>
          <w:sz w:val="24"/>
          <w:szCs w:val="24"/>
          <w:lang w:eastAsia="sl-SI"/>
        </w:rPr>
        <w:t>V okviru najširše opredeljenih pogojev za ugotavljanje upravičenosti in meril za ocenjevanje operacij se ne glede na prednostno os OP smiselno uporablja še okvir horizontalnih načel trajnostnega razvoja, nediskriminacije, enakih možnosti in dostopnosti, vključno z dostopnostjo za invalide, ter enakosti moških in žensk.</w:t>
      </w:r>
    </w:p>
    <w:p w:rsidR="00A20C43" w:rsidRPr="00A20C43" w:rsidRDefault="00A20C43" w:rsidP="001F194D">
      <w:pPr>
        <w:autoSpaceDE w:val="0"/>
        <w:autoSpaceDN w:val="0"/>
        <w:adjustRightInd w:val="0"/>
        <w:spacing w:after="0" w:line="240" w:lineRule="auto"/>
        <w:rPr>
          <w:rFonts w:ascii="Tms Rmn" w:hAnsi="Tms Rmn"/>
          <w:sz w:val="24"/>
          <w:szCs w:val="24"/>
          <w:lang w:eastAsia="sl-SI"/>
        </w:rPr>
      </w:pPr>
    </w:p>
    <w:p w:rsidR="002F4BA5" w:rsidRDefault="002F4BA5" w:rsidP="001F194D">
      <w:p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lang w:eastAsia="sl-SI"/>
        </w:rPr>
        <w:br w:type="page"/>
      </w:r>
    </w:p>
    <w:p w:rsidR="002F4BA5" w:rsidRPr="00591F3F" w:rsidRDefault="00616A66" w:rsidP="001F194D">
      <w:pPr>
        <w:pStyle w:val="Naslov1"/>
        <w:spacing w:before="0" w:after="0" w:line="240" w:lineRule="auto"/>
      </w:pPr>
      <w:bookmarkStart w:id="289" w:name="_Toc57026913"/>
      <w:r w:rsidRPr="00591F3F">
        <w:lastRenderedPageBreak/>
        <w:t>USKLAJEVANJE I</w:t>
      </w:r>
      <w:r w:rsidR="00247BDD">
        <w:t xml:space="preserve">N DOPOLNJEVANJE, </w:t>
      </w:r>
      <w:r w:rsidR="00591F3F">
        <w:t>CEL</w:t>
      </w:r>
      <w:r w:rsidR="00AC12BB" w:rsidRPr="00591F3F">
        <w:t>O</w:t>
      </w:r>
      <w:r w:rsidR="00591F3F">
        <w:t>S</w:t>
      </w:r>
      <w:r>
        <w:t>TNI PRISTOPI</w:t>
      </w:r>
      <w:bookmarkEnd w:id="289"/>
      <w:r w:rsidR="00247BDD">
        <w:t xml:space="preserve"> </w:t>
      </w:r>
    </w:p>
    <w:p w:rsidR="002F4BA5" w:rsidRDefault="002F4BA5" w:rsidP="001F194D">
      <w:pPr>
        <w:autoSpaceDE w:val="0"/>
        <w:autoSpaceDN w:val="0"/>
        <w:adjustRightInd w:val="0"/>
        <w:spacing w:after="0" w:line="240" w:lineRule="auto"/>
        <w:jc w:val="both"/>
        <w:rPr>
          <w:rFonts w:ascii="Times New Roman" w:hAnsi="Times New Roman"/>
          <w:sz w:val="24"/>
          <w:szCs w:val="24"/>
          <w:lang w:eastAsia="sl-SI"/>
        </w:rPr>
      </w:pPr>
    </w:p>
    <w:p w:rsidR="004644B4" w:rsidRPr="004644B4" w:rsidRDefault="004644B4" w:rsidP="001F194D">
      <w:pPr>
        <w:autoSpaceDE w:val="0"/>
        <w:autoSpaceDN w:val="0"/>
        <w:adjustRightInd w:val="0"/>
        <w:spacing w:after="0" w:line="240" w:lineRule="auto"/>
        <w:jc w:val="both"/>
        <w:rPr>
          <w:rFonts w:ascii="Times New Roman" w:hAnsi="Times New Roman"/>
          <w:b/>
          <w:sz w:val="24"/>
          <w:szCs w:val="24"/>
          <w:lang w:eastAsia="sl-SI"/>
        </w:rPr>
      </w:pPr>
      <w:r w:rsidRPr="004644B4">
        <w:rPr>
          <w:rFonts w:ascii="Times New Roman" w:hAnsi="Times New Roman"/>
          <w:b/>
          <w:sz w:val="24"/>
          <w:szCs w:val="24"/>
          <w:lang w:eastAsia="sl-SI"/>
        </w:rPr>
        <w:t>Usklajevanje in dopolnjevanje</w:t>
      </w:r>
    </w:p>
    <w:p w:rsidR="004644B4" w:rsidRDefault="004644B4" w:rsidP="001F194D">
      <w:p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lang w:eastAsia="sl-SI"/>
        </w:rPr>
        <w:t>V izvajanju OP se z</w:t>
      </w:r>
      <w:r w:rsidRPr="004644B4">
        <w:rPr>
          <w:rFonts w:ascii="Times New Roman" w:hAnsi="Times New Roman"/>
          <w:sz w:val="24"/>
          <w:szCs w:val="24"/>
          <w:lang w:eastAsia="sl-SI"/>
        </w:rPr>
        <w:t xml:space="preserve">a upoštevanje vpliva nacionalnih, regionalnih in politik EU se spodbuja sinergije in uspešno usklajevanje za opredelitev najprimernejših načinov uporabe skladov EU. </w:t>
      </w:r>
    </w:p>
    <w:p w:rsidR="004644B4" w:rsidRDefault="004644B4" w:rsidP="001F194D">
      <w:pPr>
        <w:autoSpaceDE w:val="0"/>
        <w:autoSpaceDN w:val="0"/>
        <w:adjustRightInd w:val="0"/>
        <w:spacing w:after="0" w:line="240" w:lineRule="auto"/>
        <w:jc w:val="both"/>
        <w:rPr>
          <w:rFonts w:ascii="Times New Roman" w:hAnsi="Times New Roman"/>
          <w:sz w:val="24"/>
          <w:szCs w:val="24"/>
          <w:lang w:eastAsia="sl-SI"/>
        </w:rPr>
      </w:pPr>
    </w:p>
    <w:p w:rsidR="004644B4" w:rsidRDefault="004644B4" w:rsidP="001F194D">
      <w:p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lang w:eastAsia="sl-SI"/>
        </w:rPr>
        <w:t>V izvajanju OP se prav tako spodbuja</w:t>
      </w:r>
      <w:r w:rsidRPr="004644B4">
        <w:rPr>
          <w:rFonts w:ascii="Times New Roman" w:hAnsi="Times New Roman"/>
          <w:sz w:val="24"/>
          <w:szCs w:val="24"/>
          <w:lang w:eastAsia="sl-SI"/>
        </w:rPr>
        <w:t>, da se politike in instrumenti EU ter nacionalni in regionalni ukrepi dopolnjujejo.</w:t>
      </w:r>
    </w:p>
    <w:p w:rsidR="00980638" w:rsidRDefault="00980638" w:rsidP="001F194D">
      <w:pPr>
        <w:autoSpaceDE w:val="0"/>
        <w:autoSpaceDN w:val="0"/>
        <w:adjustRightInd w:val="0"/>
        <w:spacing w:after="0" w:line="240" w:lineRule="auto"/>
        <w:jc w:val="both"/>
        <w:rPr>
          <w:rFonts w:ascii="Times New Roman" w:hAnsi="Times New Roman"/>
          <w:sz w:val="24"/>
          <w:szCs w:val="24"/>
          <w:lang w:eastAsia="sl-SI"/>
        </w:rPr>
      </w:pPr>
    </w:p>
    <w:p w:rsidR="00980638" w:rsidRDefault="00980638" w:rsidP="001F194D">
      <w:pPr>
        <w:autoSpaceDE w:val="0"/>
        <w:autoSpaceDN w:val="0"/>
        <w:adjustRightInd w:val="0"/>
        <w:spacing w:after="0" w:line="240" w:lineRule="auto"/>
        <w:jc w:val="both"/>
        <w:rPr>
          <w:rFonts w:ascii="Times New Roman" w:hAnsi="Times New Roman"/>
          <w:sz w:val="24"/>
          <w:szCs w:val="24"/>
          <w:lang w:eastAsia="sl-SI"/>
        </w:rPr>
      </w:pPr>
      <w:r w:rsidRPr="00591F3F">
        <w:rPr>
          <w:rFonts w:ascii="Times New Roman" w:hAnsi="Times New Roman"/>
          <w:sz w:val="24"/>
          <w:szCs w:val="24"/>
          <w:lang w:eastAsia="sl-SI"/>
        </w:rPr>
        <w:t xml:space="preserve">Da bi se v izvajanju </w:t>
      </w:r>
      <w:r>
        <w:rPr>
          <w:rFonts w:ascii="Times New Roman" w:hAnsi="Times New Roman"/>
          <w:sz w:val="24"/>
          <w:szCs w:val="24"/>
          <w:lang w:eastAsia="sl-SI"/>
        </w:rPr>
        <w:t>OP</w:t>
      </w:r>
      <w:r w:rsidRPr="00591F3F">
        <w:rPr>
          <w:rFonts w:ascii="Times New Roman" w:hAnsi="Times New Roman"/>
          <w:sz w:val="24"/>
          <w:szCs w:val="24"/>
          <w:lang w:eastAsia="sl-SI"/>
        </w:rPr>
        <w:t xml:space="preserve"> spodbudilo dopolnjevanje in uspešno usklajevanje </w:t>
      </w:r>
      <w:r>
        <w:rPr>
          <w:rFonts w:ascii="Times New Roman" w:hAnsi="Times New Roman"/>
          <w:sz w:val="24"/>
          <w:szCs w:val="24"/>
          <w:lang w:eastAsia="sl-SI"/>
        </w:rPr>
        <w:t>za</w:t>
      </w:r>
      <w:r w:rsidRPr="00591F3F">
        <w:rPr>
          <w:rFonts w:ascii="Times New Roman" w:hAnsi="Times New Roman"/>
          <w:sz w:val="24"/>
          <w:szCs w:val="24"/>
          <w:lang w:eastAsia="sl-SI"/>
        </w:rPr>
        <w:t xml:space="preserve"> opredeljevanje in pospeševanje najprimernejših načinov uporabe skladov EU, se usklajevanje in dopolnjevanje uresničuje v fazi načrtovanja </w:t>
      </w:r>
      <w:r w:rsidR="00077851">
        <w:rPr>
          <w:rFonts w:ascii="Times New Roman" w:hAnsi="Times New Roman"/>
          <w:sz w:val="24"/>
          <w:szCs w:val="24"/>
          <w:lang w:eastAsia="sl-SI"/>
        </w:rPr>
        <w:t xml:space="preserve">izvajanja </w:t>
      </w:r>
      <w:r>
        <w:rPr>
          <w:rFonts w:ascii="Times New Roman" w:hAnsi="Times New Roman"/>
          <w:sz w:val="24"/>
          <w:szCs w:val="24"/>
          <w:lang w:eastAsia="sl-SI"/>
        </w:rPr>
        <w:t>OP</w:t>
      </w:r>
      <w:r w:rsidRPr="00591F3F">
        <w:rPr>
          <w:rFonts w:ascii="Times New Roman" w:hAnsi="Times New Roman"/>
          <w:sz w:val="24"/>
          <w:szCs w:val="24"/>
          <w:lang w:eastAsia="sl-SI"/>
        </w:rPr>
        <w:t xml:space="preserve">. Načrtovanje izvajanja </w:t>
      </w:r>
      <w:r>
        <w:rPr>
          <w:rFonts w:ascii="Times New Roman" w:hAnsi="Times New Roman"/>
          <w:sz w:val="24"/>
          <w:szCs w:val="24"/>
          <w:lang w:eastAsia="sl-SI"/>
        </w:rPr>
        <w:t>OP</w:t>
      </w:r>
      <w:r w:rsidRPr="00591F3F">
        <w:rPr>
          <w:rFonts w:ascii="Times New Roman" w:hAnsi="Times New Roman"/>
          <w:sz w:val="24"/>
          <w:szCs w:val="24"/>
          <w:lang w:eastAsia="sl-SI"/>
        </w:rPr>
        <w:t xml:space="preserve"> v vsebinskem smislu pomeni usmerjanje javnih razpisov in neposrednih potrditev operacij: </w:t>
      </w:r>
    </w:p>
    <w:p w:rsidR="00406613" w:rsidRPr="00591F3F" w:rsidRDefault="00406613" w:rsidP="001F194D">
      <w:pPr>
        <w:autoSpaceDE w:val="0"/>
        <w:autoSpaceDN w:val="0"/>
        <w:adjustRightInd w:val="0"/>
        <w:spacing w:after="0" w:line="240" w:lineRule="auto"/>
        <w:jc w:val="both"/>
        <w:rPr>
          <w:rFonts w:ascii="Times New Roman" w:hAnsi="Times New Roman"/>
          <w:sz w:val="24"/>
          <w:szCs w:val="24"/>
          <w:lang w:eastAsia="sl-SI"/>
        </w:rPr>
      </w:pPr>
    </w:p>
    <w:p w:rsidR="00A13659" w:rsidRPr="00A13659" w:rsidRDefault="00A13659" w:rsidP="006A2971">
      <w:pPr>
        <w:numPr>
          <w:ilvl w:val="0"/>
          <w:numId w:val="93"/>
        </w:numPr>
        <w:autoSpaceDE w:val="0"/>
        <w:autoSpaceDN w:val="0"/>
        <w:adjustRightInd w:val="0"/>
        <w:spacing w:after="0" w:line="240" w:lineRule="auto"/>
        <w:jc w:val="both"/>
        <w:rPr>
          <w:rFonts w:ascii="Times New Roman" w:hAnsi="Times New Roman"/>
          <w:sz w:val="24"/>
          <w:szCs w:val="24"/>
          <w:lang w:eastAsia="sl-SI"/>
        </w:rPr>
      </w:pPr>
      <w:r w:rsidRPr="00A13659">
        <w:rPr>
          <w:rFonts w:ascii="Times New Roman" w:hAnsi="Times New Roman"/>
          <w:sz w:val="24"/>
          <w:szCs w:val="24"/>
          <w:lang w:eastAsia="sl-SI"/>
        </w:rPr>
        <w:t xml:space="preserve">za izogibanje podvajanju ukrepanja, </w:t>
      </w:r>
    </w:p>
    <w:p w:rsidR="00A13659" w:rsidRPr="00A13659" w:rsidRDefault="00A13659" w:rsidP="006A2971">
      <w:pPr>
        <w:numPr>
          <w:ilvl w:val="0"/>
          <w:numId w:val="93"/>
        </w:numPr>
        <w:autoSpaceDE w:val="0"/>
        <w:autoSpaceDN w:val="0"/>
        <w:adjustRightInd w:val="0"/>
        <w:spacing w:after="0" w:line="240" w:lineRule="auto"/>
        <w:jc w:val="both"/>
        <w:rPr>
          <w:rFonts w:ascii="Times New Roman" w:hAnsi="Times New Roman"/>
          <w:sz w:val="24"/>
          <w:szCs w:val="24"/>
          <w:lang w:eastAsia="sl-SI"/>
        </w:rPr>
      </w:pPr>
      <w:r w:rsidRPr="00A13659">
        <w:rPr>
          <w:rFonts w:ascii="Times New Roman" w:hAnsi="Times New Roman"/>
          <w:sz w:val="24"/>
          <w:szCs w:val="24"/>
          <w:lang w:eastAsia="sl-SI"/>
        </w:rPr>
        <w:t xml:space="preserve">za usklajevanje ukrepanja OP, ki jih financirajo skladi EU, </w:t>
      </w:r>
    </w:p>
    <w:p w:rsidR="00A13659" w:rsidRPr="00A13659" w:rsidRDefault="00A13659" w:rsidP="006A2971">
      <w:pPr>
        <w:numPr>
          <w:ilvl w:val="0"/>
          <w:numId w:val="93"/>
        </w:numPr>
        <w:autoSpaceDE w:val="0"/>
        <w:autoSpaceDN w:val="0"/>
        <w:adjustRightInd w:val="0"/>
        <w:spacing w:after="0" w:line="240" w:lineRule="auto"/>
        <w:jc w:val="both"/>
        <w:rPr>
          <w:rFonts w:ascii="Times New Roman" w:hAnsi="Times New Roman"/>
          <w:sz w:val="24"/>
          <w:szCs w:val="24"/>
          <w:lang w:eastAsia="sl-SI"/>
        </w:rPr>
      </w:pPr>
      <w:r w:rsidRPr="00A13659">
        <w:rPr>
          <w:rFonts w:ascii="Times New Roman" w:hAnsi="Times New Roman"/>
          <w:sz w:val="24"/>
          <w:szCs w:val="24"/>
          <w:lang w:eastAsia="sl-SI"/>
        </w:rPr>
        <w:t xml:space="preserve">za lažji dostop do skladov EU za operacije celostnih pristopov, in </w:t>
      </w:r>
    </w:p>
    <w:p w:rsidR="00A13659" w:rsidRPr="00A13659" w:rsidRDefault="00A13659" w:rsidP="006A2971">
      <w:pPr>
        <w:numPr>
          <w:ilvl w:val="0"/>
          <w:numId w:val="93"/>
        </w:numPr>
        <w:autoSpaceDE w:val="0"/>
        <w:autoSpaceDN w:val="0"/>
        <w:adjustRightInd w:val="0"/>
        <w:spacing w:after="0" w:line="240" w:lineRule="auto"/>
        <w:jc w:val="both"/>
        <w:rPr>
          <w:rFonts w:ascii="Times New Roman" w:hAnsi="Times New Roman"/>
          <w:sz w:val="24"/>
          <w:szCs w:val="24"/>
          <w:lang w:eastAsia="sl-SI"/>
        </w:rPr>
      </w:pPr>
      <w:r w:rsidRPr="00A13659">
        <w:rPr>
          <w:rFonts w:ascii="Times New Roman" w:hAnsi="Times New Roman"/>
          <w:sz w:val="24"/>
          <w:szCs w:val="24"/>
          <w:lang w:eastAsia="sl-SI"/>
        </w:rPr>
        <w:t>z usklajevanjem vpliva drugih nacionalnih instrumentov (npr. Zakon o zagotavljanju javnega interesa v kulturi, Zakon o triglavskem narodnem parku…) in politik in instrumentov EU (npr. Obzorje 2020, Instrumenti za povezovanje Evrope CEF,</w:t>
      </w:r>
      <w:r w:rsidR="00DF4D4E">
        <w:rPr>
          <w:rFonts w:ascii="Times New Roman" w:hAnsi="Times New Roman"/>
          <w:sz w:val="24"/>
          <w:szCs w:val="24"/>
          <w:lang w:eastAsia="sl-SI"/>
        </w:rPr>
        <w:t xml:space="preserve"> ERASMUS+</w:t>
      </w:r>
      <w:r w:rsidRPr="00A13659">
        <w:rPr>
          <w:rFonts w:ascii="Times New Roman" w:hAnsi="Times New Roman"/>
          <w:sz w:val="24"/>
          <w:szCs w:val="24"/>
          <w:lang w:eastAsia="sl-SI"/>
        </w:rPr>
        <w:t xml:space="preserve">…). </w:t>
      </w:r>
    </w:p>
    <w:p w:rsidR="00A13659" w:rsidRDefault="00A13659" w:rsidP="001F194D">
      <w:pPr>
        <w:autoSpaceDE w:val="0"/>
        <w:autoSpaceDN w:val="0"/>
        <w:adjustRightInd w:val="0"/>
        <w:spacing w:after="0" w:line="240" w:lineRule="auto"/>
        <w:jc w:val="both"/>
        <w:rPr>
          <w:rFonts w:ascii="Times New Roman" w:hAnsi="Times New Roman"/>
          <w:sz w:val="24"/>
          <w:szCs w:val="24"/>
          <w:lang w:eastAsia="sl-SI"/>
        </w:rPr>
      </w:pPr>
    </w:p>
    <w:p w:rsidR="000D6F10" w:rsidRDefault="00A13659" w:rsidP="001F194D">
      <w:pPr>
        <w:autoSpaceDE w:val="0"/>
        <w:autoSpaceDN w:val="0"/>
        <w:adjustRightInd w:val="0"/>
        <w:spacing w:after="0" w:line="240" w:lineRule="auto"/>
        <w:jc w:val="both"/>
        <w:rPr>
          <w:rFonts w:ascii="Times New Roman" w:hAnsi="Times New Roman"/>
          <w:sz w:val="24"/>
          <w:szCs w:val="24"/>
          <w:lang w:eastAsia="sl-SI"/>
        </w:rPr>
      </w:pPr>
      <w:r w:rsidRPr="00A13659">
        <w:rPr>
          <w:rFonts w:ascii="Times New Roman" w:hAnsi="Times New Roman"/>
          <w:sz w:val="24"/>
          <w:szCs w:val="24"/>
          <w:lang w:eastAsia="sl-SI"/>
        </w:rPr>
        <w:t>Kadar gre za zagotavljanje usklajevanja ukrepanja OP, ki jih financirajo skladi EU, za lažji dostop do skladov EU za operacije celostnih pristopov ter usklajevanje vpliva drugih nacionalnih in politik in instrumentov EU, se lahko, kjer je to relevantno, in ne glede na opredeljena merila za ocenjevanje v okviru prednostnih osi, opredeli dodatna merila za ocenjevanje, ki spodbujajo dopolnjevanje in usklajevanje (npr. zagotavljanje ustrezne komplementarnosti za prispevek k večjim kumulativnim učinkom, prispevek k doseganju ciljev, opredeljenih v strateških razvojnih dokumentih Slovenije, prispevek k doseganju ciljev EU 2020).</w:t>
      </w:r>
    </w:p>
    <w:p w:rsidR="00A13659" w:rsidRDefault="00A13659" w:rsidP="001F194D">
      <w:pPr>
        <w:autoSpaceDE w:val="0"/>
        <w:autoSpaceDN w:val="0"/>
        <w:adjustRightInd w:val="0"/>
        <w:spacing w:after="0" w:line="240" w:lineRule="auto"/>
        <w:jc w:val="both"/>
        <w:rPr>
          <w:rFonts w:ascii="Times New Roman" w:hAnsi="Times New Roman"/>
          <w:sz w:val="24"/>
          <w:szCs w:val="24"/>
          <w:lang w:eastAsia="sl-SI"/>
        </w:rPr>
      </w:pPr>
    </w:p>
    <w:p w:rsidR="000D6F10" w:rsidRDefault="000D6F10" w:rsidP="001F194D">
      <w:p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lang w:eastAsia="sl-SI"/>
        </w:rPr>
        <w:t>Ob upoštevanju ciljev skladnega regionalnega razvoja, kot opredeljeno v OP, v zagotavljanju usklajevanja in dopolnjevanja v fazi načrtovanja izvajanja OP (</w:t>
      </w:r>
      <w:r w:rsidRPr="001F1B10">
        <w:rPr>
          <w:rFonts w:ascii="Times New Roman" w:hAnsi="Times New Roman"/>
          <w:sz w:val="24"/>
          <w:szCs w:val="24"/>
          <w:lang w:eastAsia="sl-SI"/>
        </w:rPr>
        <w:t>v smislu usmerjanje javnih razpisov in neposrednih potrditev operacij</w:t>
      </w:r>
      <w:r>
        <w:rPr>
          <w:rFonts w:ascii="Times New Roman" w:hAnsi="Times New Roman"/>
          <w:sz w:val="24"/>
          <w:szCs w:val="24"/>
          <w:lang w:eastAsia="sl-SI"/>
        </w:rPr>
        <w:t xml:space="preserve">), bo v okviru opredeljevanja meril za ocenjevanje potrebno smiselno in kjer </w:t>
      </w:r>
      <w:r w:rsidR="00A13659">
        <w:rPr>
          <w:rFonts w:ascii="Times New Roman" w:hAnsi="Times New Roman"/>
          <w:sz w:val="24"/>
          <w:szCs w:val="24"/>
          <w:lang w:eastAsia="sl-SI"/>
        </w:rPr>
        <w:t xml:space="preserve">je to </w:t>
      </w:r>
      <w:r>
        <w:rPr>
          <w:rFonts w:ascii="Times New Roman" w:hAnsi="Times New Roman"/>
          <w:sz w:val="24"/>
          <w:szCs w:val="24"/>
          <w:lang w:eastAsia="sl-SI"/>
        </w:rPr>
        <w:t>relevantno upoštevati tudi prispevek k skladnemu regionalnemu razvoju.</w:t>
      </w:r>
    </w:p>
    <w:p w:rsidR="000D6F10" w:rsidRDefault="000D6F10" w:rsidP="001F194D">
      <w:pPr>
        <w:autoSpaceDE w:val="0"/>
        <w:autoSpaceDN w:val="0"/>
        <w:adjustRightInd w:val="0"/>
        <w:spacing w:after="0" w:line="240" w:lineRule="auto"/>
        <w:jc w:val="both"/>
        <w:rPr>
          <w:rFonts w:ascii="Times New Roman" w:hAnsi="Times New Roman"/>
          <w:sz w:val="24"/>
          <w:szCs w:val="24"/>
          <w:lang w:eastAsia="sl-SI"/>
        </w:rPr>
      </w:pPr>
    </w:p>
    <w:p w:rsidR="00A13659" w:rsidRPr="00A13659" w:rsidRDefault="00A13659" w:rsidP="001F194D">
      <w:pPr>
        <w:autoSpaceDE w:val="0"/>
        <w:autoSpaceDN w:val="0"/>
        <w:adjustRightInd w:val="0"/>
        <w:spacing w:after="0" w:line="240" w:lineRule="auto"/>
        <w:jc w:val="both"/>
        <w:rPr>
          <w:rFonts w:ascii="Times New Roman" w:hAnsi="Times New Roman"/>
          <w:color w:val="000000"/>
          <w:lang w:eastAsia="sl-SI"/>
        </w:rPr>
      </w:pPr>
      <w:r w:rsidRPr="00A13659">
        <w:rPr>
          <w:rFonts w:ascii="Times New Roman" w:hAnsi="Times New Roman"/>
          <w:sz w:val="24"/>
          <w:szCs w:val="24"/>
          <w:lang w:eastAsia="sl-SI"/>
        </w:rPr>
        <w:t xml:space="preserve">Ker pa bo Slovenija sodelovala v izvajanju treh EU makroregionalnih strategij, tj. Jadransko-Jonske, Podonavske in Alpske, katere koordinacijo aktivnosti navzven izvaja nacionalni koordinator s koordinatorji za prednostna področja makroregionalnih strategij, ki jih pooblasti Vlada RS, bo </w:t>
      </w:r>
      <w:r w:rsidRPr="00A13659">
        <w:rPr>
          <w:rFonts w:ascii="Times New Roman" w:hAnsi="Times New Roman"/>
          <w:color w:val="000000"/>
          <w:lang w:eastAsia="sl-SI"/>
        </w:rPr>
        <w:t xml:space="preserve">kjer je to relevantno, zagotovljeno, da bodo operacije upoštevale tudi dodano vrednost v okviru EU makroregionalnih povezav. </w:t>
      </w:r>
      <w:r w:rsidRPr="00A13659">
        <w:rPr>
          <w:rFonts w:ascii="Times New Roman" w:hAnsi="Times New Roman"/>
          <w:sz w:val="24"/>
          <w:szCs w:val="24"/>
          <w:lang w:eastAsia="sl-SI"/>
        </w:rPr>
        <w:t xml:space="preserve">Kjer je to relevantno in ne glede na opredeljene merila za ocenjevanje v okviru prednostnih osi, se lahko opredeli </w:t>
      </w:r>
      <w:r>
        <w:rPr>
          <w:rFonts w:ascii="Times New Roman" w:hAnsi="Times New Roman"/>
          <w:sz w:val="24"/>
          <w:szCs w:val="24"/>
          <w:lang w:eastAsia="sl-SI"/>
        </w:rPr>
        <w:t>dodatna</w:t>
      </w:r>
      <w:r w:rsidRPr="00A13659">
        <w:rPr>
          <w:rFonts w:ascii="Times New Roman" w:hAnsi="Times New Roman"/>
          <w:sz w:val="24"/>
          <w:szCs w:val="24"/>
          <w:lang w:eastAsia="sl-SI"/>
        </w:rPr>
        <w:t xml:space="preserve"> merila za ocenjevanje, ki zagotavljajo npr. učinek projekta na območja EU makroregionalnih strategij, skladnost projekta s cilji relevantnih prioritet znotraj EU makroregionalnih strategij,…).</w:t>
      </w:r>
    </w:p>
    <w:p w:rsidR="00247BDD" w:rsidRDefault="00247BDD" w:rsidP="001F194D">
      <w:pPr>
        <w:autoSpaceDE w:val="0"/>
        <w:autoSpaceDN w:val="0"/>
        <w:adjustRightInd w:val="0"/>
        <w:spacing w:after="0" w:line="240" w:lineRule="auto"/>
        <w:jc w:val="both"/>
        <w:rPr>
          <w:rFonts w:ascii="Times New Roman" w:hAnsi="Times New Roman"/>
          <w:sz w:val="24"/>
          <w:szCs w:val="24"/>
          <w:lang w:eastAsia="sl-SI"/>
        </w:rPr>
      </w:pPr>
    </w:p>
    <w:p w:rsidR="000D6F10" w:rsidRPr="00591F3F" w:rsidRDefault="000D6F10" w:rsidP="001F194D">
      <w:p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lang w:eastAsia="sl-SI"/>
        </w:rPr>
        <w:t xml:space="preserve">Za </w:t>
      </w:r>
      <w:r w:rsidRPr="00591F3F">
        <w:rPr>
          <w:rFonts w:ascii="Times New Roman" w:hAnsi="Times New Roman"/>
          <w:sz w:val="24"/>
          <w:szCs w:val="24"/>
          <w:lang w:eastAsia="sl-SI"/>
        </w:rPr>
        <w:t>zagotavljanje usklajevanja in dopolnjevanja</w:t>
      </w:r>
      <w:r>
        <w:rPr>
          <w:rFonts w:ascii="Times New Roman" w:hAnsi="Times New Roman"/>
          <w:sz w:val="24"/>
          <w:szCs w:val="24"/>
          <w:lang w:eastAsia="sl-SI"/>
        </w:rPr>
        <w:t xml:space="preserve"> </w:t>
      </w:r>
      <w:r w:rsidR="00A13659">
        <w:rPr>
          <w:rFonts w:ascii="Times New Roman" w:hAnsi="Times New Roman"/>
          <w:sz w:val="24"/>
          <w:szCs w:val="24"/>
          <w:lang w:eastAsia="sl-SI"/>
        </w:rPr>
        <w:t xml:space="preserve">ukrepanja </w:t>
      </w:r>
      <w:r>
        <w:rPr>
          <w:rFonts w:ascii="Times New Roman" w:hAnsi="Times New Roman"/>
          <w:sz w:val="24"/>
          <w:szCs w:val="24"/>
          <w:lang w:eastAsia="sl-SI"/>
        </w:rPr>
        <w:t>se še smiselno upošteva</w:t>
      </w:r>
      <w:r w:rsidRPr="00591F3F">
        <w:rPr>
          <w:rFonts w:ascii="Times New Roman" w:hAnsi="Times New Roman"/>
          <w:sz w:val="24"/>
          <w:szCs w:val="24"/>
          <w:lang w:eastAsia="sl-SI"/>
        </w:rPr>
        <w:t xml:space="preserve">: </w:t>
      </w:r>
    </w:p>
    <w:p w:rsidR="000D6F10" w:rsidRPr="00591F3F" w:rsidRDefault="000D6F10" w:rsidP="006A2971">
      <w:pPr>
        <w:numPr>
          <w:ilvl w:val="0"/>
          <w:numId w:val="94"/>
        </w:numPr>
        <w:autoSpaceDE w:val="0"/>
        <w:autoSpaceDN w:val="0"/>
        <w:adjustRightInd w:val="0"/>
        <w:spacing w:after="0" w:line="240" w:lineRule="auto"/>
        <w:jc w:val="both"/>
        <w:rPr>
          <w:rFonts w:ascii="Times New Roman" w:hAnsi="Times New Roman"/>
          <w:sz w:val="24"/>
          <w:szCs w:val="24"/>
          <w:lang w:eastAsia="sl-SI"/>
        </w:rPr>
      </w:pPr>
      <w:r w:rsidRPr="00591F3F">
        <w:rPr>
          <w:rFonts w:ascii="Times New Roman" w:hAnsi="Times New Roman"/>
          <w:sz w:val="24"/>
          <w:szCs w:val="24"/>
          <w:lang w:eastAsia="sl-SI"/>
        </w:rPr>
        <w:lastRenderedPageBreak/>
        <w:t>okrepitev medsebojnega dopolnjevanja in sinergij med različnimi nacionalnimi in instrumenti EU na ravni EU in na nacionalni in regionalni ravni v fazi načrtovanja,</w:t>
      </w:r>
    </w:p>
    <w:p w:rsidR="000D6F10" w:rsidRPr="00591F3F" w:rsidRDefault="000D6F10" w:rsidP="006A2971">
      <w:pPr>
        <w:numPr>
          <w:ilvl w:val="0"/>
          <w:numId w:val="94"/>
        </w:numPr>
        <w:autoSpaceDE w:val="0"/>
        <w:autoSpaceDN w:val="0"/>
        <w:adjustRightInd w:val="0"/>
        <w:spacing w:after="0" w:line="240" w:lineRule="auto"/>
        <w:jc w:val="both"/>
        <w:rPr>
          <w:rFonts w:ascii="Times New Roman" w:hAnsi="Times New Roman"/>
          <w:sz w:val="24"/>
          <w:szCs w:val="24"/>
          <w:lang w:eastAsia="sl-SI"/>
        </w:rPr>
      </w:pPr>
      <w:r w:rsidRPr="00591F3F">
        <w:rPr>
          <w:rFonts w:ascii="Times New Roman" w:hAnsi="Times New Roman"/>
          <w:sz w:val="24"/>
          <w:szCs w:val="24"/>
          <w:lang w:eastAsia="sl-SI"/>
        </w:rPr>
        <w:t xml:space="preserve">izkoriščanje možnosti za </w:t>
      </w:r>
      <w:r>
        <w:rPr>
          <w:rFonts w:ascii="Times New Roman" w:hAnsi="Times New Roman"/>
          <w:sz w:val="24"/>
          <w:szCs w:val="24"/>
          <w:lang w:eastAsia="sl-SI"/>
        </w:rPr>
        <w:t>zagotavljanje komplementarnosti</w:t>
      </w:r>
      <w:r w:rsidRPr="00591F3F">
        <w:rPr>
          <w:rFonts w:ascii="Times New Roman" w:hAnsi="Times New Roman"/>
          <w:sz w:val="24"/>
          <w:szCs w:val="24"/>
          <w:lang w:eastAsia="sl-SI"/>
        </w:rPr>
        <w:t xml:space="preserve"> pomoči iz različnih nacionalnih in instrumentov EU za podporo posameznim operacijam oz. javnim razpisom za izbor operacij in tesno sodelovanje s tistimi, ki so odgovorni za izvajanje na ravni EU in na nacionalni ravni za uresničitev skladnih in racionaliziranih možnosti financiranja za upravičence.</w:t>
      </w:r>
    </w:p>
    <w:p w:rsidR="003D2E9B" w:rsidRDefault="003D2E9B" w:rsidP="001F194D">
      <w:pPr>
        <w:autoSpaceDE w:val="0"/>
        <w:autoSpaceDN w:val="0"/>
        <w:adjustRightInd w:val="0"/>
        <w:spacing w:after="0" w:line="240" w:lineRule="auto"/>
        <w:jc w:val="both"/>
        <w:rPr>
          <w:rFonts w:ascii="Times New Roman" w:hAnsi="Times New Roman"/>
          <w:sz w:val="24"/>
          <w:szCs w:val="24"/>
          <w:lang w:eastAsia="sl-SI"/>
        </w:rPr>
      </w:pPr>
    </w:p>
    <w:p w:rsidR="004D438C" w:rsidRPr="00591F3F" w:rsidRDefault="004D438C" w:rsidP="001F194D">
      <w:pPr>
        <w:autoSpaceDE w:val="0"/>
        <w:autoSpaceDN w:val="0"/>
        <w:adjustRightInd w:val="0"/>
        <w:spacing w:after="0" w:line="240" w:lineRule="auto"/>
        <w:jc w:val="both"/>
        <w:rPr>
          <w:rFonts w:ascii="Times New Roman" w:hAnsi="Times New Roman"/>
          <w:b/>
          <w:sz w:val="24"/>
          <w:szCs w:val="24"/>
          <w:lang w:eastAsia="sl-SI"/>
        </w:rPr>
      </w:pPr>
      <w:r w:rsidRPr="00591F3F">
        <w:rPr>
          <w:rFonts w:ascii="Times New Roman" w:hAnsi="Times New Roman"/>
          <w:b/>
          <w:sz w:val="24"/>
          <w:szCs w:val="24"/>
          <w:lang w:eastAsia="sl-SI"/>
        </w:rPr>
        <w:t>Celostni pristopi</w:t>
      </w:r>
    </w:p>
    <w:p w:rsidR="004D438C" w:rsidRPr="004644B4" w:rsidRDefault="004644B4" w:rsidP="001F194D">
      <w:pPr>
        <w:autoSpaceDE w:val="0"/>
        <w:autoSpaceDN w:val="0"/>
        <w:adjustRightInd w:val="0"/>
        <w:spacing w:after="0" w:line="240" w:lineRule="auto"/>
        <w:jc w:val="both"/>
        <w:rPr>
          <w:rFonts w:ascii="Times New Roman" w:hAnsi="Times New Roman"/>
          <w:sz w:val="24"/>
          <w:szCs w:val="24"/>
          <w:lang w:eastAsia="sl-SI"/>
        </w:rPr>
      </w:pPr>
      <w:r w:rsidRPr="004644B4">
        <w:rPr>
          <w:rFonts w:ascii="Times New Roman" w:hAnsi="Times New Roman"/>
          <w:sz w:val="24"/>
          <w:szCs w:val="24"/>
          <w:lang w:eastAsia="sl-SI"/>
        </w:rPr>
        <w:t xml:space="preserve">Za lažje doseganje ciljev </w:t>
      </w:r>
      <w:r>
        <w:rPr>
          <w:rFonts w:ascii="Times New Roman" w:hAnsi="Times New Roman"/>
          <w:sz w:val="24"/>
          <w:szCs w:val="24"/>
          <w:lang w:eastAsia="sl-SI"/>
        </w:rPr>
        <w:t>OP</w:t>
      </w:r>
      <w:r w:rsidRPr="004644B4">
        <w:rPr>
          <w:rFonts w:ascii="Times New Roman" w:hAnsi="Times New Roman"/>
          <w:sz w:val="24"/>
          <w:szCs w:val="24"/>
          <w:lang w:eastAsia="sl-SI"/>
        </w:rPr>
        <w:t xml:space="preserve"> se za celostno prilagoditev posebnim teritorialnim</w:t>
      </w:r>
      <w:r>
        <w:rPr>
          <w:rFonts w:ascii="Helv" w:hAnsi="Helv" w:cs="Helv"/>
          <w:color w:val="000000"/>
          <w:sz w:val="20"/>
          <w:szCs w:val="20"/>
          <w:lang w:eastAsia="sl-SI"/>
        </w:rPr>
        <w:t xml:space="preserve"> </w:t>
      </w:r>
      <w:r w:rsidRPr="004644B4">
        <w:rPr>
          <w:rFonts w:ascii="Times New Roman" w:hAnsi="Times New Roman"/>
          <w:sz w:val="24"/>
          <w:szCs w:val="24"/>
          <w:lang w:eastAsia="sl-SI"/>
        </w:rPr>
        <w:t xml:space="preserve">izzivom, celostni pristopi uresničujejo s celostnimi teritorialnimi naložbami trajnostnega urbanega razvoja </w:t>
      </w:r>
      <w:r w:rsidR="00616A66">
        <w:rPr>
          <w:rFonts w:ascii="Times New Roman" w:hAnsi="Times New Roman"/>
          <w:sz w:val="24"/>
          <w:szCs w:val="24"/>
          <w:lang w:eastAsia="sl-SI"/>
        </w:rPr>
        <w:t xml:space="preserve">(CTN) </w:t>
      </w:r>
      <w:r w:rsidRPr="004644B4">
        <w:rPr>
          <w:rFonts w:ascii="Times New Roman" w:hAnsi="Times New Roman"/>
          <w:sz w:val="24"/>
          <w:szCs w:val="24"/>
          <w:lang w:eastAsia="sl-SI"/>
        </w:rPr>
        <w:t>in lok</w:t>
      </w:r>
      <w:r>
        <w:rPr>
          <w:rFonts w:ascii="Times New Roman" w:hAnsi="Times New Roman"/>
          <w:sz w:val="24"/>
          <w:szCs w:val="24"/>
          <w:lang w:eastAsia="sl-SI"/>
        </w:rPr>
        <w:t>al</w:t>
      </w:r>
      <w:r w:rsidRPr="004644B4">
        <w:rPr>
          <w:rFonts w:ascii="Times New Roman" w:hAnsi="Times New Roman"/>
          <w:sz w:val="24"/>
          <w:szCs w:val="24"/>
          <w:lang w:eastAsia="sl-SI"/>
        </w:rPr>
        <w:t xml:space="preserve">nim razvojem, ki ga vodi skupnost </w:t>
      </w:r>
      <w:r w:rsidR="00616A66">
        <w:rPr>
          <w:rFonts w:ascii="Times New Roman" w:hAnsi="Times New Roman"/>
          <w:sz w:val="24"/>
          <w:szCs w:val="24"/>
          <w:lang w:eastAsia="sl-SI"/>
        </w:rPr>
        <w:t xml:space="preserve">(CLLD) </w:t>
      </w:r>
      <w:r w:rsidRPr="004644B4">
        <w:rPr>
          <w:rFonts w:ascii="Times New Roman" w:hAnsi="Times New Roman"/>
          <w:sz w:val="24"/>
          <w:szCs w:val="24"/>
          <w:lang w:eastAsia="sl-SI"/>
        </w:rPr>
        <w:t xml:space="preserve">ter </w:t>
      </w:r>
      <w:r>
        <w:rPr>
          <w:rFonts w:ascii="Times New Roman" w:hAnsi="Times New Roman"/>
          <w:sz w:val="24"/>
          <w:szCs w:val="24"/>
          <w:lang w:eastAsia="sl-SI"/>
        </w:rPr>
        <w:t xml:space="preserve">s </w:t>
      </w:r>
      <w:r w:rsidRPr="004644B4">
        <w:rPr>
          <w:rFonts w:ascii="Times New Roman" w:hAnsi="Times New Roman"/>
          <w:sz w:val="24"/>
          <w:szCs w:val="24"/>
          <w:lang w:eastAsia="sl-SI"/>
        </w:rPr>
        <w:t>s</w:t>
      </w:r>
      <w:r>
        <w:rPr>
          <w:rFonts w:ascii="Times New Roman" w:hAnsi="Times New Roman"/>
          <w:sz w:val="24"/>
          <w:szCs w:val="24"/>
          <w:lang w:eastAsia="sl-SI"/>
        </w:rPr>
        <w:t xml:space="preserve">podbujanjem </w:t>
      </w:r>
      <w:r w:rsidRPr="004644B4">
        <w:rPr>
          <w:rFonts w:ascii="Times New Roman" w:hAnsi="Times New Roman"/>
          <w:sz w:val="24"/>
          <w:szCs w:val="24"/>
          <w:lang w:eastAsia="sl-SI"/>
        </w:rPr>
        <w:t>nač</w:t>
      </w:r>
      <w:r>
        <w:rPr>
          <w:rFonts w:ascii="Times New Roman" w:hAnsi="Times New Roman"/>
          <w:sz w:val="24"/>
          <w:szCs w:val="24"/>
          <w:lang w:eastAsia="sl-SI"/>
        </w:rPr>
        <w:t>rtovanja in izvajanja</w:t>
      </w:r>
      <w:r w:rsidRPr="004644B4">
        <w:rPr>
          <w:rFonts w:ascii="Times New Roman" w:hAnsi="Times New Roman"/>
          <w:sz w:val="24"/>
          <w:szCs w:val="24"/>
          <w:lang w:eastAsia="sl-SI"/>
        </w:rPr>
        <w:t xml:space="preserve"> operacij celostnega pristopa.</w:t>
      </w:r>
      <w:r w:rsidR="00DF4D4E">
        <w:rPr>
          <w:rFonts w:ascii="Times New Roman" w:hAnsi="Times New Roman"/>
          <w:sz w:val="24"/>
          <w:szCs w:val="24"/>
          <w:lang w:eastAsia="sl-SI"/>
        </w:rPr>
        <w:t xml:space="preserve"> </w:t>
      </w:r>
    </w:p>
    <w:p w:rsidR="004644B4" w:rsidRDefault="004644B4" w:rsidP="001F194D">
      <w:pPr>
        <w:autoSpaceDE w:val="0"/>
        <w:autoSpaceDN w:val="0"/>
        <w:adjustRightInd w:val="0"/>
        <w:spacing w:after="0" w:line="240" w:lineRule="auto"/>
        <w:jc w:val="both"/>
        <w:rPr>
          <w:rFonts w:ascii="Times New Roman" w:hAnsi="Times New Roman"/>
          <w:b/>
          <w:sz w:val="24"/>
          <w:szCs w:val="24"/>
          <w:lang w:eastAsia="sl-SI"/>
        </w:rPr>
      </w:pPr>
    </w:p>
    <w:p w:rsidR="0080442B" w:rsidRPr="0080442B" w:rsidRDefault="0080442B" w:rsidP="001F194D">
      <w:p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lang w:eastAsia="sl-SI"/>
        </w:rPr>
        <w:t>CTN</w:t>
      </w:r>
      <w:r w:rsidRPr="0080442B">
        <w:rPr>
          <w:rFonts w:ascii="Times New Roman" w:hAnsi="Times New Roman"/>
          <w:sz w:val="24"/>
          <w:szCs w:val="24"/>
          <w:lang w:eastAsia="sl-SI"/>
        </w:rPr>
        <w:t xml:space="preserve"> so orodje za zagotavljanj</w:t>
      </w:r>
      <w:r>
        <w:rPr>
          <w:rFonts w:ascii="Times New Roman" w:hAnsi="Times New Roman"/>
          <w:sz w:val="24"/>
          <w:szCs w:val="24"/>
          <w:lang w:eastAsia="sl-SI"/>
        </w:rPr>
        <w:t xml:space="preserve">e podpore celostnim ukrepom na </w:t>
      </w:r>
      <w:r w:rsidRPr="0080442B">
        <w:rPr>
          <w:rFonts w:ascii="Times New Roman" w:hAnsi="Times New Roman"/>
          <w:sz w:val="24"/>
          <w:szCs w:val="24"/>
          <w:lang w:eastAsia="sl-SI"/>
        </w:rPr>
        <w:t>urbanih območjih, saj omogočajo združevanje sredstev, namenje</w:t>
      </w:r>
      <w:r>
        <w:rPr>
          <w:rFonts w:ascii="Times New Roman" w:hAnsi="Times New Roman"/>
          <w:sz w:val="24"/>
          <w:szCs w:val="24"/>
          <w:lang w:eastAsia="sl-SI"/>
        </w:rPr>
        <w:t>nih za različne tematske cilje, za katera so dodeljena sredstva iz ESRR</w:t>
      </w:r>
      <w:r w:rsidR="00A13659">
        <w:rPr>
          <w:rFonts w:ascii="Times New Roman" w:hAnsi="Times New Roman"/>
          <w:sz w:val="24"/>
          <w:szCs w:val="24"/>
          <w:lang w:eastAsia="sl-SI"/>
        </w:rPr>
        <w:t xml:space="preserve"> in Kohezijskega sklada (</w:t>
      </w:r>
      <w:r w:rsidRPr="0080442B">
        <w:rPr>
          <w:rFonts w:ascii="Times New Roman" w:hAnsi="Times New Roman"/>
          <w:sz w:val="24"/>
          <w:szCs w:val="24"/>
          <w:lang w:eastAsia="sl-SI"/>
        </w:rPr>
        <w:t>36</w:t>
      </w:r>
      <w:r w:rsidR="00A13659">
        <w:rPr>
          <w:rFonts w:ascii="Times New Roman" w:hAnsi="Times New Roman"/>
          <w:sz w:val="24"/>
          <w:szCs w:val="24"/>
          <w:lang w:eastAsia="sl-SI"/>
        </w:rPr>
        <w:t>. člen</w:t>
      </w:r>
      <w:r w:rsidRPr="0080442B">
        <w:rPr>
          <w:rFonts w:ascii="Times New Roman" w:hAnsi="Times New Roman"/>
          <w:sz w:val="24"/>
          <w:szCs w:val="24"/>
          <w:lang w:eastAsia="sl-SI"/>
        </w:rPr>
        <w:t xml:space="preserve"> uredbe o skupnih določbah).</w:t>
      </w:r>
    </w:p>
    <w:p w:rsidR="0080442B" w:rsidRDefault="0080442B" w:rsidP="001F194D">
      <w:pPr>
        <w:autoSpaceDE w:val="0"/>
        <w:autoSpaceDN w:val="0"/>
        <w:adjustRightInd w:val="0"/>
        <w:spacing w:after="0" w:line="240" w:lineRule="auto"/>
        <w:jc w:val="both"/>
        <w:rPr>
          <w:rFonts w:ascii="Times New Roman" w:hAnsi="Times New Roman"/>
          <w:sz w:val="24"/>
          <w:szCs w:val="24"/>
          <w:lang w:eastAsia="sl-SI"/>
        </w:rPr>
      </w:pPr>
    </w:p>
    <w:p w:rsidR="00980638" w:rsidRDefault="0080442B" w:rsidP="001F194D">
      <w:p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lang w:eastAsia="sl-SI"/>
        </w:rPr>
        <w:t>CLLD</w:t>
      </w:r>
      <w:r w:rsidRPr="0080442B">
        <w:rPr>
          <w:rFonts w:ascii="Times New Roman" w:hAnsi="Times New Roman"/>
          <w:sz w:val="24"/>
          <w:szCs w:val="24"/>
          <w:lang w:eastAsia="sl-SI"/>
        </w:rPr>
        <w:t>, je orodje za spodbujanje izvaja</w:t>
      </w:r>
      <w:r>
        <w:rPr>
          <w:rFonts w:ascii="Times New Roman" w:hAnsi="Times New Roman"/>
          <w:sz w:val="24"/>
          <w:szCs w:val="24"/>
          <w:lang w:eastAsia="sl-SI"/>
        </w:rPr>
        <w:t xml:space="preserve">nja strategij lokalnega razvoja </w:t>
      </w:r>
      <w:r w:rsidRPr="0080442B">
        <w:rPr>
          <w:rFonts w:ascii="Times New Roman" w:hAnsi="Times New Roman"/>
          <w:sz w:val="24"/>
          <w:szCs w:val="24"/>
          <w:lang w:eastAsia="sl-SI"/>
        </w:rPr>
        <w:t>od spodaj navzgor, ki jih pripravijo in izvajajo lokalne akcijske skupine, v k</w:t>
      </w:r>
      <w:r w:rsidR="00980638">
        <w:rPr>
          <w:rFonts w:ascii="Times New Roman" w:hAnsi="Times New Roman"/>
          <w:sz w:val="24"/>
          <w:szCs w:val="24"/>
          <w:lang w:eastAsia="sl-SI"/>
        </w:rPr>
        <w:t xml:space="preserve">atere so vključeni predstavniki </w:t>
      </w:r>
      <w:r w:rsidRPr="0080442B">
        <w:rPr>
          <w:rFonts w:ascii="Times New Roman" w:hAnsi="Times New Roman"/>
          <w:sz w:val="24"/>
          <w:szCs w:val="24"/>
          <w:lang w:eastAsia="sl-SI"/>
        </w:rPr>
        <w:t>v</w:t>
      </w:r>
      <w:r>
        <w:rPr>
          <w:rFonts w:ascii="Times New Roman" w:hAnsi="Times New Roman"/>
          <w:sz w:val="24"/>
          <w:szCs w:val="24"/>
          <w:lang w:eastAsia="sl-SI"/>
        </w:rPr>
        <w:t>seh lokalno pomembnih sektorjev</w:t>
      </w:r>
      <w:r w:rsidRPr="0080442B">
        <w:rPr>
          <w:rFonts w:ascii="Times New Roman" w:hAnsi="Times New Roman"/>
          <w:sz w:val="24"/>
          <w:szCs w:val="24"/>
          <w:lang w:eastAsia="sl-SI"/>
        </w:rPr>
        <w:t xml:space="preserve">, s čimer se spodbuja </w:t>
      </w:r>
      <w:r w:rsidR="00980638">
        <w:rPr>
          <w:rFonts w:ascii="Times New Roman" w:hAnsi="Times New Roman"/>
          <w:sz w:val="24"/>
          <w:szCs w:val="24"/>
          <w:lang w:eastAsia="sl-SI"/>
        </w:rPr>
        <w:t xml:space="preserve">tudi </w:t>
      </w:r>
      <w:r w:rsidRPr="0080442B">
        <w:rPr>
          <w:rFonts w:ascii="Times New Roman" w:hAnsi="Times New Roman"/>
          <w:sz w:val="24"/>
          <w:szCs w:val="24"/>
          <w:lang w:eastAsia="sl-SI"/>
        </w:rPr>
        <w:t xml:space="preserve">skupno lastništvo in upravljanje na več ravneh. </w:t>
      </w:r>
      <w:r w:rsidR="00980638">
        <w:rPr>
          <w:rFonts w:ascii="Times New Roman" w:hAnsi="Times New Roman"/>
          <w:sz w:val="24"/>
          <w:szCs w:val="24"/>
          <w:lang w:eastAsia="sl-SI"/>
        </w:rPr>
        <w:t>CLLD</w:t>
      </w:r>
      <w:r w:rsidRPr="0080442B">
        <w:rPr>
          <w:rFonts w:ascii="Times New Roman" w:hAnsi="Times New Roman"/>
          <w:sz w:val="24"/>
          <w:szCs w:val="24"/>
          <w:lang w:eastAsia="sl-SI"/>
        </w:rPr>
        <w:t xml:space="preserve"> omogoča izvajanje dejavnosti za krepitev zmogljivosti, ki temeljijo na</w:t>
      </w:r>
      <w:r w:rsidR="00980638">
        <w:rPr>
          <w:rFonts w:ascii="Times New Roman" w:hAnsi="Times New Roman"/>
          <w:sz w:val="24"/>
          <w:szCs w:val="24"/>
          <w:lang w:eastAsia="sl-SI"/>
        </w:rPr>
        <w:t xml:space="preserve"> </w:t>
      </w:r>
      <w:r w:rsidRPr="0080442B">
        <w:rPr>
          <w:rFonts w:ascii="Times New Roman" w:hAnsi="Times New Roman"/>
          <w:sz w:val="24"/>
          <w:szCs w:val="24"/>
          <w:lang w:eastAsia="sl-SI"/>
        </w:rPr>
        <w:t xml:space="preserve">potrebah, mrežno povezovanje in spodbujanje inovacij že na </w:t>
      </w:r>
      <w:r w:rsidR="00980638">
        <w:rPr>
          <w:rFonts w:ascii="Times New Roman" w:hAnsi="Times New Roman"/>
          <w:sz w:val="24"/>
          <w:szCs w:val="24"/>
          <w:lang w:eastAsia="sl-SI"/>
        </w:rPr>
        <w:t xml:space="preserve">ravni sosesk z namenom krepitve </w:t>
      </w:r>
      <w:r w:rsidRPr="0080442B">
        <w:rPr>
          <w:rFonts w:ascii="Times New Roman" w:hAnsi="Times New Roman"/>
          <w:sz w:val="24"/>
          <w:szCs w:val="24"/>
          <w:lang w:eastAsia="sl-SI"/>
        </w:rPr>
        <w:t>skupnosti, da bo v celo</w:t>
      </w:r>
      <w:r w:rsidR="00A13659">
        <w:rPr>
          <w:rFonts w:ascii="Times New Roman" w:hAnsi="Times New Roman"/>
          <w:sz w:val="24"/>
          <w:szCs w:val="24"/>
          <w:lang w:eastAsia="sl-SI"/>
        </w:rPr>
        <w:t>ti izrabljala svoj potencial (</w:t>
      </w:r>
      <w:r w:rsidRPr="0080442B">
        <w:rPr>
          <w:rFonts w:ascii="Times New Roman" w:hAnsi="Times New Roman"/>
          <w:sz w:val="24"/>
          <w:szCs w:val="24"/>
          <w:lang w:eastAsia="sl-SI"/>
        </w:rPr>
        <w:t>32</w:t>
      </w:r>
      <w:r w:rsidR="00A13659">
        <w:rPr>
          <w:rFonts w:ascii="Times New Roman" w:hAnsi="Times New Roman"/>
          <w:sz w:val="24"/>
          <w:szCs w:val="24"/>
          <w:lang w:eastAsia="sl-SI"/>
        </w:rPr>
        <w:t>.</w:t>
      </w:r>
      <w:r w:rsidRPr="0080442B">
        <w:rPr>
          <w:rFonts w:ascii="Times New Roman" w:hAnsi="Times New Roman"/>
          <w:sz w:val="24"/>
          <w:szCs w:val="24"/>
          <w:lang w:eastAsia="sl-SI"/>
        </w:rPr>
        <w:t>–35</w:t>
      </w:r>
      <w:r w:rsidR="00A13659">
        <w:rPr>
          <w:rFonts w:ascii="Times New Roman" w:hAnsi="Times New Roman"/>
          <w:sz w:val="24"/>
          <w:szCs w:val="24"/>
          <w:lang w:eastAsia="sl-SI"/>
        </w:rPr>
        <w:t>.</w:t>
      </w:r>
      <w:r w:rsidRPr="0080442B">
        <w:rPr>
          <w:rFonts w:ascii="Times New Roman" w:hAnsi="Times New Roman"/>
          <w:sz w:val="24"/>
          <w:szCs w:val="24"/>
          <w:lang w:eastAsia="sl-SI"/>
        </w:rPr>
        <w:t xml:space="preserve"> </w:t>
      </w:r>
      <w:r w:rsidR="00A13659">
        <w:rPr>
          <w:rFonts w:ascii="Times New Roman" w:hAnsi="Times New Roman"/>
          <w:sz w:val="24"/>
          <w:szCs w:val="24"/>
          <w:lang w:eastAsia="sl-SI"/>
        </w:rPr>
        <w:t xml:space="preserve">člen </w:t>
      </w:r>
      <w:r w:rsidRPr="0080442B">
        <w:rPr>
          <w:rFonts w:ascii="Times New Roman" w:hAnsi="Times New Roman"/>
          <w:sz w:val="24"/>
          <w:szCs w:val="24"/>
          <w:lang w:eastAsia="sl-SI"/>
        </w:rPr>
        <w:t>uredbe o skupnih določbah).</w:t>
      </w:r>
    </w:p>
    <w:p w:rsidR="00980638" w:rsidRDefault="00980638" w:rsidP="001F194D">
      <w:pPr>
        <w:autoSpaceDE w:val="0"/>
        <w:autoSpaceDN w:val="0"/>
        <w:adjustRightInd w:val="0"/>
        <w:spacing w:after="0" w:line="240" w:lineRule="auto"/>
        <w:jc w:val="both"/>
        <w:rPr>
          <w:rFonts w:ascii="Times New Roman" w:hAnsi="Times New Roman"/>
          <w:sz w:val="24"/>
          <w:szCs w:val="24"/>
          <w:lang w:eastAsia="sl-SI"/>
        </w:rPr>
      </w:pPr>
    </w:p>
    <w:p w:rsidR="004644B4" w:rsidRDefault="00616A66" w:rsidP="001F194D">
      <w:pPr>
        <w:autoSpaceDE w:val="0"/>
        <w:autoSpaceDN w:val="0"/>
        <w:adjustRightInd w:val="0"/>
        <w:spacing w:after="0" w:line="240" w:lineRule="auto"/>
        <w:jc w:val="both"/>
        <w:rPr>
          <w:rFonts w:ascii="Times New Roman" w:hAnsi="Times New Roman"/>
          <w:sz w:val="24"/>
          <w:szCs w:val="24"/>
          <w:lang w:eastAsia="sl-SI"/>
        </w:rPr>
      </w:pPr>
      <w:r w:rsidRPr="00616A66">
        <w:rPr>
          <w:rFonts w:ascii="Times New Roman" w:hAnsi="Times New Roman"/>
          <w:sz w:val="24"/>
          <w:szCs w:val="24"/>
          <w:lang w:eastAsia="sl-SI"/>
        </w:rPr>
        <w:t>Operacije celostnega pristopa pomenijo operacije, pri katerih se na obsežnem ozemeljskem o</w:t>
      </w:r>
      <w:r w:rsidR="00477687">
        <w:rPr>
          <w:rFonts w:ascii="Times New Roman" w:hAnsi="Times New Roman"/>
          <w:sz w:val="24"/>
          <w:szCs w:val="24"/>
          <w:lang w:eastAsia="sl-SI"/>
        </w:rPr>
        <w:t>bmočju, ki presega zgolj lokalni okvir</w:t>
      </w:r>
      <w:r w:rsidRPr="00616A66">
        <w:rPr>
          <w:rFonts w:ascii="Times New Roman" w:hAnsi="Times New Roman"/>
          <w:sz w:val="24"/>
          <w:szCs w:val="24"/>
          <w:lang w:eastAsia="sl-SI"/>
        </w:rPr>
        <w:t>, izvajajo strategije</w:t>
      </w:r>
      <w:r w:rsidR="001034A2">
        <w:rPr>
          <w:rFonts w:ascii="Times New Roman" w:hAnsi="Times New Roman"/>
          <w:sz w:val="24"/>
          <w:szCs w:val="24"/>
          <w:lang w:eastAsia="sl-SI"/>
        </w:rPr>
        <w:t>, programi</w:t>
      </w:r>
      <w:r w:rsidRPr="00616A66">
        <w:rPr>
          <w:rFonts w:ascii="Times New Roman" w:hAnsi="Times New Roman"/>
          <w:sz w:val="24"/>
          <w:szCs w:val="24"/>
          <w:lang w:eastAsia="sl-SI"/>
        </w:rPr>
        <w:t xml:space="preserve"> in načrti, ki so potrebni v skladu s posebno nacionalno in</w:t>
      </w:r>
      <w:r>
        <w:rPr>
          <w:rFonts w:ascii="Times New Roman" w:hAnsi="Times New Roman"/>
          <w:sz w:val="24"/>
          <w:szCs w:val="24"/>
          <w:lang w:eastAsia="sl-SI"/>
        </w:rPr>
        <w:t xml:space="preserve"> / ali</w:t>
      </w:r>
      <w:r w:rsidRPr="00616A66">
        <w:rPr>
          <w:rFonts w:ascii="Times New Roman" w:hAnsi="Times New Roman"/>
          <w:sz w:val="24"/>
          <w:szCs w:val="24"/>
          <w:lang w:eastAsia="sl-SI"/>
        </w:rPr>
        <w:t xml:space="preserve"> zakonodajo EU, pri čemer se zagotovi udeležba zainteresiranih strani in spodbuja uporaba vsaj enega ustreznega dodatnega vira financiranja pri načrtovanju in izvajanju na ravni strategij in nač</w:t>
      </w:r>
      <w:r>
        <w:rPr>
          <w:rFonts w:ascii="Times New Roman" w:hAnsi="Times New Roman"/>
          <w:sz w:val="24"/>
          <w:szCs w:val="24"/>
          <w:lang w:eastAsia="sl-SI"/>
        </w:rPr>
        <w:t>rtov</w:t>
      </w:r>
      <w:r w:rsidRPr="00616A66">
        <w:rPr>
          <w:rFonts w:ascii="Times New Roman" w:hAnsi="Times New Roman"/>
          <w:sz w:val="24"/>
          <w:szCs w:val="24"/>
          <w:lang w:eastAsia="sl-SI"/>
        </w:rPr>
        <w:t xml:space="preserve">. Izbor in potrditev operacij na podlagi strategij in načrtov se </w:t>
      </w:r>
      <w:r w:rsidR="00DF4D4E">
        <w:rPr>
          <w:rFonts w:ascii="Times New Roman" w:hAnsi="Times New Roman"/>
          <w:sz w:val="24"/>
          <w:szCs w:val="24"/>
          <w:lang w:eastAsia="sl-SI"/>
        </w:rPr>
        <w:t xml:space="preserve">s tem dokumentom ne prejudicira in se </w:t>
      </w:r>
      <w:r w:rsidRPr="00616A66">
        <w:rPr>
          <w:rFonts w:ascii="Times New Roman" w:hAnsi="Times New Roman"/>
          <w:sz w:val="24"/>
          <w:szCs w:val="24"/>
          <w:lang w:eastAsia="sl-SI"/>
        </w:rPr>
        <w:t>izvaja po postopkih kot jih določa</w:t>
      </w:r>
      <w:r w:rsidR="00DF4D4E">
        <w:rPr>
          <w:rFonts w:ascii="Times New Roman" w:hAnsi="Times New Roman"/>
          <w:sz w:val="24"/>
          <w:szCs w:val="24"/>
          <w:lang w:eastAsia="sl-SI"/>
        </w:rPr>
        <w:t>ja</w:t>
      </w:r>
      <w:r>
        <w:rPr>
          <w:rFonts w:ascii="Times New Roman" w:hAnsi="Times New Roman"/>
          <w:sz w:val="24"/>
          <w:szCs w:val="24"/>
          <w:lang w:eastAsia="sl-SI"/>
        </w:rPr>
        <w:t xml:space="preserve"> </w:t>
      </w:r>
      <w:r w:rsidR="00DF4D4E" w:rsidRPr="00DF4D4E">
        <w:rPr>
          <w:rFonts w:ascii="Times New Roman" w:hAnsi="Times New Roman"/>
          <w:sz w:val="24"/>
          <w:szCs w:val="24"/>
          <w:lang w:eastAsia="sl-SI"/>
        </w:rPr>
        <w:t>nacionalna pravna podlaga za izvajanje kohezijske politike 2014-2020</w:t>
      </w:r>
      <w:r w:rsidRPr="00616A66">
        <w:rPr>
          <w:rFonts w:ascii="Times New Roman" w:hAnsi="Times New Roman"/>
          <w:sz w:val="24"/>
          <w:szCs w:val="24"/>
          <w:lang w:eastAsia="sl-SI"/>
        </w:rPr>
        <w:t>.</w:t>
      </w:r>
    </w:p>
    <w:p w:rsidR="00980638" w:rsidRDefault="00980638" w:rsidP="001F194D">
      <w:pPr>
        <w:autoSpaceDE w:val="0"/>
        <w:autoSpaceDN w:val="0"/>
        <w:adjustRightInd w:val="0"/>
        <w:spacing w:after="0" w:line="240" w:lineRule="auto"/>
        <w:jc w:val="both"/>
        <w:rPr>
          <w:rFonts w:ascii="Times New Roman" w:hAnsi="Times New Roman"/>
          <w:sz w:val="24"/>
          <w:szCs w:val="24"/>
          <w:lang w:eastAsia="sl-SI"/>
        </w:rPr>
      </w:pPr>
    </w:p>
    <w:p w:rsidR="00AC12BB" w:rsidRDefault="00980638" w:rsidP="001F194D">
      <w:p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lang w:eastAsia="sl-SI"/>
        </w:rPr>
        <w:t xml:space="preserve">Izvajanje CTN in CLLD sta v okviru dokumenta opredeljena tako v posebnih poglavjih, ki v splošnem opredeljujejo pogoje in ali merila za potrjevanje strategij in posledično aktivacijo pristopov, medtem ko so pogoji za ugotavljanje upravičenosti in merila za ocenjevanje operacij opredeljena v okviru relevantnih prednostnih osi oz. prednostnih naložb. </w:t>
      </w:r>
    </w:p>
    <w:p w:rsidR="00C85090" w:rsidRPr="00FF75FC" w:rsidRDefault="00D26997" w:rsidP="006A2971">
      <w:pPr>
        <w:pStyle w:val="Naslov1"/>
        <w:numPr>
          <w:ilvl w:val="0"/>
          <w:numId w:val="78"/>
        </w:numPr>
        <w:spacing w:before="0" w:after="0" w:line="240" w:lineRule="auto"/>
      </w:pPr>
      <w:r>
        <w:rPr>
          <w:sz w:val="24"/>
          <w:szCs w:val="24"/>
        </w:rPr>
        <w:br w:type="page"/>
      </w:r>
      <w:bookmarkStart w:id="290" w:name="__RefHeading__2_1585369985"/>
      <w:bookmarkStart w:id="291" w:name="__RefHeading__6_1585369985"/>
      <w:bookmarkStart w:id="292" w:name="_Toc57026793"/>
      <w:bookmarkStart w:id="293" w:name="_Toc57026914"/>
      <w:bookmarkStart w:id="294" w:name="_Toc410313638"/>
      <w:bookmarkEnd w:id="286"/>
      <w:bookmarkEnd w:id="290"/>
      <w:bookmarkEnd w:id="291"/>
      <w:r w:rsidR="006555A2" w:rsidRPr="00FF75FC">
        <w:lastRenderedPageBreak/>
        <w:t>PREDNOSTNA OS</w:t>
      </w:r>
      <w:bookmarkEnd w:id="292"/>
      <w:bookmarkEnd w:id="293"/>
    </w:p>
    <w:p w:rsidR="00C85090" w:rsidRPr="00FF75FC" w:rsidRDefault="00C85090" w:rsidP="001F194D">
      <w:pPr>
        <w:spacing w:after="0" w:line="240" w:lineRule="auto"/>
        <w:rPr>
          <w:rFonts w:ascii="Times New Roman" w:hAnsi="Times New Roman"/>
          <w:b/>
          <w:sz w:val="24"/>
          <w:szCs w:val="24"/>
        </w:rPr>
      </w:pPr>
    </w:p>
    <w:p w:rsidR="00511E78" w:rsidRPr="00FF75FC" w:rsidRDefault="006555A2" w:rsidP="001F194D">
      <w:pPr>
        <w:spacing w:after="0" w:line="240" w:lineRule="auto"/>
        <w:jc w:val="both"/>
        <w:rPr>
          <w:rFonts w:ascii="Times New Roman" w:hAnsi="Times New Roman"/>
          <w:b/>
          <w:i/>
          <w:sz w:val="24"/>
          <w:szCs w:val="24"/>
        </w:rPr>
      </w:pPr>
      <w:r w:rsidRPr="00FF75FC">
        <w:rPr>
          <w:rFonts w:ascii="Times New Roman" w:hAnsi="Times New Roman"/>
          <w:b/>
          <w:i/>
          <w:sz w:val="24"/>
          <w:szCs w:val="24"/>
        </w:rPr>
        <w:t>MEDNARODNA KONKURENČNOST RAZISKAV, INOVACIJ IN TEHNOLOŠKEGA RAZVOJA V SKLADU S PAMETNO SPECIALIZACIJO ZA VEČJO KONKURENČNOST IN OZELENITEV GOSPODARSTVA</w:t>
      </w:r>
      <w:bookmarkEnd w:id="294"/>
    </w:p>
    <w:p w:rsidR="00936D90" w:rsidRPr="00FF75FC" w:rsidRDefault="006555A2" w:rsidP="001F194D">
      <w:pPr>
        <w:spacing w:after="0" w:line="240" w:lineRule="auto"/>
        <w:jc w:val="both"/>
        <w:rPr>
          <w:rFonts w:ascii="Times New Roman" w:eastAsia="Times New Roman" w:hAnsi="Times New Roman"/>
          <w:sz w:val="24"/>
          <w:szCs w:val="24"/>
          <w:lang w:eastAsia="sl-SI"/>
        </w:rPr>
      </w:pPr>
      <w:r w:rsidRPr="00FF75FC">
        <w:rPr>
          <w:rFonts w:ascii="Times New Roman" w:eastAsia="Times New Roman" w:hAnsi="Times New Roman"/>
          <w:sz w:val="24"/>
          <w:szCs w:val="24"/>
          <w:lang w:eastAsia="sl-SI"/>
        </w:rPr>
        <w:t>P</w:t>
      </w:r>
      <w:r w:rsidR="00936D90" w:rsidRPr="00FF75FC">
        <w:rPr>
          <w:rFonts w:ascii="Times New Roman" w:eastAsia="Times New Roman" w:hAnsi="Times New Roman"/>
          <w:sz w:val="24"/>
          <w:szCs w:val="24"/>
          <w:lang w:eastAsia="sl-SI"/>
        </w:rPr>
        <w:t>rednostno os »</w:t>
      </w:r>
      <w:r w:rsidR="00A11F55" w:rsidRPr="00FF75FC">
        <w:rPr>
          <w:rFonts w:ascii="Times New Roman" w:eastAsia="Times New Roman" w:hAnsi="Times New Roman"/>
          <w:sz w:val="24"/>
          <w:szCs w:val="24"/>
          <w:lang w:eastAsia="sl-SI"/>
        </w:rPr>
        <w:t>Mednarodna konkurenčnost raziskav, inovacij in tehnološkega razvoja v skladu s pametno specializacijo za večjo konkurenčnost in ozelenitev gospodarstva« sestavljata dve prednostni</w:t>
      </w:r>
      <w:r w:rsidR="00936D90" w:rsidRPr="00FF75FC">
        <w:rPr>
          <w:rFonts w:ascii="Times New Roman" w:eastAsia="Times New Roman" w:hAnsi="Times New Roman"/>
          <w:sz w:val="24"/>
          <w:szCs w:val="24"/>
          <w:lang w:eastAsia="sl-SI"/>
        </w:rPr>
        <w:t xml:space="preserve"> </w:t>
      </w:r>
      <w:r w:rsidR="00A11F55" w:rsidRPr="00FF75FC">
        <w:rPr>
          <w:rFonts w:ascii="Times New Roman" w:eastAsia="Times New Roman" w:hAnsi="Times New Roman"/>
          <w:sz w:val="24"/>
          <w:szCs w:val="24"/>
          <w:lang w:eastAsia="sl-SI"/>
        </w:rPr>
        <w:t>naložbi</w:t>
      </w:r>
      <w:r w:rsidR="00936D90" w:rsidRPr="00FF75FC">
        <w:rPr>
          <w:rFonts w:ascii="Times New Roman" w:eastAsia="Times New Roman" w:hAnsi="Times New Roman"/>
          <w:sz w:val="24"/>
          <w:szCs w:val="24"/>
          <w:lang w:eastAsia="sl-SI"/>
        </w:rPr>
        <w:t>:</w:t>
      </w:r>
    </w:p>
    <w:p w:rsidR="00936D90" w:rsidRPr="00FF75FC" w:rsidRDefault="00936D90" w:rsidP="001F194D">
      <w:pPr>
        <w:spacing w:after="0" w:line="240" w:lineRule="auto"/>
        <w:jc w:val="both"/>
        <w:rPr>
          <w:rFonts w:ascii="Times New Roman" w:eastAsia="Times New Roman" w:hAnsi="Times New Roman"/>
          <w:b/>
          <w:sz w:val="24"/>
          <w:szCs w:val="24"/>
          <w:lang w:eastAsia="sl-SI"/>
        </w:rPr>
      </w:pPr>
    </w:p>
    <w:p w:rsidR="00936D90" w:rsidRPr="00FF75FC" w:rsidRDefault="00EF06B2" w:rsidP="001F194D">
      <w:pPr>
        <w:numPr>
          <w:ilvl w:val="0"/>
          <w:numId w:val="2"/>
        </w:numPr>
        <w:spacing w:after="0" w:line="240" w:lineRule="auto"/>
        <w:jc w:val="both"/>
        <w:rPr>
          <w:rFonts w:ascii="Times New Roman" w:eastAsia="Times New Roman" w:hAnsi="Times New Roman"/>
          <w:i/>
          <w:sz w:val="24"/>
          <w:szCs w:val="24"/>
          <w:lang w:eastAsia="sl-SI"/>
        </w:rPr>
      </w:pPr>
      <w:r w:rsidRPr="00EF06B2">
        <w:rPr>
          <w:rFonts w:ascii="Times New Roman" w:eastAsia="Times New Roman" w:hAnsi="Times New Roman"/>
          <w:i/>
          <w:sz w:val="24"/>
          <w:szCs w:val="24"/>
          <w:lang w:eastAsia="sl-SI"/>
        </w:rPr>
        <w:t>Krepitev infrastrukture za raziskave in inovacije ter zmogljivosti za razvoj odličnosti na tem področju, pa tudi spodbujanje pristojnih centrov, zlasti takšnih, ki so evropskega pomena</w:t>
      </w:r>
      <w:r w:rsidR="00A11F55" w:rsidRPr="00FF75FC">
        <w:rPr>
          <w:rFonts w:ascii="Times New Roman" w:eastAsia="Times New Roman" w:hAnsi="Times New Roman"/>
          <w:i/>
          <w:sz w:val="24"/>
          <w:szCs w:val="24"/>
          <w:lang w:eastAsia="sl-SI"/>
        </w:rPr>
        <w:t>,</w:t>
      </w:r>
    </w:p>
    <w:p w:rsidR="00936D90" w:rsidRPr="00FF75FC" w:rsidRDefault="00A92BB5" w:rsidP="001F194D">
      <w:pPr>
        <w:numPr>
          <w:ilvl w:val="0"/>
          <w:numId w:val="2"/>
        </w:numPr>
        <w:spacing w:after="0" w:line="240" w:lineRule="auto"/>
        <w:jc w:val="both"/>
        <w:rPr>
          <w:rFonts w:ascii="Times New Roman" w:eastAsia="Times New Roman" w:hAnsi="Times New Roman"/>
          <w:i/>
          <w:sz w:val="24"/>
          <w:szCs w:val="24"/>
          <w:lang w:eastAsia="sl-SI"/>
        </w:rPr>
      </w:pPr>
      <w:r w:rsidRPr="00A92BB5">
        <w:rPr>
          <w:rFonts w:ascii="Times New Roman" w:eastAsia="Times New Roman" w:hAnsi="Times New Roman"/>
          <w:i/>
          <w:sz w:val="24"/>
          <w:szCs w:val="24"/>
          <w:lang w:eastAsia="sl-SI"/>
        </w:rPr>
        <w:t>Spodbujanje naložb podjetij v raziskave in inovacije ter vzpostavljanje povezav in sinergij med podjetji, centri za raziskave in razvoj ter visokošolskim izobraževalnim sektorjem, zlasti s spodbujanjem naložb na področju razvoja izdelkov in storitev, prenosa tehnologij, socialnih in ekoloških inovacij, aplikacij javnih storitev, spodbujanjem povpraševanja, mreženja, grozdov in odprtih inovacij prek pametne specializacije ter podpiranjem tehnoloških in uporabnih raziskav, pilotnih linij, ukrepov za zgodnje ovrednotenje izdelkov, naprednih proizvodnih zmogljivosti in prve proizvodnje, zlasti na področju ključnih spodbujevalnih tehnologij ter razširjanja tehnologij za splošno rabo</w:t>
      </w:r>
    </w:p>
    <w:p w:rsidR="00A11F55" w:rsidRPr="00FF75FC" w:rsidRDefault="00A11F55" w:rsidP="001F194D">
      <w:pPr>
        <w:spacing w:after="0" w:line="240" w:lineRule="auto"/>
        <w:ind w:left="360"/>
        <w:jc w:val="both"/>
        <w:rPr>
          <w:rFonts w:ascii="Times New Roman" w:eastAsia="Times New Roman" w:hAnsi="Times New Roman"/>
          <w:b/>
          <w:sz w:val="24"/>
          <w:szCs w:val="24"/>
          <w:lang w:eastAsia="sl-SI"/>
        </w:rPr>
      </w:pPr>
    </w:p>
    <w:p w:rsidR="00A371CD" w:rsidRPr="00FF75FC" w:rsidRDefault="00A371CD" w:rsidP="001F194D">
      <w:pPr>
        <w:spacing w:after="0" w:line="240" w:lineRule="auto"/>
        <w:jc w:val="both"/>
        <w:rPr>
          <w:rFonts w:ascii="Times New Roman" w:eastAsia="Times New Roman" w:hAnsi="Times New Roman"/>
          <w:sz w:val="24"/>
          <w:szCs w:val="24"/>
          <w:lang w:eastAsia="sl-SI"/>
        </w:rPr>
      </w:pPr>
      <w:r w:rsidRPr="00FF75FC">
        <w:rPr>
          <w:rFonts w:ascii="Times New Roman" w:eastAsia="Times New Roman" w:hAnsi="Times New Roman"/>
          <w:sz w:val="24"/>
          <w:szCs w:val="24"/>
          <w:lang w:eastAsia="sl-SI"/>
        </w:rPr>
        <w:t>Za izvajanje pred</w:t>
      </w:r>
      <w:r w:rsidR="00BA59A4" w:rsidRPr="00FF75FC">
        <w:rPr>
          <w:rFonts w:ascii="Times New Roman" w:eastAsia="Times New Roman" w:hAnsi="Times New Roman"/>
          <w:sz w:val="24"/>
          <w:szCs w:val="24"/>
          <w:lang w:eastAsia="sl-SI"/>
        </w:rPr>
        <w:t>nostne osi je opredeljen ESRR</w:t>
      </w:r>
      <w:r w:rsidRPr="00FF75FC">
        <w:rPr>
          <w:rFonts w:ascii="Times New Roman" w:eastAsia="Times New Roman" w:hAnsi="Times New Roman"/>
          <w:sz w:val="24"/>
          <w:szCs w:val="24"/>
          <w:lang w:eastAsia="sl-SI"/>
        </w:rPr>
        <w:t xml:space="preserve"> za </w:t>
      </w:r>
      <w:r w:rsidR="00BA59A4" w:rsidRPr="00FF75FC">
        <w:rPr>
          <w:rFonts w:ascii="Times New Roman" w:eastAsia="Times New Roman" w:hAnsi="Times New Roman"/>
          <w:sz w:val="24"/>
          <w:szCs w:val="24"/>
          <w:lang w:eastAsia="sl-SI"/>
        </w:rPr>
        <w:t>obe kategoriji regij</w:t>
      </w:r>
      <w:r w:rsidRPr="00FF75FC">
        <w:rPr>
          <w:rFonts w:ascii="Times New Roman" w:eastAsia="Times New Roman" w:hAnsi="Times New Roman"/>
          <w:sz w:val="24"/>
          <w:szCs w:val="24"/>
          <w:lang w:eastAsia="sl-SI"/>
        </w:rPr>
        <w:t xml:space="preserve"> </w:t>
      </w:r>
      <w:r w:rsidR="00BA59A4" w:rsidRPr="00FF75FC">
        <w:rPr>
          <w:rFonts w:ascii="Times New Roman" w:eastAsia="Times New Roman" w:hAnsi="Times New Roman"/>
          <w:sz w:val="24"/>
          <w:szCs w:val="24"/>
          <w:lang w:eastAsia="sl-SI"/>
        </w:rPr>
        <w:t>Vzhodna in Zahodna Slovenija</w:t>
      </w:r>
      <w:r w:rsidRPr="00FF75FC">
        <w:rPr>
          <w:rFonts w:ascii="Times New Roman" w:eastAsia="Times New Roman" w:hAnsi="Times New Roman"/>
          <w:sz w:val="24"/>
          <w:szCs w:val="24"/>
          <w:lang w:eastAsia="sl-SI"/>
        </w:rPr>
        <w:t>.</w:t>
      </w:r>
    </w:p>
    <w:p w:rsidR="00003EED" w:rsidRPr="00FF75FC" w:rsidRDefault="00003EED" w:rsidP="001F194D">
      <w:pPr>
        <w:spacing w:after="0" w:line="240" w:lineRule="auto"/>
        <w:jc w:val="both"/>
        <w:rPr>
          <w:rFonts w:ascii="Times New Roman" w:eastAsia="Times New Roman" w:hAnsi="Times New Roman"/>
          <w:sz w:val="24"/>
          <w:szCs w:val="24"/>
          <w:lang w:eastAsia="sl-SI"/>
        </w:rPr>
      </w:pPr>
    </w:p>
    <w:p w:rsidR="00D74C57" w:rsidRPr="00FF75FC" w:rsidRDefault="00EF06B2" w:rsidP="005258E1">
      <w:pPr>
        <w:pStyle w:val="Naslov2"/>
      </w:pPr>
      <w:bookmarkStart w:id="295" w:name="_Toc413322345"/>
      <w:bookmarkStart w:id="296" w:name="_Toc413322529"/>
      <w:bookmarkStart w:id="297" w:name="_Toc413423361"/>
      <w:bookmarkStart w:id="298" w:name="_Toc413770724"/>
      <w:bookmarkStart w:id="299" w:name="_Toc414629828"/>
      <w:bookmarkStart w:id="300" w:name="_Toc414631200"/>
      <w:bookmarkStart w:id="301" w:name="_Toc416966731"/>
      <w:bookmarkStart w:id="302" w:name="_Toc51318100"/>
      <w:bookmarkStart w:id="303" w:name="_Toc56689318"/>
      <w:bookmarkStart w:id="304" w:name="_Toc57026794"/>
      <w:bookmarkStart w:id="305" w:name="_Toc57026915"/>
      <w:r w:rsidRPr="00EF06B2">
        <w:t>Krepitev infrastrukture za raziskave in inovacije ter zmogljivosti za razvoj odličnosti na tem področju, pa tudi spodbujanje pristojnih centrov, zlasti takšnih, ki so evropskega pomena</w:t>
      </w:r>
      <w:bookmarkEnd w:id="295"/>
      <w:bookmarkEnd w:id="296"/>
      <w:bookmarkEnd w:id="297"/>
      <w:bookmarkEnd w:id="298"/>
      <w:bookmarkEnd w:id="299"/>
      <w:bookmarkEnd w:id="300"/>
      <w:bookmarkEnd w:id="301"/>
      <w:bookmarkEnd w:id="302"/>
      <w:bookmarkEnd w:id="303"/>
      <w:bookmarkEnd w:id="304"/>
      <w:bookmarkEnd w:id="305"/>
    </w:p>
    <w:p w:rsidR="00A371CD" w:rsidRPr="00FF75FC" w:rsidRDefault="00A371CD" w:rsidP="001F194D">
      <w:pPr>
        <w:pStyle w:val="Default"/>
        <w:jc w:val="both"/>
        <w:rPr>
          <w:rFonts w:ascii="Times New Roman" w:hAnsi="Times New Roman" w:cs="Times New Roman"/>
          <w:color w:val="auto"/>
          <w:lang w:eastAsia="en-US"/>
        </w:rPr>
      </w:pPr>
    </w:p>
    <w:p w:rsidR="002C4652" w:rsidRPr="00FF75FC" w:rsidRDefault="002C4652"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6C324B" w:rsidRPr="00FF75FC" w:rsidRDefault="00A371CD" w:rsidP="001F194D">
      <w:pPr>
        <w:pStyle w:val="Default"/>
        <w:jc w:val="both"/>
        <w:rPr>
          <w:rFonts w:ascii="Times New Roman" w:hAnsi="Times New Roman" w:cs="Times New Roman"/>
          <w:color w:val="auto"/>
        </w:rPr>
      </w:pPr>
      <w:r w:rsidRPr="00FF75FC">
        <w:rPr>
          <w:rFonts w:ascii="Times New Roman" w:hAnsi="Times New Roman" w:cs="Times New Roman"/>
          <w:color w:val="auto"/>
        </w:rPr>
        <w:t>Specifični cilj prednostne naložbe je učinkovita uporaba raziskovalne infrastrukture ter razvoj znanja</w:t>
      </w:r>
      <w:r w:rsidR="00E4195B">
        <w:rPr>
          <w:rFonts w:ascii="Times New Roman" w:hAnsi="Times New Roman" w:cs="Times New Roman"/>
          <w:color w:val="auto"/>
        </w:rPr>
        <w:t xml:space="preserve"> </w:t>
      </w:r>
      <w:r w:rsidRPr="00FF75FC">
        <w:rPr>
          <w:rFonts w:ascii="Times New Roman" w:hAnsi="Times New Roman" w:cs="Times New Roman"/>
          <w:color w:val="auto"/>
        </w:rPr>
        <w:t>/</w:t>
      </w:r>
      <w:r w:rsidR="00E4195B">
        <w:rPr>
          <w:rFonts w:ascii="Times New Roman" w:hAnsi="Times New Roman" w:cs="Times New Roman"/>
          <w:color w:val="auto"/>
        </w:rPr>
        <w:t xml:space="preserve"> </w:t>
      </w:r>
      <w:r w:rsidRPr="00FF75FC">
        <w:rPr>
          <w:rFonts w:ascii="Times New Roman" w:hAnsi="Times New Roman" w:cs="Times New Roman"/>
          <w:color w:val="auto"/>
        </w:rPr>
        <w:t>kompetenc za boljše nacionalno in mednarodno sodelovanje v trikotniku znanja</w:t>
      </w:r>
      <w:r w:rsidR="00C652A7" w:rsidRPr="00FF75FC">
        <w:rPr>
          <w:rFonts w:ascii="Times New Roman" w:hAnsi="Times New Roman" w:cs="Times New Roman"/>
          <w:color w:val="auto"/>
        </w:rPr>
        <w:t>.</w:t>
      </w:r>
    </w:p>
    <w:p w:rsidR="00A371CD" w:rsidRPr="00FF75FC" w:rsidRDefault="00A371CD" w:rsidP="001F194D">
      <w:pPr>
        <w:pStyle w:val="Default"/>
        <w:jc w:val="both"/>
        <w:rPr>
          <w:rFonts w:ascii="Times New Roman" w:hAnsi="Times New Roman" w:cs="Times New Roman"/>
          <w:color w:val="auto"/>
          <w:u w:val="single"/>
        </w:rPr>
      </w:pPr>
    </w:p>
    <w:p w:rsidR="009C1C21" w:rsidRPr="00FF75FC" w:rsidRDefault="00A371CD"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Vrste in primeri </w:t>
      </w:r>
      <w:r w:rsidR="00D076E3" w:rsidRPr="00FF75FC">
        <w:rPr>
          <w:rFonts w:ascii="Times New Roman" w:hAnsi="Times New Roman" w:cs="Times New Roman"/>
          <w:color w:val="auto"/>
        </w:rPr>
        <w:t>pod</w:t>
      </w:r>
      <w:r w:rsidRPr="00FF75FC">
        <w:rPr>
          <w:rFonts w:ascii="Times New Roman" w:hAnsi="Times New Roman" w:cs="Times New Roman"/>
          <w:color w:val="auto"/>
        </w:rPr>
        <w:t>r</w:t>
      </w:r>
      <w:r w:rsidR="00D076E3" w:rsidRPr="00FF75FC">
        <w:rPr>
          <w:rFonts w:ascii="Times New Roman" w:hAnsi="Times New Roman" w:cs="Times New Roman"/>
          <w:color w:val="auto"/>
        </w:rPr>
        <w:t>o</w:t>
      </w:r>
      <w:r w:rsidRPr="00FF75FC">
        <w:rPr>
          <w:rFonts w:ascii="Times New Roman" w:hAnsi="Times New Roman" w:cs="Times New Roman"/>
          <w:color w:val="auto"/>
        </w:rPr>
        <w:t>čij, ki jim je namenjena podpora, in njihovega pričakovanega prispevka k specifičnim ciljem so</w:t>
      </w:r>
      <w:r w:rsidR="00353FB2" w:rsidRPr="00FF75FC">
        <w:rPr>
          <w:rFonts w:ascii="Times New Roman" w:hAnsi="Times New Roman" w:cs="Times New Roman"/>
          <w:color w:val="auto"/>
        </w:rPr>
        <w:t xml:space="preserve"> predvidoma</w:t>
      </w:r>
      <w:r w:rsidRPr="00FF75FC">
        <w:rPr>
          <w:rFonts w:ascii="Times New Roman" w:hAnsi="Times New Roman" w:cs="Times New Roman"/>
          <w:color w:val="auto"/>
        </w:rPr>
        <w:t>:</w:t>
      </w:r>
    </w:p>
    <w:p w:rsidR="00A371CD" w:rsidRPr="00FF75FC" w:rsidRDefault="00A371CD" w:rsidP="001F194D">
      <w:pPr>
        <w:pStyle w:val="Default"/>
        <w:numPr>
          <w:ilvl w:val="0"/>
          <w:numId w:val="8"/>
        </w:numPr>
        <w:jc w:val="both"/>
        <w:rPr>
          <w:rFonts w:ascii="Times New Roman" w:hAnsi="Times New Roman" w:cs="Times New Roman"/>
          <w:color w:val="auto"/>
        </w:rPr>
      </w:pPr>
      <w:r w:rsidRPr="00FF75FC">
        <w:rPr>
          <w:rFonts w:ascii="Times New Roman" w:hAnsi="Times New Roman" w:cs="Times New Roman"/>
          <w:color w:val="auto"/>
        </w:rPr>
        <w:t>izboljšanje mednarodne konkurenčnosti in odličnosti raziskav za sodelovanje v verigah vrednosti,</w:t>
      </w:r>
    </w:p>
    <w:p w:rsidR="00A371CD" w:rsidRPr="00FF75FC" w:rsidRDefault="00A371CD" w:rsidP="001F194D">
      <w:pPr>
        <w:pStyle w:val="Default"/>
        <w:numPr>
          <w:ilvl w:val="0"/>
          <w:numId w:val="8"/>
        </w:numPr>
        <w:jc w:val="both"/>
        <w:rPr>
          <w:rFonts w:ascii="Times New Roman" w:hAnsi="Times New Roman" w:cs="Times New Roman"/>
          <w:color w:val="auto"/>
        </w:rPr>
      </w:pPr>
      <w:r w:rsidRPr="00FF75FC">
        <w:rPr>
          <w:rFonts w:ascii="Times New Roman" w:hAnsi="Times New Roman" w:cs="Times New Roman"/>
          <w:color w:val="auto"/>
        </w:rPr>
        <w:t>boljša izraba in razvoj raziskovalne infrastrukture,</w:t>
      </w:r>
    </w:p>
    <w:p w:rsidR="00A371CD" w:rsidRPr="00FF75FC" w:rsidRDefault="00A371CD" w:rsidP="001F194D">
      <w:pPr>
        <w:pStyle w:val="Default"/>
        <w:numPr>
          <w:ilvl w:val="0"/>
          <w:numId w:val="8"/>
        </w:numPr>
        <w:jc w:val="both"/>
        <w:rPr>
          <w:rFonts w:ascii="Times New Roman" w:hAnsi="Times New Roman" w:cs="Times New Roman"/>
          <w:color w:val="auto"/>
        </w:rPr>
      </w:pPr>
      <w:r w:rsidRPr="00FF75FC">
        <w:rPr>
          <w:rFonts w:ascii="Times New Roman" w:hAnsi="Times New Roman" w:cs="Times New Roman"/>
          <w:color w:val="auto"/>
        </w:rPr>
        <w:t>učinkovito vključevanje v mednarodne raziskovalne programe vključno s programom obzorje 2020,</w:t>
      </w:r>
    </w:p>
    <w:p w:rsidR="00A371CD" w:rsidRPr="00FF75FC" w:rsidRDefault="00A371CD" w:rsidP="001F194D">
      <w:pPr>
        <w:pStyle w:val="Default"/>
        <w:numPr>
          <w:ilvl w:val="0"/>
          <w:numId w:val="8"/>
        </w:numPr>
        <w:jc w:val="both"/>
        <w:rPr>
          <w:rFonts w:ascii="Times New Roman" w:hAnsi="Times New Roman" w:cs="Times New Roman"/>
          <w:color w:val="auto"/>
        </w:rPr>
      </w:pPr>
      <w:r w:rsidRPr="00FF75FC">
        <w:rPr>
          <w:rFonts w:ascii="Times New Roman" w:hAnsi="Times New Roman" w:cs="Times New Roman"/>
          <w:color w:val="auto"/>
        </w:rPr>
        <w:t>izraba raziskovalnega potenciala raziskovalcev in njihova mednarodna mobilnost ter mobilnost</w:t>
      </w:r>
      <w:r w:rsidR="00D076E3" w:rsidRPr="00FF75FC">
        <w:rPr>
          <w:rFonts w:ascii="Times New Roman" w:hAnsi="Times New Roman" w:cs="Times New Roman"/>
          <w:color w:val="auto"/>
        </w:rPr>
        <w:t xml:space="preserve"> </w:t>
      </w:r>
      <w:r w:rsidRPr="00FF75FC">
        <w:rPr>
          <w:rFonts w:ascii="Times New Roman" w:hAnsi="Times New Roman" w:cs="Times New Roman"/>
          <w:color w:val="auto"/>
        </w:rPr>
        <w:t xml:space="preserve">med akademsko in podjetniško sfero </w:t>
      </w:r>
    </w:p>
    <w:p w:rsidR="00A371CD" w:rsidRPr="00FF75FC" w:rsidRDefault="00A371CD" w:rsidP="001F194D">
      <w:pPr>
        <w:pStyle w:val="Default"/>
        <w:numPr>
          <w:ilvl w:val="0"/>
          <w:numId w:val="8"/>
        </w:numPr>
        <w:jc w:val="both"/>
        <w:rPr>
          <w:rFonts w:ascii="Times New Roman" w:hAnsi="Times New Roman" w:cs="Times New Roman"/>
          <w:color w:val="auto"/>
        </w:rPr>
      </w:pPr>
      <w:r w:rsidRPr="00FF75FC">
        <w:rPr>
          <w:rFonts w:ascii="Times New Roman" w:hAnsi="Times New Roman" w:cs="Times New Roman"/>
          <w:color w:val="auto"/>
        </w:rPr>
        <w:t>povezovanje področij znanosti, kulturnih in kreativnih industrij ter gospodarstva.</w:t>
      </w:r>
    </w:p>
    <w:p w:rsidR="002C4652" w:rsidRPr="00FF75FC" w:rsidRDefault="002C4652" w:rsidP="001F194D">
      <w:pPr>
        <w:pStyle w:val="Default"/>
        <w:jc w:val="both"/>
        <w:rPr>
          <w:rFonts w:ascii="Times New Roman" w:hAnsi="Times New Roman" w:cs="Times New Roman"/>
          <w:b/>
          <w:i/>
          <w:color w:val="auto"/>
        </w:rPr>
      </w:pPr>
    </w:p>
    <w:p w:rsidR="00A371CD" w:rsidRPr="00FF75FC" w:rsidRDefault="002C4652"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A371CD" w:rsidRPr="00FF75FC" w:rsidRDefault="00A371CD" w:rsidP="001F194D">
      <w:pPr>
        <w:pStyle w:val="Default"/>
        <w:jc w:val="both"/>
        <w:rPr>
          <w:rFonts w:ascii="Times New Roman" w:hAnsi="Times New Roman" w:cs="Times New Roman"/>
          <w:color w:val="auto"/>
        </w:rPr>
      </w:pPr>
      <w:r w:rsidRPr="00FF75FC">
        <w:rPr>
          <w:rFonts w:ascii="Times New Roman" w:hAnsi="Times New Roman" w:cs="Times New Roman"/>
          <w:color w:val="auto"/>
        </w:rPr>
        <w:t>Ciljne skupine prednostne naložbe so podjetja, raziskovalne organizacije, univerze in samostojni visokošolski zavodi ali raziskovalci ter konzorciji organizacij, v skladu z določenimi prioritetnimi raziskovalno-tehnološkimi področji, institucije, subjekti s področja kulture.</w:t>
      </w:r>
    </w:p>
    <w:p w:rsidR="00A371CD" w:rsidRPr="00FF75FC" w:rsidRDefault="00A371CD" w:rsidP="001F194D">
      <w:pPr>
        <w:pStyle w:val="Default"/>
        <w:jc w:val="both"/>
        <w:rPr>
          <w:rFonts w:ascii="Times New Roman" w:hAnsi="Times New Roman" w:cs="Times New Roman"/>
          <w:color w:val="auto"/>
        </w:rPr>
      </w:pPr>
    </w:p>
    <w:p w:rsidR="00A371CD" w:rsidRPr="00FF75FC" w:rsidRDefault="00A371CD" w:rsidP="001F194D">
      <w:pPr>
        <w:pStyle w:val="Default"/>
        <w:jc w:val="both"/>
        <w:rPr>
          <w:rFonts w:ascii="Times New Roman" w:hAnsi="Times New Roman" w:cs="Times New Roman"/>
          <w:color w:val="auto"/>
        </w:rPr>
      </w:pPr>
      <w:r w:rsidRPr="00FF75FC">
        <w:rPr>
          <w:rFonts w:ascii="Times New Roman" w:hAnsi="Times New Roman" w:cs="Times New Roman"/>
          <w:color w:val="auto"/>
        </w:rPr>
        <w:lastRenderedPageBreak/>
        <w:t>Upravičenci prednostne naložbe so pravne osebe javnega prava, vključno z ministrstvi, zavodi (javni in zasebni), podjetja, raziskovalne organizacije, univerze in samostojni visokošolski zavodi, ali raziskovalci ter konzorciji povezanih organizacij, v skladu z določenimi prioritetnimi raziskovalno-tehnološkimi področji, institucije regionalnega razvoja , subjekti s področja kulture, ki združujejo kulturno in raziskovalno dejavnost.</w:t>
      </w:r>
    </w:p>
    <w:p w:rsidR="00A371CD" w:rsidRPr="00FF75FC" w:rsidRDefault="00A371CD" w:rsidP="001F194D">
      <w:pPr>
        <w:pStyle w:val="Default"/>
        <w:jc w:val="both"/>
        <w:rPr>
          <w:rFonts w:ascii="Times New Roman" w:hAnsi="Times New Roman" w:cs="Times New Roman"/>
          <w:color w:val="auto"/>
          <w:u w:val="single"/>
        </w:rPr>
      </w:pPr>
    </w:p>
    <w:p w:rsidR="002C4652" w:rsidRPr="00FF75FC" w:rsidRDefault="002C4652"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C652A7" w:rsidRPr="00FF75FC" w:rsidRDefault="00C652A7" w:rsidP="001F194D">
      <w:pPr>
        <w:pStyle w:val="Default"/>
        <w:jc w:val="both"/>
        <w:rPr>
          <w:rFonts w:ascii="Times New Roman" w:hAnsi="Times New Roman" w:cs="Times New Roman"/>
        </w:rPr>
      </w:pPr>
      <w:r w:rsidRPr="00FF75FC">
        <w:rPr>
          <w:rFonts w:ascii="Times New Roman" w:hAnsi="Times New Roman" w:cs="Times New Roman"/>
        </w:rPr>
        <w:t xml:space="preserve">V izvajanju prednostne naložbe se </w:t>
      </w:r>
      <w:r w:rsidR="00086EDC" w:rsidRPr="00FF75FC">
        <w:rPr>
          <w:rFonts w:ascii="Times New Roman" w:hAnsi="Times New Roman" w:cs="Times New Roman"/>
        </w:rPr>
        <w:t xml:space="preserve">izhodiščno ne </w:t>
      </w:r>
      <w:r w:rsidRPr="00FF75FC">
        <w:rPr>
          <w:rFonts w:ascii="Times New Roman" w:hAnsi="Times New Roman" w:cs="Times New Roman"/>
        </w:rPr>
        <w:t>načrtuje uporaba finančnih instrumentov.</w:t>
      </w:r>
    </w:p>
    <w:p w:rsidR="00C652A7" w:rsidRPr="00FF75FC" w:rsidRDefault="00C652A7" w:rsidP="001F194D">
      <w:pPr>
        <w:pStyle w:val="Default"/>
        <w:jc w:val="both"/>
        <w:rPr>
          <w:rFonts w:ascii="Times New Roman" w:hAnsi="Times New Roman" w:cs="Times New Roman"/>
        </w:rPr>
      </w:pPr>
    </w:p>
    <w:p w:rsidR="00C652A7" w:rsidRPr="00FF75FC" w:rsidRDefault="00C652A7" w:rsidP="001F194D">
      <w:pPr>
        <w:pStyle w:val="Default"/>
        <w:jc w:val="both"/>
        <w:rPr>
          <w:rFonts w:ascii="Times New Roman" w:hAnsi="Times New Roman" w:cs="Times New Roman"/>
        </w:rPr>
      </w:pPr>
      <w:r w:rsidRPr="00FF75FC">
        <w:rPr>
          <w:rFonts w:ascii="Times New Roman" w:hAnsi="Times New Roman" w:cs="Times New Roman"/>
        </w:rPr>
        <w:t>Ta del prednostne naložbe v fazi priprav meril za izbor predvidoma ne načrtuje uporabe velikih projektov.</w:t>
      </w:r>
    </w:p>
    <w:p w:rsidR="00A371CD" w:rsidRDefault="00A371CD" w:rsidP="001F194D">
      <w:pPr>
        <w:pStyle w:val="Default"/>
        <w:jc w:val="both"/>
        <w:rPr>
          <w:rFonts w:ascii="Times New Roman" w:hAnsi="Times New Roman" w:cs="Times New Roman"/>
          <w:color w:val="auto"/>
          <w:u w:val="single"/>
        </w:rPr>
      </w:pPr>
    </w:p>
    <w:p w:rsidR="002B7BAF" w:rsidRDefault="002B7BAF" w:rsidP="001F194D">
      <w:pPr>
        <w:pStyle w:val="Default"/>
        <w:jc w:val="both"/>
        <w:rPr>
          <w:rFonts w:ascii="Times New Roman" w:hAnsi="Times New Roman" w:cs="Times New Roman"/>
          <w:b/>
          <w:color w:val="auto"/>
        </w:rPr>
      </w:pPr>
      <w:r w:rsidRPr="002B7BAF">
        <w:rPr>
          <w:rFonts w:ascii="Times New Roman" w:hAnsi="Times New Roman" w:cs="Times New Roman"/>
          <w:b/>
          <w:color w:val="auto"/>
        </w:rPr>
        <w:t>Način izbora operacij</w:t>
      </w:r>
    </w:p>
    <w:p w:rsidR="002B7BAF" w:rsidRPr="00FF75FC" w:rsidRDefault="002B7BAF"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V smislu mehanizmov izvajanja bosta smiselno uporabljena javni razpis za izbor operacij </w:t>
      </w:r>
      <w:r w:rsidRPr="00FF75FC">
        <w:rPr>
          <w:rFonts w:ascii="Times New Roman" w:hAnsi="Times New Roman" w:cs="Times New Roman"/>
          <w:color w:val="auto"/>
          <w:lang w:eastAsia="en-US"/>
        </w:rPr>
        <w:t>oziroma drug podoben/enakovreden postopek</w:t>
      </w:r>
      <w:r w:rsidRPr="00FF75FC">
        <w:rPr>
          <w:rFonts w:ascii="Times New Roman" w:hAnsi="Times New Roman" w:cs="Times New Roman"/>
          <w:color w:val="auto"/>
          <w:sz w:val="22"/>
          <w:szCs w:val="22"/>
          <w:lang w:eastAsia="en-US"/>
        </w:rPr>
        <w:t xml:space="preserve"> </w:t>
      </w:r>
      <w:r w:rsidRPr="00FF75FC">
        <w:rPr>
          <w:rFonts w:ascii="Times New Roman" w:hAnsi="Times New Roman" w:cs="Times New Roman"/>
          <w:color w:val="auto"/>
        </w:rPr>
        <w:t xml:space="preserve">ali neposredna potrditev operacij. </w:t>
      </w:r>
    </w:p>
    <w:p w:rsidR="002B7BAF" w:rsidRPr="002B7BAF" w:rsidRDefault="002B7BAF" w:rsidP="001F194D">
      <w:pPr>
        <w:pStyle w:val="Default"/>
        <w:jc w:val="both"/>
        <w:rPr>
          <w:rFonts w:ascii="Times New Roman" w:hAnsi="Times New Roman" w:cs="Times New Roman"/>
          <w:color w:val="auto"/>
        </w:rPr>
      </w:pPr>
    </w:p>
    <w:p w:rsidR="002B7BAF" w:rsidRDefault="00B776C9" w:rsidP="001F194D">
      <w:pPr>
        <w:pStyle w:val="Default"/>
        <w:jc w:val="both"/>
        <w:rPr>
          <w:rFonts w:ascii="Times New Roman" w:hAnsi="Times New Roman" w:cs="Times New Roman"/>
          <w:b/>
          <w:color w:val="auto"/>
        </w:rPr>
      </w:pPr>
      <w:r>
        <w:rPr>
          <w:rFonts w:ascii="Times New Roman" w:hAnsi="Times New Roman" w:cs="Times New Roman"/>
          <w:b/>
          <w:color w:val="auto"/>
        </w:rPr>
        <w:t>U</w:t>
      </w:r>
      <w:r w:rsidR="002B7BAF">
        <w:rPr>
          <w:rFonts w:ascii="Times New Roman" w:hAnsi="Times New Roman" w:cs="Times New Roman"/>
          <w:b/>
          <w:color w:val="auto"/>
        </w:rPr>
        <w:t>gotavljanje upravičenosti</w:t>
      </w:r>
    </w:p>
    <w:p w:rsidR="002B7BAF" w:rsidRPr="00FF75FC" w:rsidRDefault="002B7BAF"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sidR="000D134B">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630C61" w:rsidRDefault="00630C61" w:rsidP="006A2971">
      <w:pPr>
        <w:numPr>
          <w:ilvl w:val="0"/>
          <w:numId w:val="67"/>
        </w:numPr>
        <w:spacing w:after="0" w:line="240" w:lineRule="auto"/>
        <w:jc w:val="both"/>
        <w:rPr>
          <w:rFonts w:ascii="Times New Roman" w:hAnsi="Times New Roman"/>
          <w:sz w:val="24"/>
          <w:szCs w:val="24"/>
        </w:rPr>
      </w:pPr>
      <w:r>
        <w:rPr>
          <w:rFonts w:ascii="Times New Roman" w:hAnsi="Times New Roman"/>
          <w:sz w:val="24"/>
          <w:szCs w:val="24"/>
        </w:rPr>
        <w:t xml:space="preserve">usklajenost s cilji </w:t>
      </w:r>
      <w:r w:rsidRPr="00FF75FC">
        <w:rPr>
          <w:rFonts w:ascii="Times New Roman" w:hAnsi="Times New Roman"/>
          <w:sz w:val="24"/>
          <w:szCs w:val="24"/>
        </w:rPr>
        <w:t>/</w:t>
      </w:r>
      <w:r w:rsidR="0060058D">
        <w:rPr>
          <w:rFonts w:ascii="Times New Roman" w:hAnsi="Times New Roman"/>
          <w:sz w:val="24"/>
          <w:szCs w:val="24"/>
        </w:rPr>
        <w:t xml:space="preserve"> </w:t>
      </w:r>
      <w:r w:rsidRPr="00FF75FC">
        <w:rPr>
          <w:rFonts w:ascii="Times New Roman" w:hAnsi="Times New Roman"/>
          <w:sz w:val="24"/>
          <w:szCs w:val="24"/>
        </w:rPr>
        <w:t>rezultat</w:t>
      </w:r>
      <w:r>
        <w:rPr>
          <w:rFonts w:ascii="Times New Roman" w:hAnsi="Times New Roman"/>
          <w:sz w:val="24"/>
          <w:szCs w:val="24"/>
        </w:rPr>
        <w:t>i</w:t>
      </w:r>
      <w:r w:rsidRPr="00FF75FC">
        <w:rPr>
          <w:rFonts w:ascii="Times New Roman" w:hAnsi="Times New Roman"/>
          <w:sz w:val="24"/>
          <w:szCs w:val="24"/>
        </w:rPr>
        <w:t xml:space="preserve"> na ravni prednostne osi</w:t>
      </w:r>
      <w:r>
        <w:rPr>
          <w:rFonts w:ascii="Times New Roman" w:hAnsi="Times New Roman"/>
          <w:sz w:val="24"/>
          <w:szCs w:val="24"/>
        </w:rPr>
        <w:t xml:space="preserve"> oziroma prednostne naložbe,</w:t>
      </w:r>
    </w:p>
    <w:p w:rsidR="00630C61" w:rsidRPr="00FF75FC" w:rsidRDefault="00630C61" w:rsidP="006A2971">
      <w:pPr>
        <w:numPr>
          <w:ilvl w:val="0"/>
          <w:numId w:val="67"/>
        </w:numPr>
        <w:spacing w:after="0" w:line="240" w:lineRule="auto"/>
        <w:jc w:val="both"/>
        <w:rPr>
          <w:rFonts w:ascii="Times New Roman" w:hAnsi="Times New Roman"/>
          <w:sz w:val="24"/>
          <w:szCs w:val="24"/>
        </w:rPr>
      </w:pPr>
      <w:r w:rsidRPr="00FF75FC">
        <w:rPr>
          <w:rFonts w:ascii="Times New Roman" w:hAnsi="Times New Roman"/>
          <w:sz w:val="24"/>
          <w:szCs w:val="24"/>
        </w:rPr>
        <w:t>realna izvedljivost v obdobju ter ustreznost in sposobnost upravičencev</w:t>
      </w:r>
      <w:r w:rsidR="004A0C93">
        <w:rPr>
          <w:rFonts w:ascii="Times New Roman" w:hAnsi="Times New Roman"/>
          <w:sz w:val="24"/>
          <w:szCs w:val="24"/>
        </w:rPr>
        <w:t>,</w:t>
      </w:r>
    </w:p>
    <w:p w:rsidR="00630C61" w:rsidRPr="00FF75FC" w:rsidRDefault="00630C61" w:rsidP="006A2971">
      <w:pPr>
        <w:numPr>
          <w:ilvl w:val="0"/>
          <w:numId w:val="67"/>
        </w:numPr>
        <w:spacing w:after="0" w:line="240" w:lineRule="auto"/>
        <w:jc w:val="both"/>
        <w:rPr>
          <w:rFonts w:ascii="Times New Roman" w:hAnsi="Times New Roman"/>
          <w:sz w:val="24"/>
          <w:szCs w:val="24"/>
        </w:rPr>
      </w:pPr>
      <w:r w:rsidRPr="00FF75FC">
        <w:rPr>
          <w:rFonts w:ascii="Times New Roman" w:hAnsi="Times New Roman"/>
          <w:sz w:val="24"/>
          <w:szCs w:val="24"/>
        </w:rPr>
        <w:t>izkazovanje pripravljenosti za izvedbo, vključno z zaprto finančno konstrukcijo,</w:t>
      </w:r>
    </w:p>
    <w:p w:rsidR="00630C61" w:rsidRPr="00FF75FC" w:rsidRDefault="00630C61" w:rsidP="006A2971">
      <w:pPr>
        <w:numPr>
          <w:ilvl w:val="0"/>
          <w:numId w:val="67"/>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cs="Calibri"/>
          <w:color w:val="000000"/>
          <w:sz w:val="24"/>
          <w:szCs w:val="24"/>
          <w:lang w:eastAsia="sl-SI"/>
        </w:rPr>
        <w:t>umestitev v prednostna področja Strategije pametne specializacije.</w:t>
      </w:r>
    </w:p>
    <w:p w:rsidR="002B7BAF" w:rsidRDefault="002B7BAF" w:rsidP="001F194D">
      <w:pPr>
        <w:pStyle w:val="Default"/>
        <w:jc w:val="both"/>
        <w:rPr>
          <w:rFonts w:ascii="Times New Roman" w:hAnsi="Times New Roman" w:cs="Times New Roman"/>
          <w:b/>
          <w:color w:val="auto"/>
        </w:rPr>
      </w:pPr>
    </w:p>
    <w:p w:rsidR="002C4652" w:rsidRPr="00FF75FC" w:rsidRDefault="002C4652"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sidR="002B7BAF">
        <w:rPr>
          <w:rFonts w:ascii="Times New Roman" w:hAnsi="Times New Roman" w:cs="Times New Roman"/>
          <w:b/>
          <w:color w:val="auto"/>
        </w:rPr>
        <w:t xml:space="preserve"> za ocenjevanje</w:t>
      </w:r>
    </w:p>
    <w:p w:rsidR="00FB05B8" w:rsidRPr="00FF75FC" w:rsidRDefault="00FB05B8" w:rsidP="001F194D">
      <w:pPr>
        <w:pStyle w:val="Default"/>
        <w:jc w:val="both"/>
        <w:rPr>
          <w:rFonts w:ascii="Times New Roman" w:hAnsi="Times New Roman" w:cs="Times New Roman"/>
          <w:color w:val="auto"/>
        </w:rPr>
      </w:pPr>
      <w:r w:rsidRPr="00FF75FC">
        <w:rPr>
          <w:rFonts w:ascii="Times New Roman" w:hAnsi="Times New Roman" w:cs="Times New Roman"/>
          <w:color w:val="auto"/>
        </w:rPr>
        <w:t>Ob upoštevanju predmeta vsakega posameznega izbora opera</w:t>
      </w:r>
      <w:r w:rsidR="00F54242" w:rsidRPr="00FF75FC">
        <w:rPr>
          <w:rFonts w:ascii="Times New Roman" w:hAnsi="Times New Roman" w:cs="Times New Roman"/>
          <w:color w:val="auto"/>
        </w:rPr>
        <w:t>cij se zagotovi</w:t>
      </w:r>
      <w:r w:rsidRPr="00FF75FC">
        <w:rPr>
          <w:rFonts w:ascii="Times New Roman" w:hAnsi="Times New Roman" w:cs="Times New Roman"/>
          <w:color w:val="auto"/>
        </w:rPr>
        <w:t xml:space="preserve"> zastopanost </w:t>
      </w:r>
      <w:r w:rsidR="00F54242" w:rsidRPr="00FF75FC">
        <w:rPr>
          <w:rFonts w:ascii="Times New Roman" w:hAnsi="Times New Roman" w:cs="Times New Roman"/>
          <w:color w:val="auto"/>
          <w:lang w:eastAsia="en-US"/>
        </w:rPr>
        <w:t>nekaterih ali vseh</w:t>
      </w:r>
      <w:r w:rsidRPr="00FF75FC">
        <w:rPr>
          <w:rFonts w:ascii="Times New Roman" w:hAnsi="Times New Roman" w:cs="Times New Roman"/>
          <w:color w:val="auto"/>
        </w:rPr>
        <w:t xml:space="preserve"> meril za ocenjevanje:</w:t>
      </w:r>
    </w:p>
    <w:p w:rsidR="00630C61" w:rsidRPr="00FF75FC" w:rsidRDefault="00630C61" w:rsidP="006A2971">
      <w:pPr>
        <w:numPr>
          <w:ilvl w:val="0"/>
          <w:numId w:val="68"/>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poslovni načrt, ki bo zagotavljal trajnost ukrepov po zaključku programskega obdobja,</w:t>
      </w:r>
    </w:p>
    <w:p w:rsidR="00630C61" w:rsidRPr="00FF75FC" w:rsidRDefault="00630C61" w:rsidP="006A2971">
      <w:pPr>
        <w:numPr>
          <w:ilvl w:val="0"/>
          <w:numId w:val="68"/>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utemeljitev na mednarodno primerljivem znanju in kompetencah v celotnem procesu razvoja znanja.</w:t>
      </w:r>
    </w:p>
    <w:p w:rsidR="00630C61" w:rsidRDefault="00630C61" w:rsidP="006A2971">
      <w:pPr>
        <w:numPr>
          <w:ilvl w:val="0"/>
          <w:numId w:val="68"/>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kakovost predloga, ki bo zagotavljal stroškovno/ekonomsko učinkovitost in racionalnost</w:t>
      </w:r>
    </w:p>
    <w:p w:rsidR="00630C61" w:rsidRPr="00FF75FC" w:rsidRDefault="00630C61" w:rsidP="006A2971">
      <w:pPr>
        <w:numPr>
          <w:ilvl w:val="0"/>
          <w:numId w:val="68"/>
        </w:num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rPr>
        <w:t>usposobljenost upravičenca za izvedbo operacije (npr. strokovnost in reference predlaganih kadrov),</w:t>
      </w:r>
    </w:p>
    <w:p w:rsidR="00630C61" w:rsidRPr="00FF75FC" w:rsidRDefault="00630C61" w:rsidP="006A2971">
      <w:pPr>
        <w:numPr>
          <w:ilvl w:val="0"/>
          <w:numId w:val="68"/>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omogočanje povezovanja znanja, kompetenc in tehnologije na prednostnih področjih, kakovost oziroma izvedljivost,</w:t>
      </w:r>
    </w:p>
    <w:p w:rsidR="00630C61" w:rsidRPr="00FF75FC" w:rsidRDefault="00630C61" w:rsidP="006A2971">
      <w:pPr>
        <w:numPr>
          <w:ilvl w:val="0"/>
          <w:numId w:val="68"/>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spodbujanje inovativnosti in celovitosti načrtovanih proizvodov, storitev in procesov,</w:t>
      </w:r>
    </w:p>
    <w:p w:rsidR="00630C61" w:rsidRPr="00FF75FC" w:rsidRDefault="00630C61" w:rsidP="006A2971">
      <w:pPr>
        <w:numPr>
          <w:ilvl w:val="0"/>
          <w:numId w:val="68"/>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izkazovanje dolgoročnega razvojnega in/ali tržnega potenciala novih produktov, storitev in celovitih rešitev, </w:t>
      </w:r>
    </w:p>
    <w:p w:rsidR="00630C61" w:rsidRPr="00FF75FC" w:rsidRDefault="00630C61" w:rsidP="006A2971">
      <w:pPr>
        <w:numPr>
          <w:ilvl w:val="0"/>
          <w:numId w:val="68"/>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izkazovanje širšega družbenega vpliva oziroma odgovarjanje na družbene izzive, </w:t>
      </w:r>
    </w:p>
    <w:p w:rsidR="00630C61" w:rsidRPr="00FF75FC" w:rsidRDefault="00630C61" w:rsidP="006A2971">
      <w:pPr>
        <w:numPr>
          <w:ilvl w:val="0"/>
          <w:numId w:val="69"/>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povezovanje različnih regionalnih akterjev. </w:t>
      </w:r>
    </w:p>
    <w:p w:rsidR="00630C61" w:rsidRDefault="00630C61" w:rsidP="006A2971">
      <w:pPr>
        <w:numPr>
          <w:ilvl w:val="0"/>
          <w:numId w:val="69"/>
        </w:numPr>
        <w:spacing w:after="0" w:line="240" w:lineRule="auto"/>
        <w:jc w:val="both"/>
        <w:rPr>
          <w:rFonts w:ascii="Times New Roman" w:hAnsi="Times New Roman"/>
          <w:sz w:val="24"/>
          <w:szCs w:val="24"/>
        </w:rPr>
      </w:pPr>
      <w:r w:rsidRPr="00FF75FC">
        <w:rPr>
          <w:rFonts w:ascii="Times New Roman" w:hAnsi="Times New Roman"/>
          <w:sz w:val="24"/>
          <w:szCs w:val="24"/>
        </w:rPr>
        <w:t>prispevanje k uravnoteženemu regionalnemu razvoju,</w:t>
      </w:r>
    </w:p>
    <w:p w:rsidR="000A3502" w:rsidRPr="00FF75FC" w:rsidRDefault="000A3502" w:rsidP="006A2971">
      <w:pPr>
        <w:numPr>
          <w:ilvl w:val="0"/>
          <w:numId w:val="69"/>
        </w:numPr>
        <w:spacing w:after="0" w:line="240" w:lineRule="auto"/>
        <w:jc w:val="both"/>
        <w:rPr>
          <w:rFonts w:ascii="Times New Roman" w:hAnsi="Times New Roman"/>
          <w:sz w:val="24"/>
          <w:szCs w:val="24"/>
        </w:rPr>
      </w:pPr>
      <w:r>
        <w:rPr>
          <w:rFonts w:ascii="Times New Roman" w:hAnsi="Times New Roman"/>
          <w:sz w:val="24"/>
          <w:szCs w:val="24"/>
        </w:rPr>
        <w:t>neposreden prispevek k raziskovalno, inovacijskem potencialu konkretnih regij, v smeri krepitve njihove razvojne specializacije,</w:t>
      </w:r>
    </w:p>
    <w:p w:rsidR="00146F03" w:rsidRDefault="00630C61" w:rsidP="006A2971">
      <w:pPr>
        <w:numPr>
          <w:ilvl w:val="0"/>
          <w:numId w:val="69"/>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prispevek k doseganju ciljev področnih strategij, resolucij, nacionalnih programov ipd</w:t>
      </w:r>
      <w:r w:rsidR="00146F03">
        <w:rPr>
          <w:rFonts w:ascii="Times New Roman" w:hAnsi="Times New Roman"/>
          <w:sz w:val="24"/>
          <w:szCs w:val="24"/>
          <w:lang w:eastAsia="sl-SI"/>
        </w:rPr>
        <w:t>.,</w:t>
      </w:r>
    </w:p>
    <w:p w:rsidR="00630C61" w:rsidRDefault="00146F03" w:rsidP="00146F03">
      <w:pPr>
        <w:numPr>
          <w:ilvl w:val="0"/>
          <w:numId w:val="69"/>
        </w:numPr>
        <w:autoSpaceDE w:val="0"/>
        <w:autoSpaceDN w:val="0"/>
        <w:adjustRightInd w:val="0"/>
        <w:spacing w:after="0" w:line="240" w:lineRule="auto"/>
        <w:jc w:val="both"/>
        <w:rPr>
          <w:ins w:id="306" w:author="Avtor"/>
          <w:rFonts w:ascii="Times New Roman" w:hAnsi="Times New Roman"/>
          <w:sz w:val="24"/>
          <w:szCs w:val="24"/>
          <w:lang w:eastAsia="sl-SI"/>
        </w:rPr>
      </w:pPr>
      <w:r w:rsidRPr="004C77AF">
        <w:rPr>
          <w:rFonts w:ascii="Times New Roman" w:hAnsi="Times New Roman"/>
          <w:sz w:val="24"/>
          <w:szCs w:val="24"/>
        </w:rPr>
        <w:t>p</w:t>
      </w:r>
      <w:r w:rsidRPr="00146F03">
        <w:rPr>
          <w:rFonts w:ascii="Times New Roman" w:hAnsi="Times New Roman"/>
          <w:sz w:val="24"/>
          <w:szCs w:val="24"/>
          <w:lang w:eastAsia="sl-SI"/>
        </w:rPr>
        <w:t xml:space="preserve">rispevek k povezovanju in gradnji sinergij s </w:t>
      </w:r>
      <w:r>
        <w:rPr>
          <w:rFonts w:ascii="Times New Roman" w:hAnsi="Times New Roman"/>
          <w:sz w:val="24"/>
          <w:szCs w:val="24"/>
          <w:lang w:eastAsia="sl-SI"/>
        </w:rPr>
        <w:t>projekti v drugih regijah in državah č</w:t>
      </w:r>
      <w:r w:rsidRPr="00146F03">
        <w:rPr>
          <w:rFonts w:ascii="Times New Roman" w:hAnsi="Times New Roman"/>
          <w:sz w:val="24"/>
          <w:szCs w:val="24"/>
          <w:lang w:eastAsia="sl-SI"/>
        </w:rPr>
        <w:t>lanicah.</w:t>
      </w:r>
    </w:p>
    <w:p w:rsidR="00582CF6" w:rsidRPr="00582CF6" w:rsidRDefault="00582CF6">
      <w:pPr>
        <w:pStyle w:val="Default"/>
        <w:jc w:val="both"/>
        <w:rPr>
          <w:rFonts w:ascii="Times New Roman" w:hAnsi="Times New Roman"/>
        </w:rPr>
        <w:pPrChange w:id="307" w:author="Avtor">
          <w:pPr>
            <w:numPr>
              <w:numId w:val="69"/>
            </w:numPr>
            <w:autoSpaceDE w:val="0"/>
            <w:autoSpaceDN w:val="0"/>
            <w:adjustRightInd w:val="0"/>
            <w:spacing w:after="0" w:line="240" w:lineRule="auto"/>
            <w:ind w:left="720" w:hanging="360"/>
            <w:jc w:val="both"/>
          </w:pPr>
        </w:pPrChange>
      </w:pPr>
      <w:ins w:id="308" w:author="Avtor">
        <w:r w:rsidRPr="00582CF6">
          <w:rPr>
            <w:rFonts w:ascii="Times New Roman" w:hAnsi="Times New Roman" w:cs="Times New Roman"/>
            <w:color w:val="auto"/>
          </w:rPr>
          <w:lastRenderedPageBreak/>
          <w:t>Za ukrepe, ki se bodo izvajali kot odziv n</w:t>
        </w:r>
        <w:r w:rsidR="00615CDE">
          <w:rPr>
            <w:rFonts w:ascii="Times New Roman" w:hAnsi="Times New Roman" w:cs="Times New Roman"/>
            <w:color w:val="auto"/>
          </w:rPr>
          <w:t xml:space="preserve">a </w:t>
        </w:r>
        <w:del w:id="309" w:author="Avtor">
          <w:r w:rsidRPr="00582CF6" w:rsidDel="00615CDE">
            <w:rPr>
              <w:rFonts w:ascii="Times New Roman" w:hAnsi="Times New Roman" w:cs="Times New Roman"/>
              <w:color w:val="auto"/>
            </w:rPr>
            <w:delText xml:space="preserve">e </w:delText>
          </w:r>
        </w:del>
        <w:r w:rsidRPr="00582CF6">
          <w:rPr>
            <w:rFonts w:ascii="Times New Roman" w:hAnsi="Times New Roman" w:cs="Times New Roman"/>
            <w:color w:val="auto"/>
          </w:rPr>
          <w:t xml:space="preserve">krizne razmere </w:t>
        </w:r>
        <w:r w:rsidR="006774C7" w:rsidRPr="00E41C2F">
          <w:rPr>
            <w:rFonts w:ascii="Times New Roman" w:hAnsi="Times New Roman"/>
          </w:rPr>
          <w:t>COVID – 19</w:t>
        </w:r>
        <w:del w:id="310" w:author="Avtor">
          <w:r w:rsidRPr="00582CF6" w:rsidDel="006774C7">
            <w:rPr>
              <w:rFonts w:ascii="Times New Roman" w:hAnsi="Times New Roman" w:cs="Times New Roman"/>
              <w:color w:val="auto"/>
            </w:rPr>
            <w:delText>COVID-19</w:delText>
          </w:r>
        </w:del>
        <w:r w:rsidRPr="00582CF6">
          <w:rPr>
            <w:rFonts w:ascii="Times New Roman" w:hAnsi="Times New Roman" w:cs="Times New Roman"/>
            <w:color w:val="auto"/>
          </w:rPr>
          <w:t>, se ta okoliščina lahko upošteva kot prednostni kriterij pri izboru operacij.</w:t>
        </w:r>
      </w:ins>
    </w:p>
    <w:p w:rsidR="00003EED" w:rsidRPr="00FF75FC" w:rsidRDefault="00003EED" w:rsidP="001F194D">
      <w:pPr>
        <w:pStyle w:val="Default"/>
        <w:jc w:val="both"/>
        <w:rPr>
          <w:rFonts w:ascii="Times New Roman" w:hAnsi="Times New Roman" w:cs="Times New Roman"/>
          <w:color w:val="auto"/>
        </w:rPr>
      </w:pPr>
    </w:p>
    <w:p w:rsidR="009849F4" w:rsidRPr="00FF75FC" w:rsidRDefault="00A92BB5" w:rsidP="00E62651">
      <w:pPr>
        <w:pStyle w:val="Naslov2"/>
      </w:pPr>
      <w:bookmarkStart w:id="311" w:name="_Toc51318101"/>
      <w:bookmarkStart w:id="312" w:name="_Toc56689319"/>
      <w:bookmarkStart w:id="313" w:name="_Toc57026795"/>
      <w:bookmarkStart w:id="314" w:name="_Toc57026916"/>
      <w:r w:rsidRPr="00A92BB5">
        <w:t>Spodbujanje naložb podjetij v raziskave in inovacije ter vzpostavljanje povezav in sinergij med podjetji, centri za raziskave in razvoj ter visokošolskim izobraževalnim sektorjem, zlasti s spodbujanjem naložb na področju razvoja izdelkov in storitev, prenosa tehnologij, socialnih in ekoloških inovacij, aplikacij javnih storitev, spodbujanjem povpraševanja, mreženja, grozdov in odprtih inovacij prek pametne specializacije ter podpiranjem tehnoloških in uporabnih raziskav, pilotnih linij, ukrepov za zgodnje ovrednotenje izdelkov, naprednih proizvodnih zmogljivosti in prve proizvodnje, zlasti na področju ključnih spodbujevalnih tehnologij ter razširjanja tehnologij za splošno rabo</w:t>
      </w:r>
      <w:bookmarkEnd w:id="311"/>
      <w:bookmarkEnd w:id="312"/>
      <w:bookmarkEnd w:id="313"/>
      <w:bookmarkEnd w:id="314"/>
    </w:p>
    <w:p w:rsidR="009849F4" w:rsidRPr="00FF75FC" w:rsidRDefault="009849F4" w:rsidP="001F194D">
      <w:pPr>
        <w:pStyle w:val="Default"/>
        <w:jc w:val="both"/>
        <w:rPr>
          <w:rFonts w:ascii="Times New Roman" w:hAnsi="Times New Roman" w:cs="Times New Roman"/>
          <w:color w:val="auto"/>
        </w:rPr>
      </w:pPr>
    </w:p>
    <w:p w:rsidR="002C4652" w:rsidRPr="00FF75FC" w:rsidRDefault="002C4652"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9C28F2" w:rsidRPr="00FF75FC" w:rsidRDefault="009849F4" w:rsidP="001F194D">
      <w:pPr>
        <w:pStyle w:val="Default"/>
        <w:jc w:val="both"/>
        <w:rPr>
          <w:rFonts w:ascii="Times New Roman" w:hAnsi="Times New Roman" w:cs="Times New Roman"/>
          <w:color w:val="auto"/>
        </w:rPr>
      </w:pPr>
      <w:r w:rsidRPr="00FF75FC">
        <w:rPr>
          <w:rFonts w:ascii="Times New Roman" w:hAnsi="Times New Roman" w:cs="Times New Roman"/>
          <w:color w:val="auto"/>
        </w:rPr>
        <w:t>Specifični cilj prednostne naložbe je povečan delež inovacijsko aktivnih podjetij.</w:t>
      </w:r>
    </w:p>
    <w:p w:rsidR="009C28F2" w:rsidRPr="00FF75FC" w:rsidRDefault="009C28F2" w:rsidP="001F194D">
      <w:pPr>
        <w:pStyle w:val="Default"/>
        <w:jc w:val="both"/>
        <w:rPr>
          <w:rFonts w:ascii="Times New Roman" w:hAnsi="Times New Roman" w:cs="Times New Roman"/>
          <w:color w:val="auto"/>
        </w:rPr>
      </w:pPr>
    </w:p>
    <w:p w:rsidR="009C28F2" w:rsidRPr="00FF75FC" w:rsidRDefault="009C28F2" w:rsidP="001F194D">
      <w:pPr>
        <w:pStyle w:val="Default"/>
        <w:jc w:val="both"/>
        <w:rPr>
          <w:rFonts w:ascii="Times New Roman" w:hAnsi="Times New Roman" w:cs="Times New Roman"/>
          <w:color w:val="auto"/>
        </w:rPr>
      </w:pPr>
      <w:r w:rsidRPr="00FF75FC">
        <w:rPr>
          <w:rFonts w:ascii="Times New Roman" w:hAnsi="Times New Roman" w:cs="Times New Roman"/>
          <w:color w:val="auto"/>
        </w:rPr>
        <w:t>Vrste in primeri področij, ki jim je namenjena podpora, in njihovega pričakovanega prispevka k specifičnim ciljem so</w:t>
      </w:r>
      <w:r w:rsidR="00353FB2" w:rsidRPr="00FF75FC">
        <w:rPr>
          <w:rFonts w:ascii="Times New Roman" w:hAnsi="Times New Roman" w:cs="Times New Roman"/>
          <w:color w:val="auto"/>
        </w:rPr>
        <w:t xml:space="preserve"> predvidoma</w:t>
      </w:r>
      <w:r w:rsidRPr="00FF75FC">
        <w:rPr>
          <w:rFonts w:ascii="Times New Roman" w:hAnsi="Times New Roman" w:cs="Times New Roman"/>
          <w:color w:val="auto"/>
        </w:rPr>
        <w:t>:</w:t>
      </w:r>
    </w:p>
    <w:p w:rsidR="009C28F2" w:rsidRPr="00FF75FC" w:rsidRDefault="009C28F2" w:rsidP="001F194D">
      <w:pPr>
        <w:pStyle w:val="Default"/>
        <w:numPr>
          <w:ilvl w:val="0"/>
          <w:numId w:val="9"/>
        </w:numPr>
        <w:jc w:val="both"/>
        <w:rPr>
          <w:rFonts w:ascii="Times New Roman" w:hAnsi="Times New Roman" w:cs="Times New Roman"/>
          <w:color w:val="auto"/>
        </w:rPr>
      </w:pPr>
      <w:r w:rsidRPr="00FF75FC">
        <w:rPr>
          <w:rFonts w:ascii="Times New Roman" w:hAnsi="Times New Roman" w:cs="Times New Roman"/>
          <w:color w:val="auto"/>
        </w:rPr>
        <w:t>mreženje in krepitev vezi ter sinergij v inovacijskem sistemu,</w:t>
      </w:r>
    </w:p>
    <w:p w:rsidR="009C28F2" w:rsidRPr="00FF75FC" w:rsidRDefault="009C28F2" w:rsidP="001F194D">
      <w:pPr>
        <w:pStyle w:val="Default"/>
        <w:numPr>
          <w:ilvl w:val="0"/>
          <w:numId w:val="9"/>
        </w:numPr>
        <w:jc w:val="both"/>
        <w:rPr>
          <w:rFonts w:ascii="Times New Roman" w:hAnsi="Times New Roman" w:cs="Times New Roman"/>
          <w:color w:val="auto"/>
        </w:rPr>
      </w:pPr>
      <w:r w:rsidRPr="00FF75FC">
        <w:rPr>
          <w:rFonts w:ascii="Times New Roman" w:hAnsi="Times New Roman" w:cs="Times New Roman"/>
          <w:color w:val="auto"/>
        </w:rPr>
        <w:t>spodbujanje inovacijskih procesov in z njimi povezanih naložb (aplikativne raziskave, vlaganja v netehnološke inovacije, eko inovacije in pilotne linije, zgodnje validacije, napredne proizvodnje zmogljivosti in začetno proizvodnjo na področju ključnih omogočitvenih tehnologij),</w:t>
      </w:r>
    </w:p>
    <w:p w:rsidR="009C28F2" w:rsidRPr="00FF75FC" w:rsidRDefault="009C28F2" w:rsidP="001F194D">
      <w:pPr>
        <w:pStyle w:val="Default"/>
        <w:numPr>
          <w:ilvl w:val="0"/>
          <w:numId w:val="9"/>
        </w:numPr>
        <w:jc w:val="both"/>
        <w:rPr>
          <w:rFonts w:ascii="Times New Roman" w:hAnsi="Times New Roman" w:cs="Times New Roman"/>
          <w:color w:val="auto"/>
        </w:rPr>
      </w:pPr>
      <w:r w:rsidRPr="00FF75FC">
        <w:rPr>
          <w:rFonts w:ascii="Times New Roman" w:hAnsi="Times New Roman" w:cs="Times New Roman"/>
          <w:color w:val="auto"/>
        </w:rPr>
        <w:t>podpora projektom za razvoj in testiranje inovacij v praksi,</w:t>
      </w:r>
    </w:p>
    <w:p w:rsidR="009C28F2" w:rsidRPr="00FF75FC" w:rsidRDefault="009C28F2" w:rsidP="001F194D">
      <w:pPr>
        <w:pStyle w:val="Default"/>
        <w:numPr>
          <w:ilvl w:val="0"/>
          <w:numId w:val="9"/>
        </w:numPr>
        <w:jc w:val="both"/>
        <w:rPr>
          <w:rFonts w:ascii="Times New Roman" w:hAnsi="Times New Roman" w:cs="Times New Roman"/>
          <w:color w:val="auto"/>
        </w:rPr>
      </w:pPr>
      <w:r w:rsidRPr="00FF75FC">
        <w:rPr>
          <w:rFonts w:ascii="Times New Roman" w:hAnsi="Times New Roman" w:cs="Times New Roman"/>
          <w:color w:val="auto"/>
        </w:rPr>
        <w:t>komercializacija razvitih rešitev in spodbujanje povpraševanja</w:t>
      </w:r>
    </w:p>
    <w:p w:rsidR="009C28F2" w:rsidRPr="00FF75FC" w:rsidRDefault="009C28F2" w:rsidP="001F194D">
      <w:pPr>
        <w:pStyle w:val="Default"/>
        <w:numPr>
          <w:ilvl w:val="0"/>
          <w:numId w:val="9"/>
        </w:numPr>
        <w:jc w:val="both"/>
        <w:rPr>
          <w:rFonts w:ascii="Times New Roman" w:hAnsi="Times New Roman" w:cs="Times New Roman"/>
          <w:color w:val="auto"/>
        </w:rPr>
      </w:pPr>
      <w:r w:rsidRPr="00FF75FC">
        <w:rPr>
          <w:rFonts w:ascii="Times New Roman" w:hAnsi="Times New Roman" w:cs="Times New Roman"/>
          <w:color w:val="auto"/>
        </w:rPr>
        <w:t>krepitev razvojnih kompetenc.</w:t>
      </w:r>
    </w:p>
    <w:p w:rsidR="003F5D44" w:rsidRPr="00FF75FC" w:rsidRDefault="003F5D44" w:rsidP="001F194D">
      <w:pPr>
        <w:pStyle w:val="Default"/>
        <w:jc w:val="both"/>
        <w:rPr>
          <w:rFonts w:ascii="Times New Roman" w:hAnsi="Times New Roman" w:cs="Times New Roman"/>
          <w:color w:val="auto"/>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9C28F2" w:rsidRPr="00FF75FC" w:rsidRDefault="009C28F2"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Ciljne skupine prednostne naložbe so </w:t>
      </w:r>
      <w:r w:rsidR="00904041" w:rsidRPr="00FF75FC">
        <w:rPr>
          <w:rFonts w:ascii="Times New Roman" w:hAnsi="Times New Roman" w:cs="Times New Roman"/>
          <w:color w:val="auto"/>
        </w:rPr>
        <w:t>razvojna partnerstva</w:t>
      </w:r>
      <w:r w:rsidR="009B6F38" w:rsidRPr="00FF75FC">
        <w:rPr>
          <w:rFonts w:ascii="Times New Roman" w:hAnsi="Times New Roman" w:cs="Times New Roman"/>
          <w:color w:val="auto"/>
        </w:rPr>
        <w:t>, podjetja, institucije znanja</w:t>
      </w:r>
      <w:r w:rsidR="005E32D3" w:rsidRPr="00FF75FC">
        <w:rPr>
          <w:rFonts w:ascii="Times New Roman" w:hAnsi="Times New Roman" w:cs="Times New Roman"/>
          <w:color w:val="auto"/>
        </w:rPr>
        <w:t>.</w:t>
      </w:r>
      <w:r w:rsidR="009B6F38" w:rsidRPr="00FF75FC">
        <w:rPr>
          <w:rFonts w:ascii="Times New Roman" w:hAnsi="Times New Roman" w:cs="Times New Roman"/>
          <w:color w:val="auto"/>
        </w:rPr>
        <w:t xml:space="preserve"> </w:t>
      </w:r>
    </w:p>
    <w:p w:rsidR="00C652A7" w:rsidRPr="00FF75FC" w:rsidRDefault="00C652A7" w:rsidP="001F194D">
      <w:pPr>
        <w:pStyle w:val="Default"/>
        <w:jc w:val="both"/>
        <w:rPr>
          <w:rFonts w:ascii="Times New Roman" w:hAnsi="Times New Roman" w:cs="Times New Roman"/>
          <w:color w:val="auto"/>
        </w:rPr>
      </w:pPr>
    </w:p>
    <w:p w:rsidR="009C28F2" w:rsidRPr="00FF75FC" w:rsidRDefault="009C28F2" w:rsidP="001F194D">
      <w:pPr>
        <w:pStyle w:val="Default"/>
        <w:jc w:val="both"/>
        <w:rPr>
          <w:rFonts w:ascii="Times New Roman" w:hAnsi="Times New Roman" w:cs="Times New Roman"/>
          <w:color w:val="auto"/>
        </w:rPr>
      </w:pPr>
      <w:r w:rsidRPr="00FF75FC">
        <w:rPr>
          <w:rFonts w:ascii="Times New Roman" w:hAnsi="Times New Roman" w:cs="Times New Roman"/>
          <w:color w:val="auto"/>
        </w:rPr>
        <w:t>Upravičenci prednostne naložbe so</w:t>
      </w:r>
      <w:r w:rsidR="00904041" w:rsidRPr="00FF75FC">
        <w:rPr>
          <w:rFonts w:ascii="Times New Roman" w:hAnsi="Times New Roman" w:cs="Times New Roman"/>
          <w:color w:val="auto"/>
        </w:rPr>
        <w:t xml:space="preserve"> pravne osebe javnega prava, vključno z ministrstvi, podjetja, različne oblike povez</w:t>
      </w:r>
      <w:r w:rsidR="00AF6FF2" w:rsidRPr="00FF75FC">
        <w:rPr>
          <w:rFonts w:ascii="Times New Roman" w:hAnsi="Times New Roman" w:cs="Times New Roman"/>
          <w:color w:val="auto"/>
        </w:rPr>
        <w:t>ovanja podjetij, tako med seboj</w:t>
      </w:r>
      <w:r w:rsidR="00904041" w:rsidRPr="00FF75FC">
        <w:rPr>
          <w:rFonts w:ascii="Times New Roman" w:hAnsi="Times New Roman" w:cs="Times New Roman"/>
          <w:color w:val="auto"/>
        </w:rPr>
        <w:t xml:space="preserve"> kot z institucijami znanja, kulture, podjetniško inovacijsko podporno okolje, zbornice, zavodi, raziskovalne organizacije, institucije regionalnega razvoja, NVO, institucije znanja</w:t>
      </w:r>
      <w:r w:rsidR="00CB7770" w:rsidRPr="00CB7770">
        <w:rPr>
          <w:rFonts w:ascii="Times New Roman" w:hAnsi="Times New Roman" w:cs="Times New Roman"/>
          <w:color w:val="auto"/>
        </w:rPr>
        <w:t>, finančni posredniki (npr. SID banka).</w:t>
      </w:r>
    </w:p>
    <w:p w:rsidR="00C652A7" w:rsidRPr="00FF75FC" w:rsidRDefault="00C652A7" w:rsidP="001F194D">
      <w:pPr>
        <w:pStyle w:val="Default"/>
        <w:jc w:val="both"/>
        <w:rPr>
          <w:rFonts w:ascii="Times New Roman" w:hAnsi="Times New Roman" w:cs="Times New Roman"/>
          <w:color w:val="auto"/>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9C28F2" w:rsidRPr="00FF75FC" w:rsidRDefault="00C652A7" w:rsidP="001F194D">
      <w:pPr>
        <w:pStyle w:val="Default"/>
        <w:jc w:val="both"/>
        <w:rPr>
          <w:rFonts w:ascii="Times New Roman" w:hAnsi="Times New Roman" w:cs="Times New Roman"/>
          <w:color w:val="auto"/>
        </w:rPr>
      </w:pPr>
      <w:r w:rsidRPr="00FF75FC">
        <w:rPr>
          <w:rFonts w:ascii="Times New Roman" w:hAnsi="Times New Roman" w:cs="Times New Roman"/>
          <w:color w:val="auto"/>
        </w:rPr>
        <w:t>V izvajanju prednostne naložbe se načrtuje uporaba finančnih instrumentov.</w:t>
      </w:r>
    </w:p>
    <w:p w:rsidR="009C28F2" w:rsidRPr="00FF75FC" w:rsidRDefault="009C28F2" w:rsidP="001F194D">
      <w:pPr>
        <w:pStyle w:val="Default"/>
        <w:jc w:val="both"/>
        <w:rPr>
          <w:rFonts w:ascii="Times New Roman" w:hAnsi="Times New Roman" w:cs="Times New Roman"/>
          <w:color w:val="auto"/>
        </w:rPr>
      </w:pPr>
    </w:p>
    <w:p w:rsidR="009C28F2" w:rsidRPr="00FF75FC" w:rsidRDefault="009C28F2" w:rsidP="001F194D">
      <w:pPr>
        <w:pStyle w:val="Default"/>
        <w:jc w:val="both"/>
        <w:rPr>
          <w:rFonts w:ascii="Times New Roman" w:hAnsi="Times New Roman" w:cs="Times New Roman"/>
          <w:color w:val="auto"/>
        </w:rPr>
      </w:pPr>
      <w:r w:rsidRPr="00FF75FC">
        <w:rPr>
          <w:rFonts w:ascii="Times New Roman" w:hAnsi="Times New Roman" w:cs="Times New Roman"/>
          <w:color w:val="auto"/>
        </w:rPr>
        <w:t>Ta del prednostne naložbe v fazi priprav meril za izbor predvidoma ne načrtuje uporabe velikih projektov.</w:t>
      </w:r>
    </w:p>
    <w:p w:rsidR="009C28F2" w:rsidRPr="00FF75FC" w:rsidRDefault="009C28F2" w:rsidP="001F194D">
      <w:pPr>
        <w:pStyle w:val="Default"/>
        <w:jc w:val="both"/>
        <w:rPr>
          <w:rFonts w:ascii="Times New Roman" w:hAnsi="Times New Roman" w:cs="Times New Roman"/>
          <w:color w:val="auto"/>
        </w:rPr>
      </w:pPr>
    </w:p>
    <w:p w:rsidR="000D134B" w:rsidRDefault="000D134B" w:rsidP="001F194D">
      <w:pPr>
        <w:pStyle w:val="Default"/>
        <w:jc w:val="both"/>
        <w:rPr>
          <w:rFonts w:ascii="Times New Roman" w:hAnsi="Times New Roman" w:cs="Times New Roman"/>
          <w:b/>
          <w:color w:val="auto"/>
        </w:rPr>
      </w:pPr>
      <w:r w:rsidRPr="002B7BAF">
        <w:rPr>
          <w:rFonts w:ascii="Times New Roman" w:hAnsi="Times New Roman" w:cs="Times New Roman"/>
          <w:b/>
          <w:color w:val="auto"/>
        </w:rPr>
        <w:t>Način izbora operacij</w:t>
      </w:r>
    </w:p>
    <w:p w:rsidR="000D134B" w:rsidRDefault="000D134B" w:rsidP="001F194D">
      <w:pPr>
        <w:pStyle w:val="Default"/>
        <w:jc w:val="both"/>
        <w:rPr>
          <w:rFonts w:ascii="Times New Roman" w:hAnsi="Times New Roman" w:cs="Times New Roman"/>
          <w:b/>
          <w:color w:val="auto"/>
        </w:rPr>
      </w:pPr>
      <w:r w:rsidRPr="00FF75FC">
        <w:rPr>
          <w:rFonts w:ascii="Times New Roman" w:hAnsi="Times New Roman" w:cs="Times New Roman"/>
          <w:color w:val="auto"/>
        </w:rPr>
        <w:t xml:space="preserve">V smislu mehanizmov izvajanja bosta smiselno uporabljena javni razpis za izbor operacij </w:t>
      </w:r>
      <w:r w:rsidRPr="00FF75FC">
        <w:rPr>
          <w:rFonts w:ascii="Times New Roman" w:hAnsi="Times New Roman" w:cs="Times New Roman"/>
          <w:color w:val="auto"/>
          <w:lang w:eastAsia="en-US"/>
        </w:rPr>
        <w:t>oziroma drug podoben/enakovreden postopek</w:t>
      </w:r>
      <w:r w:rsidRPr="00FF75FC">
        <w:rPr>
          <w:rFonts w:ascii="Times New Roman" w:hAnsi="Times New Roman" w:cs="Times New Roman"/>
          <w:color w:val="auto"/>
          <w:sz w:val="22"/>
          <w:szCs w:val="22"/>
          <w:lang w:eastAsia="en-US"/>
        </w:rPr>
        <w:t xml:space="preserve"> </w:t>
      </w:r>
      <w:r w:rsidRPr="00FF75FC">
        <w:rPr>
          <w:rFonts w:ascii="Times New Roman" w:hAnsi="Times New Roman" w:cs="Times New Roman"/>
          <w:color w:val="auto"/>
        </w:rPr>
        <w:t>ali neposredna potrditev operacij.</w:t>
      </w:r>
    </w:p>
    <w:p w:rsidR="000D134B" w:rsidRDefault="000D134B" w:rsidP="001F194D">
      <w:pPr>
        <w:pStyle w:val="Default"/>
        <w:jc w:val="both"/>
        <w:rPr>
          <w:rFonts w:ascii="Times New Roman" w:hAnsi="Times New Roman" w:cs="Times New Roman"/>
          <w:b/>
          <w:color w:val="auto"/>
        </w:rPr>
      </w:pPr>
    </w:p>
    <w:p w:rsidR="000D134B" w:rsidRDefault="000D134B" w:rsidP="001F194D">
      <w:pPr>
        <w:pStyle w:val="Default"/>
        <w:jc w:val="both"/>
        <w:rPr>
          <w:rFonts w:ascii="Times New Roman" w:hAnsi="Times New Roman" w:cs="Times New Roman"/>
          <w:b/>
          <w:color w:val="auto"/>
        </w:rPr>
      </w:pPr>
      <w:r>
        <w:rPr>
          <w:rFonts w:ascii="Times New Roman" w:hAnsi="Times New Roman" w:cs="Times New Roman"/>
          <w:b/>
          <w:color w:val="auto"/>
        </w:rPr>
        <w:t>Ugotavljanje upravičenosti</w:t>
      </w:r>
    </w:p>
    <w:p w:rsidR="000D134B" w:rsidRDefault="000D134B" w:rsidP="001F194D">
      <w:pPr>
        <w:pStyle w:val="Default"/>
        <w:jc w:val="both"/>
        <w:rPr>
          <w:rFonts w:ascii="Times New Roman" w:hAnsi="Times New Roman" w:cs="Times New Roman"/>
          <w:color w:val="auto"/>
        </w:rPr>
      </w:pPr>
      <w:r w:rsidRPr="00FF75FC">
        <w:rPr>
          <w:rFonts w:ascii="Times New Roman" w:hAnsi="Times New Roman" w:cs="Times New Roman"/>
          <w:color w:val="auto"/>
        </w:rPr>
        <w:lastRenderedPageBreak/>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0D134B" w:rsidRPr="00FF75FC" w:rsidRDefault="000D134B" w:rsidP="006A2971">
      <w:pPr>
        <w:numPr>
          <w:ilvl w:val="0"/>
          <w:numId w:val="76"/>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cs="Calibri"/>
          <w:color w:val="000000"/>
          <w:sz w:val="24"/>
          <w:szCs w:val="24"/>
          <w:lang w:eastAsia="sl-SI"/>
        </w:rPr>
        <w:t>umestitev v prednostna področja Strategije pametne specializacije.</w:t>
      </w:r>
    </w:p>
    <w:p w:rsidR="000D134B" w:rsidRDefault="000D134B" w:rsidP="001F194D">
      <w:pPr>
        <w:pStyle w:val="Default"/>
        <w:jc w:val="both"/>
        <w:rPr>
          <w:rFonts w:ascii="Times New Roman" w:hAnsi="Times New Roman" w:cs="Times New Roman"/>
          <w:b/>
          <w:color w:val="auto"/>
        </w:rPr>
      </w:pPr>
    </w:p>
    <w:p w:rsidR="00CB7770" w:rsidRPr="00CB7770" w:rsidRDefault="00CB7770" w:rsidP="001F194D">
      <w:pPr>
        <w:autoSpaceDE w:val="0"/>
        <w:autoSpaceDN w:val="0"/>
        <w:adjustRightInd w:val="0"/>
        <w:spacing w:after="0" w:line="240" w:lineRule="auto"/>
        <w:jc w:val="both"/>
        <w:rPr>
          <w:rFonts w:ascii="Times New Roman" w:hAnsi="Times New Roman"/>
          <w:b/>
          <w:sz w:val="24"/>
          <w:szCs w:val="24"/>
          <w:lang w:eastAsia="sl-SI"/>
        </w:rPr>
      </w:pPr>
      <w:r w:rsidRPr="00CB7770">
        <w:rPr>
          <w:rFonts w:ascii="Times New Roman" w:hAnsi="Times New Roman"/>
          <w:b/>
          <w:sz w:val="24"/>
          <w:szCs w:val="24"/>
          <w:lang w:eastAsia="sl-SI"/>
        </w:rPr>
        <w:t>Merila za ocenjevanje</w:t>
      </w:r>
    </w:p>
    <w:p w:rsidR="00CB7770" w:rsidRPr="00CB7770" w:rsidRDefault="00CB7770" w:rsidP="001F194D">
      <w:pPr>
        <w:autoSpaceDE w:val="0"/>
        <w:autoSpaceDN w:val="0"/>
        <w:adjustRightInd w:val="0"/>
        <w:spacing w:after="0" w:line="240" w:lineRule="auto"/>
        <w:jc w:val="both"/>
        <w:rPr>
          <w:rFonts w:ascii="Times New Roman" w:hAnsi="Times New Roman"/>
          <w:sz w:val="24"/>
          <w:szCs w:val="24"/>
          <w:lang w:eastAsia="sl-SI"/>
        </w:rPr>
      </w:pPr>
      <w:r w:rsidRPr="00CB7770">
        <w:rPr>
          <w:rFonts w:ascii="Times New Roman" w:hAnsi="Times New Roman"/>
          <w:sz w:val="24"/>
          <w:szCs w:val="24"/>
          <w:lang w:eastAsia="sl-SI"/>
        </w:rPr>
        <w:t xml:space="preserve">Ob upoštevanju predmeta vsakega posameznega izbora operacij se zagotovi zastopanost </w:t>
      </w:r>
      <w:r w:rsidRPr="00CB7770">
        <w:rPr>
          <w:rFonts w:ascii="Times New Roman" w:hAnsi="Times New Roman"/>
          <w:sz w:val="24"/>
          <w:szCs w:val="24"/>
        </w:rPr>
        <w:t>nekaterih ali vseh</w:t>
      </w:r>
      <w:r w:rsidRPr="00CB7770">
        <w:rPr>
          <w:rFonts w:ascii="Times New Roman" w:hAnsi="Times New Roman"/>
          <w:sz w:val="24"/>
          <w:szCs w:val="24"/>
          <w:lang w:eastAsia="sl-SI"/>
        </w:rPr>
        <w:t xml:space="preserve"> meril za ocenjevanje:</w:t>
      </w:r>
    </w:p>
    <w:p w:rsidR="00CB7770" w:rsidRPr="00CB7770" w:rsidRDefault="00CB7770" w:rsidP="006A2971">
      <w:pPr>
        <w:numPr>
          <w:ilvl w:val="0"/>
          <w:numId w:val="92"/>
        </w:numPr>
        <w:autoSpaceDE w:val="0"/>
        <w:autoSpaceDN w:val="0"/>
        <w:adjustRightInd w:val="0"/>
        <w:spacing w:after="0" w:line="240" w:lineRule="auto"/>
        <w:jc w:val="both"/>
        <w:rPr>
          <w:rFonts w:ascii="Times New Roman" w:hAnsi="Times New Roman"/>
          <w:sz w:val="24"/>
          <w:szCs w:val="24"/>
          <w:lang w:eastAsia="sl-SI"/>
        </w:rPr>
      </w:pPr>
      <w:r w:rsidRPr="00CB7770">
        <w:rPr>
          <w:rFonts w:ascii="Times New Roman" w:hAnsi="Times New Roman"/>
          <w:sz w:val="24"/>
          <w:szCs w:val="24"/>
          <w:lang w:eastAsia="sl-SI"/>
        </w:rPr>
        <w:t>utemeljenost v mednarodno primerljivem znanju in kompetencah v celotnem procesu razvoja znanja,</w:t>
      </w:r>
    </w:p>
    <w:p w:rsidR="00CB7770" w:rsidRPr="00CB7770" w:rsidRDefault="00CB7770" w:rsidP="006A2971">
      <w:pPr>
        <w:numPr>
          <w:ilvl w:val="0"/>
          <w:numId w:val="92"/>
        </w:numPr>
        <w:autoSpaceDE w:val="0"/>
        <w:autoSpaceDN w:val="0"/>
        <w:adjustRightInd w:val="0"/>
        <w:spacing w:after="0" w:line="240" w:lineRule="auto"/>
        <w:jc w:val="both"/>
        <w:rPr>
          <w:rFonts w:ascii="Times New Roman" w:hAnsi="Times New Roman"/>
          <w:sz w:val="24"/>
          <w:szCs w:val="24"/>
          <w:lang w:eastAsia="sl-SI"/>
        </w:rPr>
      </w:pPr>
      <w:r w:rsidRPr="00CB7770">
        <w:rPr>
          <w:rFonts w:ascii="Times New Roman" w:hAnsi="Times New Roman"/>
          <w:sz w:val="24"/>
          <w:szCs w:val="24"/>
          <w:lang w:eastAsia="sl-SI"/>
        </w:rPr>
        <w:t>usposobljenost upravičenca za izvedbo operacije (npr. strokovnost, reference predlaganih kadrov),</w:t>
      </w:r>
    </w:p>
    <w:p w:rsidR="00CB7770" w:rsidRPr="00CB7770" w:rsidRDefault="00CB7770" w:rsidP="006A2971">
      <w:pPr>
        <w:numPr>
          <w:ilvl w:val="0"/>
          <w:numId w:val="92"/>
        </w:numPr>
        <w:autoSpaceDE w:val="0"/>
        <w:autoSpaceDN w:val="0"/>
        <w:adjustRightInd w:val="0"/>
        <w:spacing w:after="0" w:line="240" w:lineRule="auto"/>
        <w:jc w:val="both"/>
        <w:rPr>
          <w:rFonts w:ascii="Times New Roman" w:hAnsi="Times New Roman"/>
          <w:sz w:val="24"/>
          <w:szCs w:val="24"/>
          <w:lang w:eastAsia="sl-SI"/>
        </w:rPr>
      </w:pPr>
      <w:r w:rsidRPr="00CB7770">
        <w:rPr>
          <w:rFonts w:ascii="Times New Roman" w:hAnsi="Times New Roman"/>
          <w:sz w:val="24"/>
          <w:szCs w:val="24"/>
          <w:lang w:eastAsia="sl-SI"/>
        </w:rPr>
        <w:t>kakovost predloga, ki bo zagotavljal stroškovno/ekonomsko učinkovitost in racionalnost,</w:t>
      </w:r>
    </w:p>
    <w:p w:rsidR="00CB7770" w:rsidRPr="00CB7770" w:rsidRDefault="00CB7770" w:rsidP="006A2971">
      <w:pPr>
        <w:numPr>
          <w:ilvl w:val="0"/>
          <w:numId w:val="92"/>
        </w:numPr>
        <w:autoSpaceDE w:val="0"/>
        <w:autoSpaceDN w:val="0"/>
        <w:adjustRightInd w:val="0"/>
        <w:spacing w:after="0" w:line="240" w:lineRule="auto"/>
        <w:jc w:val="both"/>
        <w:rPr>
          <w:rFonts w:ascii="Times New Roman" w:hAnsi="Times New Roman"/>
          <w:sz w:val="24"/>
          <w:szCs w:val="24"/>
          <w:lang w:eastAsia="sl-SI"/>
        </w:rPr>
      </w:pPr>
      <w:r w:rsidRPr="00CB7770">
        <w:rPr>
          <w:rFonts w:ascii="Times New Roman" w:hAnsi="Times New Roman"/>
          <w:sz w:val="24"/>
          <w:szCs w:val="24"/>
          <w:lang w:eastAsia="sl-SI"/>
        </w:rPr>
        <w:t>interdisciplinarnost konzorcijskih partnerjev.</w:t>
      </w:r>
    </w:p>
    <w:p w:rsidR="00CB7770" w:rsidRPr="00CB7770" w:rsidRDefault="00CB7770" w:rsidP="006A2971">
      <w:pPr>
        <w:numPr>
          <w:ilvl w:val="0"/>
          <w:numId w:val="92"/>
        </w:numPr>
        <w:autoSpaceDE w:val="0"/>
        <w:autoSpaceDN w:val="0"/>
        <w:adjustRightInd w:val="0"/>
        <w:spacing w:after="0" w:line="240" w:lineRule="auto"/>
        <w:jc w:val="both"/>
        <w:rPr>
          <w:rFonts w:ascii="Times New Roman" w:hAnsi="Times New Roman"/>
          <w:sz w:val="24"/>
          <w:szCs w:val="24"/>
          <w:lang w:eastAsia="sl-SI"/>
        </w:rPr>
      </w:pPr>
      <w:r w:rsidRPr="00CB7770">
        <w:rPr>
          <w:rFonts w:ascii="Times New Roman" w:hAnsi="Times New Roman"/>
          <w:sz w:val="24"/>
          <w:szCs w:val="24"/>
          <w:lang w:eastAsia="sl-SI"/>
        </w:rPr>
        <w:t xml:space="preserve">povezovanje znanja, kompetenc in tehnologije za razvoj proizvodov, storitev in optimizacijo procesov za boljši dostop do trga na prednostnih področjih, tudi za globalni trg, </w:t>
      </w:r>
    </w:p>
    <w:p w:rsidR="00CB7770" w:rsidRPr="00CB7770" w:rsidRDefault="00CB7770" w:rsidP="006A2971">
      <w:pPr>
        <w:numPr>
          <w:ilvl w:val="0"/>
          <w:numId w:val="92"/>
        </w:numPr>
        <w:autoSpaceDE w:val="0"/>
        <w:autoSpaceDN w:val="0"/>
        <w:adjustRightInd w:val="0"/>
        <w:spacing w:after="0" w:line="240" w:lineRule="auto"/>
        <w:jc w:val="both"/>
        <w:rPr>
          <w:rFonts w:ascii="Times New Roman" w:hAnsi="Times New Roman"/>
          <w:sz w:val="24"/>
          <w:szCs w:val="24"/>
          <w:lang w:eastAsia="sl-SI"/>
        </w:rPr>
      </w:pPr>
      <w:r w:rsidRPr="00CB7770">
        <w:rPr>
          <w:rFonts w:ascii="Times New Roman" w:hAnsi="Times New Roman"/>
          <w:sz w:val="24"/>
          <w:szCs w:val="24"/>
          <w:lang w:eastAsia="sl-SI"/>
        </w:rPr>
        <w:t>stopnja inovativnosti in tržni potencial (tudi z vidika internacionalizacije) predlaganega projekta,</w:t>
      </w:r>
    </w:p>
    <w:p w:rsidR="00CB7770" w:rsidRPr="00CB7770" w:rsidRDefault="00CB7770" w:rsidP="006A2971">
      <w:pPr>
        <w:numPr>
          <w:ilvl w:val="0"/>
          <w:numId w:val="92"/>
        </w:numPr>
        <w:autoSpaceDE w:val="0"/>
        <w:autoSpaceDN w:val="0"/>
        <w:adjustRightInd w:val="0"/>
        <w:spacing w:after="0" w:line="240" w:lineRule="auto"/>
        <w:jc w:val="both"/>
        <w:rPr>
          <w:rFonts w:ascii="Times New Roman" w:hAnsi="Times New Roman"/>
          <w:sz w:val="24"/>
          <w:szCs w:val="24"/>
          <w:lang w:eastAsia="sl-SI"/>
        </w:rPr>
      </w:pPr>
      <w:r w:rsidRPr="00CB7770">
        <w:rPr>
          <w:rFonts w:ascii="Times New Roman" w:hAnsi="Times New Roman"/>
          <w:sz w:val="24"/>
          <w:szCs w:val="24"/>
          <w:lang w:eastAsia="sl-SI"/>
        </w:rPr>
        <w:t>inovativnost in celovitost načrtovanih proizvodov, storitev in procesov,</w:t>
      </w:r>
    </w:p>
    <w:p w:rsidR="00CB7770" w:rsidRPr="00CB7770" w:rsidRDefault="00CB7770" w:rsidP="006A2971">
      <w:pPr>
        <w:numPr>
          <w:ilvl w:val="0"/>
          <w:numId w:val="92"/>
        </w:numPr>
        <w:autoSpaceDE w:val="0"/>
        <w:autoSpaceDN w:val="0"/>
        <w:adjustRightInd w:val="0"/>
        <w:spacing w:after="0" w:line="240" w:lineRule="auto"/>
        <w:jc w:val="both"/>
        <w:rPr>
          <w:rFonts w:ascii="Times New Roman" w:hAnsi="Times New Roman"/>
          <w:sz w:val="24"/>
          <w:szCs w:val="24"/>
          <w:lang w:eastAsia="sl-SI"/>
        </w:rPr>
      </w:pPr>
      <w:r w:rsidRPr="00CB7770">
        <w:rPr>
          <w:rFonts w:ascii="Times New Roman" w:hAnsi="Times New Roman"/>
          <w:sz w:val="24"/>
          <w:szCs w:val="24"/>
          <w:lang w:eastAsia="sl-SI"/>
        </w:rPr>
        <w:t>vzdržnost in trajnost poslovnega modela,</w:t>
      </w:r>
    </w:p>
    <w:p w:rsidR="00CB7770" w:rsidRPr="00CB7770" w:rsidRDefault="00CB7770" w:rsidP="006A2971">
      <w:pPr>
        <w:numPr>
          <w:ilvl w:val="0"/>
          <w:numId w:val="92"/>
        </w:numPr>
        <w:autoSpaceDE w:val="0"/>
        <w:autoSpaceDN w:val="0"/>
        <w:adjustRightInd w:val="0"/>
        <w:spacing w:after="0" w:line="240" w:lineRule="auto"/>
        <w:jc w:val="both"/>
        <w:rPr>
          <w:rFonts w:ascii="Times New Roman" w:hAnsi="Times New Roman"/>
          <w:sz w:val="24"/>
          <w:szCs w:val="24"/>
          <w:lang w:eastAsia="sl-SI"/>
        </w:rPr>
      </w:pPr>
      <w:r w:rsidRPr="00CB7770">
        <w:rPr>
          <w:rFonts w:ascii="Times New Roman" w:hAnsi="Times New Roman"/>
          <w:sz w:val="24"/>
          <w:szCs w:val="24"/>
          <w:lang w:eastAsia="sl-SI"/>
        </w:rPr>
        <w:t>prispevek k družbeni spremembi ter k dvigu družbene ozaveščenosti,</w:t>
      </w:r>
    </w:p>
    <w:p w:rsidR="00CB7770" w:rsidRPr="00CB7770" w:rsidRDefault="00CB7770" w:rsidP="006A2971">
      <w:pPr>
        <w:numPr>
          <w:ilvl w:val="0"/>
          <w:numId w:val="92"/>
        </w:numPr>
        <w:autoSpaceDE w:val="0"/>
        <w:autoSpaceDN w:val="0"/>
        <w:adjustRightInd w:val="0"/>
        <w:spacing w:after="0" w:line="240" w:lineRule="auto"/>
        <w:jc w:val="both"/>
        <w:rPr>
          <w:rFonts w:ascii="Times New Roman" w:hAnsi="Times New Roman"/>
          <w:sz w:val="24"/>
          <w:szCs w:val="24"/>
          <w:lang w:eastAsia="sl-SI"/>
        </w:rPr>
      </w:pPr>
      <w:r w:rsidRPr="00CB7770">
        <w:rPr>
          <w:rFonts w:ascii="Times New Roman" w:hAnsi="Times New Roman"/>
          <w:sz w:val="24"/>
          <w:szCs w:val="24"/>
          <w:lang w:eastAsia="sl-SI"/>
        </w:rPr>
        <w:t>prispevek k spodbujanju regionalnega razvoja,</w:t>
      </w:r>
    </w:p>
    <w:p w:rsidR="00CB7770" w:rsidRPr="00CB7770" w:rsidRDefault="00CB7770" w:rsidP="006A2971">
      <w:pPr>
        <w:numPr>
          <w:ilvl w:val="0"/>
          <w:numId w:val="92"/>
        </w:numPr>
        <w:autoSpaceDE w:val="0"/>
        <w:autoSpaceDN w:val="0"/>
        <w:adjustRightInd w:val="0"/>
        <w:spacing w:after="0" w:line="240" w:lineRule="auto"/>
        <w:jc w:val="both"/>
        <w:rPr>
          <w:rFonts w:ascii="Times New Roman" w:hAnsi="Times New Roman"/>
          <w:sz w:val="24"/>
          <w:szCs w:val="24"/>
          <w:lang w:eastAsia="sl-SI"/>
        </w:rPr>
      </w:pPr>
      <w:r w:rsidRPr="00CB7770">
        <w:rPr>
          <w:rFonts w:ascii="Times New Roman" w:hAnsi="Times New Roman"/>
          <w:sz w:val="24"/>
          <w:szCs w:val="24"/>
          <w:lang w:eastAsia="sl-SI"/>
        </w:rPr>
        <w:t>podpora razvoju interoperabilnostnih storitev, produktov in odprtih standardov,</w:t>
      </w:r>
    </w:p>
    <w:p w:rsidR="00CB7770" w:rsidRDefault="00CB7770" w:rsidP="006A2971">
      <w:pPr>
        <w:numPr>
          <w:ilvl w:val="0"/>
          <w:numId w:val="92"/>
        </w:numPr>
        <w:autoSpaceDE w:val="0"/>
        <w:autoSpaceDN w:val="0"/>
        <w:adjustRightInd w:val="0"/>
        <w:spacing w:after="0" w:line="240" w:lineRule="auto"/>
        <w:jc w:val="both"/>
        <w:rPr>
          <w:rFonts w:ascii="Times New Roman" w:hAnsi="Times New Roman"/>
          <w:sz w:val="24"/>
          <w:szCs w:val="24"/>
          <w:lang w:eastAsia="sl-SI"/>
        </w:rPr>
      </w:pPr>
      <w:r w:rsidRPr="00CB7770">
        <w:rPr>
          <w:rFonts w:ascii="Times New Roman" w:hAnsi="Times New Roman"/>
          <w:sz w:val="24"/>
          <w:szCs w:val="24"/>
          <w:lang w:eastAsia="sl-SI"/>
        </w:rPr>
        <w:t>prispevek k doseganju ciljev področnih strategij, resolucij, nacionalnih prog</w:t>
      </w:r>
      <w:r>
        <w:rPr>
          <w:rFonts w:ascii="Times New Roman" w:hAnsi="Times New Roman"/>
          <w:sz w:val="24"/>
          <w:szCs w:val="24"/>
          <w:lang w:eastAsia="sl-SI"/>
        </w:rPr>
        <w:t>ramov ipd.</w:t>
      </w:r>
      <w:r w:rsidR="00146F03">
        <w:rPr>
          <w:rFonts w:ascii="Times New Roman" w:hAnsi="Times New Roman"/>
          <w:sz w:val="24"/>
          <w:szCs w:val="24"/>
          <w:lang w:eastAsia="sl-SI"/>
        </w:rPr>
        <w:t>,</w:t>
      </w:r>
    </w:p>
    <w:p w:rsidR="00146F03" w:rsidRPr="00CB7770" w:rsidRDefault="00146F03" w:rsidP="00146F03">
      <w:pPr>
        <w:numPr>
          <w:ilvl w:val="0"/>
          <w:numId w:val="92"/>
        </w:num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lang w:eastAsia="sl-SI"/>
        </w:rPr>
        <w:t>p</w:t>
      </w:r>
      <w:r w:rsidRPr="00146F03">
        <w:rPr>
          <w:rFonts w:ascii="Times New Roman" w:hAnsi="Times New Roman"/>
          <w:sz w:val="24"/>
          <w:szCs w:val="24"/>
          <w:lang w:eastAsia="sl-SI"/>
        </w:rPr>
        <w:t>rispevek k povezovanju in gradnji sinergij s projekti v drugih regijah in</w:t>
      </w:r>
      <w:r>
        <w:rPr>
          <w:rFonts w:ascii="Times New Roman" w:hAnsi="Times New Roman"/>
          <w:sz w:val="24"/>
          <w:szCs w:val="24"/>
          <w:lang w:eastAsia="sl-SI"/>
        </w:rPr>
        <w:t xml:space="preserve"> drž</w:t>
      </w:r>
      <w:r w:rsidRPr="00146F03">
        <w:rPr>
          <w:rFonts w:ascii="Times New Roman" w:hAnsi="Times New Roman"/>
          <w:sz w:val="24"/>
          <w:szCs w:val="24"/>
          <w:lang w:eastAsia="sl-SI"/>
        </w:rPr>
        <w:t xml:space="preserve">avah </w:t>
      </w:r>
      <w:r>
        <w:rPr>
          <w:rFonts w:ascii="Times New Roman" w:hAnsi="Times New Roman"/>
          <w:sz w:val="24"/>
          <w:szCs w:val="24"/>
          <w:lang w:eastAsia="sl-SI"/>
        </w:rPr>
        <w:t>č</w:t>
      </w:r>
      <w:r w:rsidRPr="00146F03">
        <w:rPr>
          <w:rFonts w:ascii="Times New Roman" w:hAnsi="Times New Roman"/>
          <w:sz w:val="24"/>
          <w:szCs w:val="24"/>
          <w:lang w:eastAsia="sl-SI"/>
        </w:rPr>
        <w:t>lanicah</w:t>
      </w:r>
      <w:r>
        <w:rPr>
          <w:rFonts w:ascii="Times New Roman" w:hAnsi="Times New Roman"/>
          <w:sz w:val="24"/>
          <w:szCs w:val="24"/>
          <w:lang w:eastAsia="sl-SI"/>
        </w:rPr>
        <w:t>.</w:t>
      </w:r>
    </w:p>
    <w:p w:rsidR="008C076F" w:rsidRDefault="008C076F" w:rsidP="001F194D">
      <w:pPr>
        <w:autoSpaceDE w:val="0"/>
        <w:autoSpaceDN w:val="0"/>
        <w:adjustRightInd w:val="0"/>
        <w:spacing w:after="0" w:line="240" w:lineRule="auto"/>
        <w:jc w:val="both"/>
        <w:rPr>
          <w:rFonts w:ascii="Times New Roman" w:hAnsi="Times New Roman"/>
          <w:sz w:val="24"/>
          <w:szCs w:val="24"/>
          <w:lang w:eastAsia="sl-SI"/>
        </w:rPr>
      </w:pPr>
    </w:p>
    <w:p w:rsidR="008C076F" w:rsidRDefault="008C076F" w:rsidP="001F194D">
      <w:pPr>
        <w:pStyle w:val="Default"/>
        <w:jc w:val="both"/>
        <w:rPr>
          <w:rFonts w:ascii="Times New Roman" w:hAnsi="Times New Roman" w:cs="Times New Roman"/>
          <w:color w:val="auto"/>
        </w:rPr>
      </w:pPr>
      <w:r w:rsidRPr="008C076F">
        <w:rPr>
          <w:rFonts w:ascii="Times New Roman" w:hAnsi="Times New Roman" w:cs="Times New Roman"/>
          <w:color w:val="auto"/>
        </w:rPr>
        <w:t xml:space="preserve">V primeru dodeljevanja pomoči nižjih vrednosti v obliki enostavnih instrumentov (npr. namenskih e-vavčerjev) se lahko upoštevajo le vstopni pogoji določeni s posameznim javnim razpisom oz. drugo </w:t>
      </w:r>
      <w:r>
        <w:rPr>
          <w:rFonts w:ascii="Times New Roman" w:hAnsi="Times New Roman" w:cs="Times New Roman"/>
          <w:color w:val="auto"/>
        </w:rPr>
        <w:t xml:space="preserve">ustrezno </w:t>
      </w:r>
      <w:r w:rsidRPr="008C076F">
        <w:rPr>
          <w:rFonts w:ascii="Times New Roman" w:hAnsi="Times New Roman" w:cs="Times New Roman"/>
          <w:color w:val="auto"/>
        </w:rPr>
        <w:t xml:space="preserve">obliko načina izvedbe (merila </w:t>
      </w:r>
      <w:r w:rsidR="005D67C2">
        <w:rPr>
          <w:rFonts w:ascii="Times New Roman" w:hAnsi="Times New Roman" w:cs="Times New Roman"/>
          <w:color w:val="auto"/>
        </w:rPr>
        <w:t xml:space="preserve">za ocenjevanje </w:t>
      </w:r>
      <w:r w:rsidRPr="008C076F">
        <w:rPr>
          <w:rFonts w:ascii="Times New Roman" w:hAnsi="Times New Roman" w:cs="Times New Roman"/>
          <w:color w:val="auto"/>
        </w:rPr>
        <w:t>v tem primeru niso relevantna, oziroma se lahko ustrezno prilagodijo le kot vstopni pogoj).</w:t>
      </w:r>
    </w:p>
    <w:p w:rsidR="008C076F" w:rsidRPr="008C076F" w:rsidRDefault="008C076F" w:rsidP="001F194D">
      <w:pPr>
        <w:pStyle w:val="Default"/>
        <w:jc w:val="both"/>
        <w:rPr>
          <w:rFonts w:ascii="Times New Roman" w:hAnsi="Times New Roman" w:cs="Times New Roman"/>
          <w:color w:val="auto"/>
        </w:rPr>
      </w:pPr>
    </w:p>
    <w:p w:rsidR="008C076F" w:rsidRPr="008C076F" w:rsidRDefault="008C076F" w:rsidP="001F194D">
      <w:pPr>
        <w:pStyle w:val="Default"/>
        <w:jc w:val="both"/>
        <w:rPr>
          <w:rFonts w:ascii="Times New Roman" w:hAnsi="Times New Roman" w:cs="Times New Roman"/>
          <w:color w:val="auto"/>
        </w:rPr>
      </w:pPr>
      <w:r w:rsidRPr="008C076F">
        <w:rPr>
          <w:rFonts w:ascii="Times New Roman" w:hAnsi="Times New Roman" w:cs="Times New Roman"/>
          <w:color w:val="auto"/>
        </w:rPr>
        <w:t>V kolikor gre za mednarodne programe (npr. Eureka, Eurostars, JTI) so merila za ocenjevanje določena na mednarodni ravni, ob upoštevanju sheme državnih pomoči.</w:t>
      </w:r>
    </w:p>
    <w:p w:rsidR="008C076F" w:rsidRDefault="008C076F" w:rsidP="001F194D">
      <w:pPr>
        <w:pStyle w:val="Default"/>
        <w:jc w:val="both"/>
        <w:rPr>
          <w:ins w:id="315" w:author="Avtor"/>
          <w:rFonts w:ascii="Times New Roman" w:hAnsi="Times New Roman" w:cs="Times New Roman"/>
          <w:color w:val="auto"/>
        </w:rPr>
      </w:pPr>
    </w:p>
    <w:p w:rsidR="00582CF6" w:rsidRDefault="00582CF6" w:rsidP="001F194D">
      <w:pPr>
        <w:pStyle w:val="Default"/>
        <w:jc w:val="both"/>
        <w:rPr>
          <w:rFonts w:ascii="Times New Roman" w:hAnsi="Times New Roman" w:cs="Times New Roman"/>
          <w:color w:val="auto"/>
        </w:rPr>
      </w:pPr>
      <w:ins w:id="316" w:author="Avtor">
        <w:r w:rsidRPr="00582CF6">
          <w:rPr>
            <w:rFonts w:ascii="Times New Roman" w:hAnsi="Times New Roman" w:cs="Times New Roman"/>
            <w:color w:val="auto"/>
          </w:rPr>
          <w:t>Za ukrepe, ki se bodo izvajali kot odziv n</w:t>
        </w:r>
        <w:r w:rsidR="00F42D03">
          <w:rPr>
            <w:rFonts w:ascii="Times New Roman" w:hAnsi="Times New Roman" w:cs="Times New Roman"/>
            <w:color w:val="auto"/>
          </w:rPr>
          <w:t>a</w:t>
        </w:r>
        <w:del w:id="317" w:author="Avtor">
          <w:r w:rsidRPr="00582CF6" w:rsidDel="00F42D03">
            <w:rPr>
              <w:rFonts w:ascii="Times New Roman" w:hAnsi="Times New Roman" w:cs="Times New Roman"/>
              <w:color w:val="auto"/>
            </w:rPr>
            <w:delText>e</w:delText>
          </w:r>
        </w:del>
        <w:r w:rsidRPr="00582CF6">
          <w:rPr>
            <w:rFonts w:ascii="Times New Roman" w:hAnsi="Times New Roman" w:cs="Times New Roman"/>
            <w:color w:val="auto"/>
          </w:rPr>
          <w:t xml:space="preserve"> krizne razmere </w:t>
        </w:r>
        <w:r w:rsidR="006774C7" w:rsidRPr="00E41C2F">
          <w:rPr>
            <w:rFonts w:ascii="Times New Roman" w:hAnsi="Times New Roman"/>
          </w:rPr>
          <w:t xml:space="preserve">COVID – 19 </w:t>
        </w:r>
        <w:del w:id="318" w:author="Avtor">
          <w:r w:rsidRPr="00582CF6" w:rsidDel="006774C7">
            <w:rPr>
              <w:rFonts w:ascii="Times New Roman" w:hAnsi="Times New Roman" w:cs="Times New Roman"/>
              <w:color w:val="auto"/>
            </w:rPr>
            <w:delText>COVID-19</w:delText>
          </w:r>
        </w:del>
        <w:r w:rsidRPr="00582CF6">
          <w:rPr>
            <w:rFonts w:ascii="Times New Roman" w:hAnsi="Times New Roman" w:cs="Times New Roman"/>
            <w:color w:val="auto"/>
          </w:rPr>
          <w:t>, se ta okoliščina lahko upošteva kot prednostni kriterij pri izboru operacij.</w:t>
        </w:r>
      </w:ins>
    </w:p>
    <w:p w:rsidR="00936D90" w:rsidRPr="00FF75FC" w:rsidRDefault="00936D90" w:rsidP="001F194D">
      <w:pPr>
        <w:spacing w:after="0" w:line="240" w:lineRule="auto"/>
        <w:jc w:val="both"/>
        <w:rPr>
          <w:rFonts w:ascii="Times New Roman" w:hAnsi="Times New Roman"/>
          <w:sz w:val="24"/>
          <w:szCs w:val="24"/>
          <w:lang w:eastAsia="x-none"/>
        </w:rPr>
      </w:pPr>
      <w:r w:rsidRPr="00FF75FC">
        <w:rPr>
          <w:rFonts w:ascii="Times New Roman" w:hAnsi="Times New Roman"/>
          <w:sz w:val="24"/>
          <w:szCs w:val="24"/>
          <w:lang w:eastAsia="x-none"/>
        </w:rPr>
        <w:br w:type="page"/>
      </w:r>
    </w:p>
    <w:p w:rsidR="00C85090" w:rsidRPr="00FF75FC" w:rsidRDefault="006555A2" w:rsidP="006A2971">
      <w:pPr>
        <w:pStyle w:val="Naslov1"/>
        <w:numPr>
          <w:ilvl w:val="0"/>
          <w:numId w:val="78"/>
        </w:numPr>
        <w:spacing w:before="0" w:after="0" w:line="240" w:lineRule="auto"/>
      </w:pPr>
      <w:bookmarkStart w:id="319" w:name="__RefHeading__8_1585369985"/>
      <w:bookmarkStart w:id="320" w:name="_Toc57026917"/>
      <w:bookmarkStart w:id="321" w:name="_Toc410313643"/>
      <w:bookmarkEnd w:id="319"/>
      <w:r w:rsidRPr="00FF75FC">
        <w:lastRenderedPageBreak/>
        <w:t>PREDNOSTNA OS</w:t>
      </w:r>
      <w:bookmarkEnd w:id="320"/>
      <w:r w:rsidRPr="00FF75FC">
        <w:t xml:space="preserve"> </w:t>
      </w:r>
    </w:p>
    <w:p w:rsidR="00C85090" w:rsidRPr="00FF75FC" w:rsidRDefault="00C85090" w:rsidP="001F194D">
      <w:pPr>
        <w:spacing w:after="0" w:line="240" w:lineRule="auto"/>
        <w:rPr>
          <w:rFonts w:ascii="Times New Roman" w:hAnsi="Times New Roman"/>
          <w:b/>
          <w:sz w:val="24"/>
          <w:szCs w:val="24"/>
          <w:lang w:eastAsia="sl-SI"/>
        </w:rPr>
      </w:pPr>
    </w:p>
    <w:p w:rsidR="008E596B" w:rsidRDefault="006555A2" w:rsidP="001F194D">
      <w:pPr>
        <w:spacing w:after="0" w:line="240" w:lineRule="auto"/>
        <w:jc w:val="both"/>
        <w:rPr>
          <w:rFonts w:ascii="Times New Roman" w:hAnsi="Times New Roman"/>
          <w:b/>
          <w:i/>
          <w:sz w:val="24"/>
          <w:szCs w:val="24"/>
          <w:lang w:eastAsia="sl-SI"/>
        </w:rPr>
      </w:pPr>
      <w:r w:rsidRPr="00FF75FC">
        <w:rPr>
          <w:rFonts w:ascii="Times New Roman" w:hAnsi="Times New Roman"/>
          <w:b/>
          <w:i/>
          <w:sz w:val="24"/>
          <w:szCs w:val="24"/>
          <w:lang w:eastAsia="sl-SI"/>
        </w:rPr>
        <w:t>POVEČANJE DOSTOPNOSTI DO INFORMACIJSKO KOMUNIKACIJSKIH TEHNOLOGIJ TER NJIHOVE UPORABE IN KAKOVOSTI</w:t>
      </w:r>
      <w:bookmarkEnd w:id="321"/>
    </w:p>
    <w:p w:rsidR="00157D0B" w:rsidRPr="00FF75FC" w:rsidRDefault="00157D0B" w:rsidP="001F194D">
      <w:pPr>
        <w:pStyle w:val="Default"/>
        <w:jc w:val="both"/>
        <w:rPr>
          <w:rFonts w:ascii="Times New Roman" w:hAnsi="Times New Roman" w:cs="Times New Roman"/>
        </w:rPr>
      </w:pPr>
      <w:r w:rsidRPr="00FF75FC">
        <w:rPr>
          <w:rFonts w:ascii="Times New Roman" w:hAnsi="Times New Roman" w:cs="Times New Roman"/>
        </w:rPr>
        <w:t>Prednostno os »Povečanje dostopnosti do informacijsko komunikacijskih tehnologij ter njihove uporabe in kakovosti« sestavljata dve prednostni naložbi:</w:t>
      </w:r>
    </w:p>
    <w:p w:rsidR="00D21F6A" w:rsidRPr="00FF75FC" w:rsidRDefault="00D21F6A" w:rsidP="001F194D">
      <w:pPr>
        <w:pStyle w:val="Default"/>
        <w:jc w:val="both"/>
        <w:rPr>
          <w:rFonts w:ascii="Times New Roman" w:hAnsi="Times New Roman" w:cs="Times New Roman"/>
        </w:rPr>
      </w:pPr>
    </w:p>
    <w:p w:rsidR="00157D0B" w:rsidRPr="00FF75FC" w:rsidRDefault="000F1722" w:rsidP="001F194D">
      <w:pPr>
        <w:pStyle w:val="Default"/>
        <w:numPr>
          <w:ilvl w:val="0"/>
          <w:numId w:val="6"/>
        </w:numPr>
        <w:jc w:val="both"/>
        <w:rPr>
          <w:rFonts w:ascii="Times New Roman" w:hAnsi="Times New Roman" w:cs="Times New Roman"/>
          <w:i/>
        </w:rPr>
      </w:pPr>
      <w:r w:rsidRPr="00FF75FC">
        <w:rPr>
          <w:rFonts w:ascii="Times New Roman" w:hAnsi="Times New Roman" w:cs="Times New Roman"/>
          <w:i/>
        </w:rPr>
        <w:t>Š</w:t>
      </w:r>
      <w:r w:rsidR="007B2D24" w:rsidRPr="00FF75FC">
        <w:rPr>
          <w:rFonts w:ascii="Times New Roman" w:hAnsi="Times New Roman" w:cs="Times New Roman"/>
          <w:i/>
        </w:rPr>
        <w:t>iritev širokopasovnih storitev in uvajanje visokohitrostnih omrežij ter podpora uporabi nastajajočih tehnologij in</w:t>
      </w:r>
      <w:r w:rsidR="00157D0B" w:rsidRPr="00FF75FC">
        <w:rPr>
          <w:rFonts w:ascii="Times New Roman" w:hAnsi="Times New Roman" w:cs="Times New Roman"/>
          <w:i/>
        </w:rPr>
        <w:t xml:space="preserve"> omrežij za digitalno ekonomijo,</w:t>
      </w:r>
    </w:p>
    <w:p w:rsidR="00263C9E" w:rsidRPr="00FF75FC" w:rsidRDefault="007B2D24" w:rsidP="001F194D">
      <w:pPr>
        <w:pStyle w:val="Default"/>
        <w:numPr>
          <w:ilvl w:val="0"/>
          <w:numId w:val="6"/>
        </w:numPr>
        <w:jc w:val="both"/>
        <w:rPr>
          <w:rFonts w:ascii="Times New Roman" w:hAnsi="Times New Roman" w:cs="Times New Roman"/>
          <w:i/>
        </w:rPr>
      </w:pPr>
      <w:r w:rsidRPr="00FF75FC">
        <w:rPr>
          <w:rFonts w:ascii="Times New Roman" w:hAnsi="Times New Roman" w:cs="Times New Roman"/>
          <w:i/>
        </w:rPr>
        <w:t>Krepitev aplikacij IKT za e-upravo, e-učenje, e-vključenost, e-kulturo in e-zdravje</w:t>
      </w:r>
      <w:r w:rsidR="00157D0B" w:rsidRPr="00FF75FC">
        <w:rPr>
          <w:rFonts w:ascii="Times New Roman" w:hAnsi="Times New Roman" w:cs="Times New Roman"/>
          <w:i/>
        </w:rPr>
        <w:t>.</w:t>
      </w:r>
    </w:p>
    <w:p w:rsidR="00D21F6A" w:rsidRPr="00FF75FC" w:rsidRDefault="00D21F6A" w:rsidP="001F194D">
      <w:pPr>
        <w:pStyle w:val="Default"/>
        <w:jc w:val="both"/>
        <w:rPr>
          <w:rFonts w:ascii="Times New Roman" w:hAnsi="Times New Roman" w:cs="Times New Roman"/>
        </w:rPr>
      </w:pPr>
    </w:p>
    <w:p w:rsidR="00BA59A4" w:rsidRPr="00FF75FC" w:rsidRDefault="00BA59A4" w:rsidP="001F194D">
      <w:pPr>
        <w:spacing w:after="0" w:line="240" w:lineRule="auto"/>
        <w:jc w:val="both"/>
        <w:rPr>
          <w:rFonts w:ascii="Times New Roman" w:eastAsia="Times New Roman" w:hAnsi="Times New Roman"/>
          <w:sz w:val="24"/>
          <w:szCs w:val="24"/>
          <w:lang w:eastAsia="sl-SI"/>
        </w:rPr>
      </w:pPr>
      <w:r w:rsidRPr="00FF75FC">
        <w:rPr>
          <w:rFonts w:ascii="Times New Roman" w:eastAsia="Times New Roman" w:hAnsi="Times New Roman"/>
          <w:sz w:val="24"/>
          <w:szCs w:val="24"/>
          <w:lang w:eastAsia="sl-SI"/>
        </w:rPr>
        <w:t>Za izvajanje prednostne osi je opredeljen ESRR za obe kategoriji regij Vzhodna in Zahodna Slovenija.</w:t>
      </w:r>
    </w:p>
    <w:p w:rsidR="00003EED" w:rsidRPr="00FF75FC" w:rsidRDefault="00003EED" w:rsidP="001F194D">
      <w:pPr>
        <w:spacing w:after="0" w:line="240" w:lineRule="auto"/>
        <w:jc w:val="both"/>
        <w:rPr>
          <w:rFonts w:ascii="Times New Roman" w:eastAsia="Times New Roman" w:hAnsi="Times New Roman"/>
          <w:sz w:val="24"/>
          <w:szCs w:val="24"/>
          <w:lang w:eastAsia="sl-SI"/>
        </w:rPr>
      </w:pPr>
    </w:p>
    <w:p w:rsidR="008E596B" w:rsidRPr="00FF75FC" w:rsidRDefault="008E596B" w:rsidP="00E62651">
      <w:pPr>
        <w:pStyle w:val="Naslov2"/>
        <w:numPr>
          <w:ilvl w:val="0"/>
          <w:numId w:val="22"/>
        </w:numPr>
      </w:pPr>
      <w:bookmarkStart w:id="322" w:name="_Toc410313644"/>
      <w:bookmarkStart w:id="323" w:name="_Toc413322348"/>
      <w:bookmarkStart w:id="324" w:name="_Toc413322532"/>
      <w:bookmarkStart w:id="325" w:name="_Toc413423364"/>
      <w:bookmarkStart w:id="326" w:name="_Toc413770727"/>
      <w:bookmarkStart w:id="327" w:name="_Toc414629831"/>
      <w:bookmarkStart w:id="328" w:name="_Toc414631203"/>
      <w:bookmarkStart w:id="329" w:name="_Toc416966734"/>
      <w:bookmarkStart w:id="330" w:name="_Toc51318103"/>
      <w:bookmarkStart w:id="331" w:name="_Toc56689321"/>
      <w:bookmarkStart w:id="332" w:name="_Toc57026797"/>
      <w:bookmarkStart w:id="333" w:name="_Toc57026918"/>
      <w:r w:rsidRPr="00FF75FC">
        <w:t>Širitev širokopasovnih storitev in uvajanje visokohitrostnih omrežij ter podpora uporabi nastajajočih tehnologij in omrežij za digitalno ekonomijo</w:t>
      </w:r>
      <w:bookmarkEnd w:id="322"/>
      <w:bookmarkEnd w:id="323"/>
      <w:bookmarkEnd w:id="324"/>
      <w:bookmarkEnd w:id="325"/>
      <w:bookmarkEnd w:id="326"/>
      <w:bookmarkEnd w:id="327"/>
      <w:bookmarkEnd w:id="328"/>
      <w:bookmarkEnd w:id="329"/>
      <w:bookmarkEnd w:id="330"/>
      <w:bookmarkEnd w:id="331"/>
      <w:bookmarkEnd w:id="332"/>
      <w:bookmarkEnd w:id="333"/>
      <w:r w:rsidRPr="00FF75FC">
        <w:t xml:space="preserve"> </w:t>
      </w:r>
    </w:p>
    <w:p w:rsidR="00157D0B" w:rsidRPr="00FF75FC" w:rsidRDefault="00157D0B" w:rsidP="001F194D">
      <w:pPr>
        <w:pStyle w:val="Default"/>
        <w:jc w:val="both"/>
        <w:rPr>
          <w:rFonts w:ascii="Times New Roman" w:hAnsi="Times New Roman" w:cs="Times New Roman"/>
        </w:rPr>
      </w:pPr>
      <w:bookmarkStart w:id="334" w:name="_Toc410313645"/>
    </w:p>
    <w:p w:rsidR="002C4652" w:rsidRPr="00FF75FC" w:rsidRDefault="002C4652"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157D0B" w:rsidRPr="00FF75FC" w:rsidRDefault="00157D0B" w:rsidP="001F194D">
      <w:pPr>
        <w:pStyle w:val="Default"/>
        <w:jc w:val="both"/>
        <w:rPr>
          <w:rFonts w:ascii="Times New Roman" w:hAnsi="Times New Roman" w:cs="Times New Roman"/>
        </w:rPr>
      </w:pPr>
      <w:r w:rsidRPr="00FF75FC">
        <w:rPr>
          <w:rFonts w:ascii="Times New Roman" w:hAnsi="Times New Roman" w:cs="Times New Roman"/>
        </w:rPr>
        <w:t>Specifični cilj prednostne naložbe je d</w:t>
      </w:r>
      <w:r w:rsidR="008E596B" w:rsidRPr="00FF75FC">
        <w:rPr>
          <w:rFonts w:ascii="Times New Roman" w:hAnsi="Times New Roman" w:cs="Times New Roman"/>
        </w:rPr>
        <w:t>ostop do širokopasovnih elektronskih komunikacijskih storitev na območjih, kjer širokopasovna infrastruktura še ni zgrajena</w:t>
      </w:r>
      <w:r w:rsidR="000F1722" w:rsidRPr="00FF75FC">
        <w:rPr>
          <w:rFonts w:ascii="Times New Roman" w:hAnsi="Times New Roman" w:cs="Times New Roman"/>
        </w:rPr>
        <w:t>,</w:t>
      </w:r>
      <w:r w:rsidR="008E596B" w:rsidRPr="00FF75FC">
        <w:rPr>
          <w:rFonts w:ascii="Times New Roman" w:hAnsi="Times New Roman" w:cs="Times New Roman"/>
        </w:rPr>
        <w:t xml:space="preserve"> in kjer hkrati ni tržnega interesa za njeno gradnjo</w:t>
      </w:r>
      <w:bookmarkEnd w:id="334"/>
      <w:r w:rsidRPr="00FF75FC">
        <w:rPr>
          <w:rFonts w:ascii="Times New Roman" w:hAnsi="Times New Roman" w:cs="Times New Roman"/>
        </w:rPr>
        <w:t>.</w:t>
      </w:r>
    </w:p>
    <w:p w:rsidR="00D21F6A" w:rsidRPr="00FF75FC" w:rsidRDefault="00D21F6A" w:rsidP="001F194D">
      <w:pPr>
        <w:pStyle w:val="Default"/>
        <w:jc w:val="both"/>
        <w:rPr>
          <w:rFonts w:ascii="Times New Roman" w:hAnsi="Times New Roman" w:cs="Times New Roman"/>
        </w:rPr>
      </w:pPr>
    </w:p>
    <w:p w:rsidR="00157D0B" w:rsidRPr="00FF75FC" w:rsidRDefault="00157D0B" w:rsidP="001F194D">
      <w:pPr>
        <w:pStyle w:val="Default"/>
        <w:jc w:val="both"/>
        <w:rPr>
          <w:rFonts w:ascii="Times New Roman" w:hAnsi="Times New Roman" w:cs="Times New Roman"/>
        </w:rPr>
      </w:pPr>
      <w:r w:rsidRPr="00FF75FC">
        <w:rPr>
          <w:rFonts w:ascii="Times New Roman" w:hAnsi="Times New Roman" w:cs="Times New Roman"/>
        </w:rPr>
        <w:t>Vrsta in primer področja, ki mu je namenjena podpora, in njegovega pričakovanega prispevka k specifičnim ciljem je</w:t>
      </w:r>
      <w:r w:rsidR="00353FB2" w:rsidRPr="00FF75FC">
        <w:rPr>
          <w:rFonts w:ascii="Times New Roman" w:hAnsi="Times New Roman" w:cs="Times New Roman"/>
          <w:color w:val="auto"/>
        </w:rPr>
        <w:t xml:space="preserve"> predvidoma</w:t>
      </w:r>
      <w:r w:rsidRPr="00FF75FC">
        <w:rPr>
          <w:rFonts w:ascii="Times New Roman" w:hAnsi="Times New Roman" w:cs="Times New Roman"/>
        </w:rPr>
        <w:t>:</w:t>
      </w:r>
    </w:p>
    <w:p w:rsidR="00157D0B" w:rsidRPr="00FF75FC" w:rsidRDefault="00157D0B" w:rsidP="001F194D">
      <w:pPr>
        <w:pStyle w:val="Default"/>
        <w:numPr>
          <w:ilvl w:val="0"/>
          <w:numId w:val="7"/>
        </w:numPr>
        <w:jc w:val="both"/>
        <w:rPr>
          <w:rFonts w:ascii="Times New Roman" w:hAnsi="Times New Roman" w:cs="Times New Roman"/>
        </w:rPr>
      </w:pPr>
      <w:r w:rsidRPr="00FF75FC">
        <w:rPr>
          <w:rFonts w:ascii="Times New Roman" w:hAnsi="Times New Roman" w:cs="Times New Roman"/>
        </w:rPr>
        <w:t>gradnja odprte širokopasovne infrastrukture naslednje generacije.</w:t>
      </w:r>
    </w:p>
    <w:p w:rsidR="00157D0B" w:rsidRPr="00FF75FC" w:rsidRDefault="00157D0B" w:rsidP="001F194D">
      <w:pPr>
        <w:pStyle w:val="Default"/>
        <w:jc w:val="both"/>
        <w:rPr>
          <w:rFonts w:ascii="Times New Roman" w:hAnsi="Times New Roman" w:cs="Times New Roman"/>
          <w:b/>
          <w:color w:val="auto"/>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C61535" w:rsidRPr="00FF75FC" w:rsidRDefault="00157D0B" w:rsidP="001F194D">
      <w:pPr>
        <w:pStyle w:val="Default"/>
        <w:jc w:val="both"/>
        <w:rPr>
          <w:rFonts w:ascii="Times New Roman" w:hAnsi="Times New Roman" w:cs="Times New Roman"/>
        </w:rPr>
      </w:pPr>
      <w:r w:rsidRPr="00FF75FC">
        <w:rPr>
          <w:rFonts w:ascii="Times New Roman" w:hAnsi="Times New Roman" w:cs="Times New Roman"/>
        </w:rPr>
        <w:t>Ciljn</w:t>
      </w:r>
      <w:r w:rsidR="00370157" w:rsidRPr="00FF75FC">
        <w:rPr>
          <w:rFonts w:ascii="Times New Roman" w:hAnsi="Times New Roman" w:cs="Times New Roman"/>
        </w:rPr>
        <w:t>e skupine prednostne naložbe so</w:t>
      </w:r>
      <w:r w:rsidRPr="00FF75FC">
        <w:rPr>
          <w:rFonts w:ascii="Times New Roman" w:hAnsi="Times New Roman" w:cs="Times New Roman"/>
        </w:rPr>
        <w:t xml:space="preserve"> </w:t>
      </w:r>
      <w:r w:rsidR="008E596B" w:rsidRPr="00FF75FC">
        <w:rPr>
          <w:rFonts w:ascii="Times New Roman" w:hAnsi="Times New Roman" w:cs="Times New Roman"/>
        </w:rPr>
        <w:t>gospodinjstva, podjetja, javne institucije, ki nimajo ustreznega dostopa do širokopasovnih elektronskih komunikacijskih storitev</w:t>
      </w:r>
      <w:r w:rsidR="000F1722" w:rsidRPr="00FF75FC">
        <w:rPr>
          <w:rFonts w:ascii="Times New Roman" w:hAnsi="Times New Roman" w:cs="Times New Roman"/>
        </w:rPr>
        <w:t>.</w:t>
      </w:r>
      <w:r w:rsidR="008E596B" w:rsidRPr="00FF75FC">
        <w:rPr>
          <w:rFonts w:ascii="Times New Roman" w:hAnsi="Times New Roman" w:cs="Times New Roman"/>
        </w:rPr>
        <w:t xml:space="preserve"> </w:t>
      </w:r>
    </w:p>
    <w:p w:rsidR="00157D0B" w:rsidRPr="00FF75FC" w:rsidRDefault="00157D0B" w:rsidP="001F194D">
      <w:pPr>
        <w:pStyle w:val="Default"/>
        <w:jc w:val="both"/>
        <w:rPr>
          <w:rFonts w:ascii="Times New Roman" w:hAnsi="Times New Roman" w:cs="Times New Roman"/>
        </w:rPr>
      </w:pPr>
    </w:p>
    <w:p w:rsidR="008E596B" w:rsidRPr="00FF75FC" w:rsidRDefault="00157D0B" w:rsidP="001F194D">
      <w:pPr>
        <w:pStyle w:val="Default"/>
        <w:jc w:val="both"/>
        <w:rPr>
          <w:rFonts w:ascii="Times New Roman" w:hAnsi="Times New Roman" w:cs="Times New Roman"/>
        </w:rPr>
      </w:pPr>
      <w:r w:rsidRPr="00FF75FC">
        <w:rPr>
          <w:rFonts w:ascii="Times New Roman" w:hAnsi="Times New Roman" w:cs="Times New Roman"/>
        </w:rPr>
        <w:t xml:space="preserve">Upravičenci prednostne naložbe so </w:t>
      </w:r>
      <w:r w:rsidR="008E596B" w:rsidRPr="00FF75FC">
        <w:rPr>
          <w:rFonts w:ascii="Times New Roman" w:hAnsi="Times New Roman" w:cs="Times New Roman"/>
        </w:rPr>
        <w:t>občine, podjetja in javne institucije, ki nastopajo kot soinvestitorji, ter vsa druga zainteresirana javnost</w:t>
      </w:r>
      <w:r w:rsidR="000F1722" w:rsidRPr="00FF75FC">
        <w:rPr>
          <w:rFonts w:ascii="Times New Roman" w:hAnsi="Times New Roman" w:cs="Times New Roman"/>
        </w:rPr>
        <w:t>.</w:t>
      </w:r>
      <w:r w:rsidR="008E596B" w:rsidRPr="00FF75FC">
        <w:rPr>
          <w:rFonts w:ascii="Times New Roman" w:hAnsi="Times New Roman" w:cs="Times New Roman"/>
        </w:rPr>
        <w:t xml:space="preserve"> </w:t>
      </w:r>
    </w:p>
    <w:p w:rsidR="00157D0B" w:rsidRPr="00FF75FC" w:rsidRDefault="00157D0B" w:rsidP="001F194D">
      <w:pPr>
        <w:pStyle w:val="Default"/>
        <w:jc w:val="both"/>
        <w:rPr>
          <w:rFonts w:ascii="Times New Roman" w:hAnsi="Times New Roman" w:cs="Times New Roman"/>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C85090" w:rsidRPr="00FF75FC" w:rsidRDefault="00D21F6A" w:rsidP="001F194D">
      <w:pPr>
        <w:pStyle w:val="Default"/>
        <w:jc w:val="both"/>
        <w:rPr>
          <w:rFonts w:ascii="Times New Roman" w:hAnsi="Times New Roman" w:cs="Times New Roman"/>
        </w:rPr>
      </w:pPr>
      <w:r w:rsidRPr="00FF75FC">
        <w:rPr>
          <w:rFonts w:ascii="Times New Roman" w:hAnsi="Times New Roman" w:cs="Times New Roman"/>
        </w:rPr>
        <w:t>V izvajanju</w:t>
      </w:r>
      <w:r w:rsidR="00C85090" w:rsidRPr="00FF75FC">
        <w:rPr>
          <w:rFonts w:ascii="Times New Roman" w:hAnsi="Times New Roman" w:cs="Times New Roman"/>
        </w:rPr>
        <w:t xml:space="preserve"> prednostne naložbe </w:t>
      </w:r>
      <w:r w:rsidRPr="00FF75FC">
        <w:rPr>
          <w:rFonts w:ascii="Times New Roman" w:hAnsi="Times New Roman" w:cs="Times New Roman"/>
        </w:rPr>
        <w:t xml:space="preserve">se </w:t>
      </w:r>
      <w:r w:rsidR="00C652A7" w:rsidRPr="00FF75FC">
        <w:rPr>
          <w:rFonts w:ascii="Times New Roman" w:hAnsi="Times New Roman" w:cs="Times New Roman"/>
        </w:rPr>
        <w:t xml:space="preserve">v fazi priprav meril za izbor </w:t>
      </w:r>
      <w:r w:rsidR="00C85090" w:rsidRPr="00FF75FC">
        <w:rPr>
          <w:rFonts w:ascii="Times New Roman" w:hAnsi="Times New Roman" w:cs="Times New Roman"/>
        </w:rPr>
        <w:t>ne načrtuje uporabe finančnih instrumentov.</w:t>
      </w:r>
    </w:p>
    <w:p w:rsidR="00C85090" w:rsidRPr="00FF75FC" w:rsidRDefault="00C85090" w:rsidP="001F194D">
      <w:pPr>
        <w:pStyle w:val="Default"/>
        <w:jc w:val="both"/>
        <w:rPr>
          <w:rFonts w:ascii="Times New Roman" w:hAnsi="Times New Roman" w:cs="Times New Roman"/>
        </w:rPr>
      </w:pPr>
    </w:p>
    <w:p w:rsidR="00C85090" w:rsidRPr="00FF75FC" w:rsidRDefault="00D21F6A" w:rsidP="001F194D">
      <w:pPr>
        <w:pStyle w:val="Default"/>
        <w:jc w:val="both"/>
        <w:rPr>
          <w:rFonts w:ascii="Times New Roman" w:hAnsi="Times New Roman" w:cs="Times New Roman"/>
        </w:rPr>
      </w:pPr>
      <w:r w:rsidRPr="00FF75FC">
        <w:rPr>
          <w:rFonts w:ascii="Times New Roman" w:hAnsi="Times New Roman" w:cs="Times New Roman"/>
        </w:rPr>
        <w:t>V izvajanju</w:t>
      </w:r>
      <w:r w:rsidR="00C85090" w:rsidRPr="00FF75FC">
        <w:rPr>
          <w:rFonts w:ascii="Times New Roman" w:hAnsi="Times New Roman" w:cs="Times New Roman"/>
        </w:rPr>
        <w:t xml:space="preserve"> prednostne naložbe </w:t>
      </w:r>
      <w:r w:rsidRPr="00FF75FC">
        <w:rPr>
          <w:rFonts w:ascii="Times New Roman" w:hAnsi="Times New Roman" w:cs="Times New Roman"/>
        </w:rPr>
        <w:t xml:space="preserve">se </w:t>
      </w:r>
      <w:r w:rsidR="00C85090" w:rsidRPr="00FF75FC">
        <w:rPr>
          <w:rFonts w:ascii="Times New Roman" w:hAnsi="Times New Roman" w:cs="Times New Roman"/>
        </w:rPr>
        <w:t>v fazi priprav meril za izbor</w:t>
      </w:r>
      <w:r w:rsidRPr="00FF75FC">
        <w:rPr>
          <w:rFonts w:ascii="Times New Roman" w:hAnsi="Times New Roman" w:cs="Times New Roman"/>
        </w:rPr>
        <w:t xml:space="preserve"> </w:t>
      </w:r>
      <w:r w:rsidR="00C85090" w:rsidRPr="00FF75FC">
        <w:rPr>
          <w:rFonts w:ascii="Times New Roman" w:hAnsi="Times New Roman" w:cs="Times New Roman"/>
        </w:rPr>
        <w:t>ne načrtuje uporabe velikih projektov.</w:t>
      </w:r>
    </w:p>
    <w:p w:rsidR="00406613" w:rsidRPr="00FF75FC" w:rsidRDefault="00406613" w:rsidP="001F194D">
      <w:pPr>
        <w:pStyle w:val="Default"/>
        <w:jc w:val="both"/>
        <w:rPr>
          <w:rFonts w:ascii="Times New Roman" w:hAnsi="Times New Roman" w:cs="Times New Roman"/>
        </w:rPr>
      </w:pPr>
    </w:p>
    <w:p w:rsidR="000D134B" w:rsidRDefault="000D134B" w:rsidP="001F194D">
      <w:pPr>
        <w:pStyle w:val="Default"/>
        <w:jc w:val="both"/>
        <w:rPr>
          <w:rFonts w:ascii="Times New Roman" w:hAnsi="Times New Roman" w:cs="Times New Roman"/>
          <w:b/>
          <w:color w:val="auto"/>
        </w:rPr>
      </w:pPr>
      <w:r w:rsidRPr="002B7BAF">
        <w:rPr>
          <w:rFonts w:ascii="Times New Roman" w:hAnsi="Times New Roman" w:cs="Times New Roman"/>
          <w:b/>
          <w:color w:val="auto"/>
        </w:rPr>
        <w:t>Način izbora operacij</w:t>
      </w:r>
    </w:p>
    <w:p w:rsidR="000D134B" w:rsidRDefault="000D134B" w:rsidP="001F194D">
      <w:pPr>
        <w:pStyle w:val="Default"/>
        <w:jc w:val="both"/>
        <w:rPr>
          <w:rFonts w:ascii="Times New Roman" w:hAnsi="Times New Roman" w:cs="Times New Roman"/>
          <w:b/>
          <w:color w:val="auto"/>
        </w:rPr>
      </w:pPr>
      <w:r w:rsidRPr="00FF75FC">
        <w:rPr>
          <w:rFonts w:ascii="Times New Roman" w:hAnsi="Times New Roman" w:cs="Times New Roman"/>
          <w:color w:val="auto"/>
        </w:rPr>
        <w:t xml:space="preserve">V smislu mehanizmov izvajanja bosta smiselno uporabljena javni razpis za izbor operacij </w:t>
      </w:r>
      <w:r w:rsidRPr="00FF75FC">
        <w:rPr>
          <w:rFonts w:ascii="Times New Roman" w:hAnsi="Times New Roman" w:cs="Times New Roman"/>
          <w:color w:val="auto"/>
          <w:lang w:eastAsia="en-US"/>
        </w:rPr>
        <w:t>oziroma drug podoben/enakovreden postopek</w:t>
      </w:r>
      <w:r w:rsidRPr="00FF75FC">
        <w:rPr>
          <w:rFonts w:ascii="Times New Roman" w:hAnsi="Times New Roman" w:cs="Times New Roman"/>
          <w:color w:val="auto"/>
          <w:sz w:val="22"/>
          <w:szCs w:val="22"/>
          <w:lang w:eastAsia="en-US"/>
        </w:rPr>
        <w:t xml:space="preserve"> </w:t>
      </w:r>
      <w:r w:rsidRPr="00FF75FC">
        <w:rPr>
          <w:rFonts w:ascii="Times New Roman" w:hAnsi="Times New Roman" w:cs="Times New Roman"/>
        </w:rPr>
        <w:t>ali neposredna potrditev operacij.</w:t>
      </w:r>
    </w:p>
    <w:p w:rsidR="000D134B" w:rsidRDefault="000D134B" w:rsidP="001F194D">
      <w:pPr>
        <w:pStyle w:val="Default"/>
        <w:jc w:val="both"/>
        <w:rPr>
          <w:rFonts w:ascii="Times New Roman" w:hAnsi="Times New Roman" w:cs="Times New Roman"/>
          <w:b/>
          <w:color w:val="auto"/>
        </w:rPr>
      </w:pPr>
    </w:p>
    <w:p w:rsidR="000D134B" w:rsidRDefault="000D134B" w:rsidP="001F194D">
      <w:pPr>
        <w:pStyle w:val="Default"/>
        <w:jc w:val="both"/>
        <w:rPr>
          <w:rFonts w:ascii="Times New Roman" w:hAnsi="Times New Roman" w:cs="Times New Roman"/>
          <w:b/>
          <w:color w:val="auto"/>
        </w:rPr>
      </w:pPr>
      <w:r>
        <w:rPr>
          <w:rFonts w:ascii="Times New Roman" w:hAnsi="Times New Roman" w:cs="Times New Roman"/>
          <w:b/>
          <w:color w:val="auto"/>
        </w:rPr>
        <w:t>Ugotavljanje upravičenosti</w:t>
      </w:r>
    </w:p>
    <w:p w:rsidR="000D134B" w:rsidRDefault="000D134B"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DD3109" w:rsidRDefault="00DD3109" w:rsidP="001F194D">
      <w:pPr>
        <w:numPr>
          <w:ilvl w:val="0"/>
          <w:numId w:val="7"/>
        </w:numPr>
        <w:spacing w:after="0" w:line="240" w:lineRule="auto"/>
        <w:jc w:val="both"/>
        <w:rPr>
          <w:rFonts w:ascii="Times New Roman" w:hAnsi="Times New Roman"/>
          <w:sz w:val="24"/>
          <w:szCs w:val="24"/>
        </w:rPr>
      </w:pPr>
      <w:r>
        <w:rPr>
          <w:rFonts w:ascii="Times New Roman" w:hAnsi="Times New Roman"/>
          <w:sz w:val="24"/>
          <w:szCs w:val="24"/>
        </w:rPr>
        <w:lastRenderedPageBreak/>
        <w:t xml:space="preserve">usklajenost s cilji </w:t>
      </w:r>
      <w:r w:rsidRPr="00FF75FC">
        <w:rPr>
          <w:rFonts w:ascii="Times New Roman" w:hAnsi="Times New Roman"/>
          <w:sz w:val="24"/>
          <w:szCs w:val="24"/>
        </w:rPr>
        <w:t>/rezultat</w:t>
      </w:r>
      <w:r>
        <w:rPr>
          <w:rFonts w:ascii="Times New Roman" w:hAnsi="Times New Roman"/>
          <w:sz w:val="24"/>
          <w:szCs w:val="24"/>
        </w:rPr>
        <w:t>i</w:t>
      </w:r>
      <w:r w:rsidRPr="00FF75FC">
        <w:rPr>
          <w:rFonts w:ascii="Times New Roman" w:hAnsi="Times New Roman"/>
          <w:sz w:val="24"/>
          <w:szCs w:val="24"/>
        </w:rPr>
        <w:t xml:space="preserve"> na ravni prednostne osi</w:t>
      </w:r>
      <w:r>
        <w:rPr>
          <w:rFonts w:ascii="Times New Roman" w:hAnsi="Times New Roman"/>
          <w:sz w:val="24"/>
          <w:szCs w:val="24"/>
        </w:rPr>
        <w:t xml:space="preserve"> oziroma prednostne naložbe,</w:t>
      </w:r>
    </w:p>
    <w:p w:rsidR="00DD3109" w:rsidRPr="00FF75FC" w:rsidRDefault="00DD3109" w:rsidP="001F194D">
      <w:pPr>
        <w:pStyle w:val="Default"/>
        <w:numPr>
          <w:ilvl w:val="0"/>
          <w:numId w:val="7"/>
        </w:numPr>
        <w:jc w:val="both"/>
        <w:rPr>
          <w:rFonts w:ascii="Times New Roman" w:hAnsi="Times New Roman" w:cs="Times New Roman"/>
          <w:color w:val="auto"/>
        </w:rPr>
      </w:pPr>
      <w:r w:rsidRPr="00FF75FC">
        <w:rPr>
          <w:rFonts w:ascii="Times New Roman" w:hAnsi="Times New Roman" w:cs="Times New Roman"/>
          <w:color w:val="auto"/>
        </w:rPr>
        <w:t>upoštevanje načela tehnološke nevtralnosti,</w:t>
      </w:r>
    </w:p>
    <w:p w:rsidR="00DD3109" w:rsidRDefault="00DD3109" w:rsidP="001F194D">
      <w:pPr>
        <w:pStyle w:val="Default"/>
        <w:numPr>
          <w:ilvl w:val="0"/>
          <w:numId w:val="7"/>
        </w:numPr>
        <w:jc w:val="both"/>
        <w:rPr>
          <w:rFonts w:ascii="Times New Roman" w:hAnsi="Times New Roman" w:cs="Times New Roman"/>
          <w:color w:val="auto"/>
        </w:rPr>
      </w:pPr>
      <w:r w:rsidRPr="00FF75FC">
        <w:rPr>
          <w:rFonts w:ascii="Times New Roman" w:hAnsi="Times New Roman"/>
        </w:rPr>
        <w:t>realna izvedljivost v obdobju ter ustreznost in sposobnost upravičencev,</w:t>
      </w:r>
    </w:p>
    <w:p w:rsidR="00DD3109" w:rsidRPr="00FF75FC" w:rsidRDefault="00DD3109" w:rsidP="001F194D">
      <w:pPr>
        <w:pStyle w:val="Default"/>
        <w:numPr>
          <w:ilvl w:val="0"/>
          <w:numId w:val="7"/>
        </w:numPr>
        <w:jc w:val="both"/>
        <w:rPr>
          <w:rFonts w:ascii="Times New Roman" w:hAnsi="Times New Roman" w:cs="Times New Roman"/>
          <w:color w:val="auto"/>
        </w:rPr>
      </w:pPr>
      <w:r w:rsidRPr="00FF75FC">
        <w:rPr>
          <w:rFonts w:ascii="Times New Roman" w:hAnsi="Times New Roman" w:cs="Times New Roman"/>
          <w:color w:val="auto"/>
        </w:rPr>
        <w:t>upoštevanje direktive o ukrepih za znižanje stroškov za postavitev elektronskih komunikacijskih omrežij visokih hitrosti,</w:t>
      </w:r>
    </w:p>
    <w:p w:rsidR="00DD3109" w:rsidRPr="00FF75FC" w:rsidRDefault="00DD3109" w:rsidP="001F194D">
      <w:pPr>
        <w:pStyle w:val="Default"/>
        <w:numPr>
          <w:ilvl w:val="0"/>
          <w:numId w:val="7"/>
        </w:numPr>
        <w:jc w:val="both"/>
        <w:rPr>
          <w:rFonts w:ascii="Times New Roman" w:hAnsi="Times New Roman" w:cs="Times New Roman"/>
          <w:color w:val="auto"/>
        </w:rPr>
      </w:pPr>
      <w:r w:rsidRPr="00FF75FC">
        <w:rPr>
          <w:rFonts w:ascii="Times New Roman" w:hAnsi="Times New Roman" w:cs="Times New Roman"/>
          <w:color w:val="auto"/>
        </w:rPr>
        <w:t>umeščanje v prostor ob že obstoječi infrastrukturi,</w:t>
      </w:r>
    </w:p>
    <w:p w:rsidR="008D459C" w:rsidRDefault="00DD3109" w:rsidP="001F194D">
      <w:pPr>
        <w:pStyle w:val="Default"/>
        <w:numPr>
          <w:ilvl w:val="0"/>
          <w:numId w:val="7"/>
        </w:numPr>
        <w:jc w:val="both"/>
        <w:rPr>
          <w:rFonts w:ascii="Times New Roman" w:hAnsi="Times New Roman" w:cs="Times New Roman"/>
          <w:color w:val="auto"/>
        </w:rPr>
      </w:pPr>
      <w:r w:rsidRPr="00FF75FC">
        <w:rPr>
          <w:rFonts w:ascii="Times New Roman" w:hAnsi="Times New Roman" w:cs="Times New Roman"/>
          <w:color w:val="auto"/>
        </w:rPr>
        <w:t>izkazovanje pripravljenosti za izvedbo, vključno z zaprto finančno konstrukcijo</w:t>
      </w:r>
      <w:r w:rsidR="008D459C">
        <w:rPr>
          <w:rFonts w:ascii="Times New Roman" w:hAnsi="Times New Roman" w:cs="Times New Roman"/>
          <w:color w:val="auto"/>
        </w:rPr>
        <w:t>,</w:t>
      </w:r>
    </w:p>
    <w:p w:rsidR="00DD3109" w:rsidRPr="00FF75FC" w:rsidRDefault="008D459C" w:rsidP="008D459C">
      <w:pPr>
        <w:pStyle w:val="Default"/>
        <w:numPr>
          <w:ilvl w:val="0"/>
          <w:numId w:val="7"/>
        </w:numPr>
        <w:jc w:val="both"/>
        <w:rPr>
          <w:rFonts w:ascii="Times New Roman" w:hAnsi="Times New Roman" w:cs="Times New Roman"/>
          <w:color w:val="auto"/>
        </w:rPr>
      </w:pPr>
      <w:r w:rsidRPr="008D459C">
        <w:rPr>
          <w:rFonts w:ascii="Times New Roman" w:hAnsi="Times New Roman" w:cs="Times New Roman"/>
          <w:color w:val="auto"/>
        </w:rPr>
        <w:t>skladnost  s strategijami Digitalne Slovenije 2020.</w:t>
      </w:r>
    </w:p>
    <w:p w:rsidR="000D134B" w:rsidRDefault="000D134B" w:rsidP="001F194D">
      <w:pPr>
        <w:pStyle w:val="Default"/>
        <w:jc w:val="both"/>
        <w:rPr>
          <w:rFonts w:ascii="Times New Roman" w:hAnsi="Times New Roman" w:cs="Times New Roman"/>
          <w:b/>
          <w:color w:val="auto"/>
        </w:rPr>
      </w:pPr>
    </w:p>
    <w:p w:rsidR="000D134B" w:rsidRPr="00FF75FC" w:rsidRDefault="000D134B"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FB05B8" w:rsidRPr="00FF75FC" w:rsidRDefault="004F3446"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zagotovi zastopanost </w:t>
      </w:r>
      <w:r w:rsidRPr="00FF75FC">
        <w:rPr>
          <w:rFonts w:ascii="Times New Roman" w:hAnsi="Times New Roman" w:cs="Times New Roman"/>
          <w:color w:val="auto"/>
          <w:lang w:eastAsia="en-US"/>
        </w:rPr>
        <w:t>nekaterih ali vseh</w:t>
      </w:r>
      <w:r w:rsidRPr="00FF75FC">
        <w:rPr>
          <w:rFonts w:ascii="Times New Roman" w:hAnsi="Times New Roman" w:cs="Times New Roman"/>
          <w:color w:val="auto"/>
        </w:rPr>
        <w:t xml:space="preserve"> meril za ocenjevanje:</w:t>
      </w:r>
    </w:p>
    <w:p w:rsidR="00DD3109" w:rsidRDefault="00DD3109" w:rsidP="006A2971">
      <w:pPr>
        <w:numPr>
          <w:ilvl w:val="0"/>
          <w:numId w:val="70"/>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kakovost predloga, ki bo zagotavljal stroškovno/ekonomsko učinkovitost in racionalnost,</w:t>
      </w:r>
    </w:p>
    <w:p w:rsidR="00DD3109" w:rsidRPr="0080159E" w:rsidRDefault="00DD3109" w:rsidP="006A2971">
      <w:pPr>
        <w:numPr>
          <w:ilvl w:val="0"/>
          <w:numId w:val="70"/>
        </w:numPr>
        <w:spacing w:after="0" w:line="240" w:lineRule="auto"/>
        <w:jc w:val="both"/>
        <w:rPr>
          <w:rFonts w:ascii="Times New Roman" w:hAnsi="Times New Roman"/>
          <w:sz w:val="24"/>
          <w:szCs w:val="24"/>
        </w:rPr>
      </w:pPr>
      <w:r>
        <w:rPr>
          <w:rFonts w:ascii="Times New Roman" w:hAnsi="Times New Roman"/>
          <w:sz w:val="24"/>
          <w:szCs w:val="24"/>
        </w:rPr>
        <w:t xml:space="preserve">usposobljenost upravičenca za izvedbo operacije (npr. strokovnost in reference predlaganih kadrov), </w:t>
      </w:r>
      <w:r w:rsidRPr="0080159E">
        <w:rPr>
          <w:rFonts w:ascii="Times New Roman" w:hAnsi="Times New Roman"/>
          <w:sz w:val="24"/>
          <w:szCs w:val="24"/>
        </w:rPr>
        <w:t xml:space="preserve"> </w:t>
      </w:r>
    </w:p>
    <w:p w:rsidR="00DD3109" w:rsidRPr="00FF75FC" w:rsidRDefault="00DD3109" w:rsidP="006A2971">
      <w:pPr>
        <w:numPr>
          <w:ilvl w:val="0"/>
          <w:numId w:val="70"/>
        </w:numPr>
        <w:autoSpaceDE w:val="0"/>
        <w:autoSpaceDN w:val="0"/>
        <w:adjustRightInd w:val="0"/>
        <w:spacing w:after="0" w:line="240" w:lineRule="auto"/>
        <w:jc w:val="both"/>
        <w:rPr>
          <w:rFonts w:ascii="Times New Roman" w:hAnsi="Times New Roman"/>
          <w:color w:val="000000"/>
          <w:sz w:val="24"/>
          <w:szCs w:val="24"/>
          <w:lang w:eastAsia="sl-SI"/>
        </w:rPr>
      </w:pPr>
      <w:r w:rsidRPr="00FF75FC">
        <w:rPr>
          <w:rFonts w:ascii="Times New Roman" w:hAnsi="Times New Roman"/>
          <w:color w:val="000000"/>
          <w:sz w:val="24"/>
          <w:szCs w:val="24"/>
          <w:lang w:eastAsia="sl-SI"/>
        </w:rPr>
        <w:t>utemeljenost na modelih z najvišjimi zasebnimi vložki,</w:t>
      </w:r>
    </w:p>
    <w:p w:rsidR="00DD3109" w:rsidRDefault="00DD3109" w:rsidP="008D459C">
      <w:pPr>
        <w:numPr>
          <w:ilvl w:val="0"/>
          <w:numId w:val="70"/>
        </w:numPr>
        <w:autoSpaceDE w:val="0"/>
        <w:autoSpaceDN w:val="0"/>
        <w:adjustRightInd w:val="0"/>
        <w:spacing w:after="0" w:line="240" w:lineRule="auto"/>
        <w:ind w:left="714" w:hanging="357"/>
        <w:jc w:val="both"/>
        <w:rPr>
          <w:rFonts w:ascii="Times New Roman" w:hAnsi="Times New Roman"/>
          <w:color w:val="000000"/>
          <w:sz w:val="24"/>
          <w:szCs w:val="24"/>
          <w:lang w:eastAsia="sl-SI"/>
        </w:rPr>
      </w:pPr>
      <w:r w:rsidRPr="00FF75FC">
        <w:rPr>
          <w:rFonts w:ascii="Times New Roman" w:hAnsi="Times New Roman"/>
          <w:color w:val="000000"/>
          <w:sz w:val="24"/>
          <w:szCs w:val="24"/>
          <w:lang w:eastAsia="sl-SI"/>
        </w:rPr>
        <w:t>doseganje največjega deleža pokritosti gospodinjstev na upravičenih območjih, znotraj zaključene celote (občine ali konzorciji občin) na enoto vloženih sredstev,</w:t>
      </w:r>
    </w:p>
    <w:p w:rsidR="008D459C" w:rsidRPr="008D459C" w:rsidRDefault="008D459C" w:rsidP="008D459C">
      <w:pPr>
        <w:numPr>
          <w:ilvl w:val="0"/>
          <w:numId w:val="70"/>
        </w:numPr>
        <w:spacing w:after="0" w:line="240" w:lineRule="auto"/>
        <w:ind w:left="714" w:hanging="357"/>
        <w:rPr>
          <w:rFonts w:ascii="Times New Roman" w:hAnsi="Times New Roman"/>
          <w:color w:val="000000"/>
          <w:sz w:val="24"/>
          <w:szCs w:val="24"/>
          <w:lang w:eastAsia="sl-SI"/>
        </w:rPr>
      </w:pPr>
      <w:r w:rsidRPr="008D459C">
        <w:rPr>
          <w:rFonts w:ascii="Times New Roman" w:hAnsi="Times New Roman"/>
          <w:color w:val="000000"/>
          <w:sz w:val="24"/>
          <w:szCs w:val="24"/>
          <w:lang w:eastAsia="sl-SI"/>
        </w:rPr>
        <w:t>prispevanje k dvigu rabe interneta in splošne digitalizacije,</w:t>
      </w:r>
    </w:p>
    <w:p w:rsidR="00DD3109" w:rsidRPr="00FF75FC" w:rsidRDefault="00DD3109" w:rsidP="008D459C">
      <w:pPr>
        <w:numPr>
          <w:ilvl w:val="0"/>
          <w:numId w:val="70"/>
        </w:numPr>
        <w:spacing w:after="0" w:line="240" w:lineRule="auto"/>
        <w:ind w:left="714" w:hanging="357"/>
        <w:jc w:val="both"/>
        <w:rPr>
          <w:rFonts w:ascii="Times New Roman" w:hAnsi="Times New Roman"/>
          <w:sz w:val="24"/>
          <w:szCs w:val="24"/>
        </w:rPr>
      </w:pPr>
      <w:r w:rsidRPr="00FF75FC">
        <w:rPr>
          <w:rFonts w:ascii="Times New Roman" w:hAnsi="Times New Roman"/>
          <w:sz w:val="24"/>
          <w:szCs w:val="24"/>
        </w:rPr>
        <w:t>prispevanje k uravnoteženemu regionalnemu razvoju.</w:t>
      </w:r>
    </w:p>
    <w:p w:rsidR="00771A08" w:rsidRPr="00FF75FC" w:rsidRDefault="00771A08" w:rsidP="001F194D">
      <w:pPr>
        <w:pStyle w:val="Default"/>
        <w:jc w:val="both"/>
        <w:rPr>
          <w:rFonts w:ascii="Times New Roman" w:hAnsi="Times New Roman" w:cs="Times New Roman"/>
          <w:color w:val="auto"/>
        </w:rPr>
      </w:pPr>
    </w:p>
    <w:p w:rsidR="00C85090" w:rsidRPr="00FF75FC" w:rsidRDefault="008E596B" w:rsidP="00E62651">
      <w:pPr>
        <w:pStyle w:val="Naslov2"/>
        <w:numPr>
          <w:ilvl w:val="0"/>
          <w:numId w:val="22"/>
        </w:numPr>
      </w:pPr>
      <w:bookmarkStart w:id="335" w:name="_Toc410313646"/>
      <w:bookmarkStart w:id="336" w:name="_Toc413322349"/>
      <w:bookmarkStart w:id="337" w:name="_Toc413322533"/>
      <w:bookmarkStart w:id="338" w:name="_Toc413423365"/>
      <w:bookmarkStart w:id="339" w:name="_Toc413770728"/>
      <w:bookmarkStart w:id="340" w:name="_Toc414629832"/>
      <w:bookmarkStart w:id="341" w:name="_Toc414631204"/>
      <w:bookmarkStart w:id="342" w:name="_Toc416966735"/>
      <w:bookmarkStart w:id="343" w:name="_Toc51318104"/>
      <w:bookmarkStart w:id="344" w:name="_Toc56689322"/>
      <w:bookmarkStart w:id="345" w:name="_Toc57026798"/>
      <w:bookmarkStart w:id="346" w:name="_Toc57026919"/>
      <w:r w:rsidRPr="00FF75FC">
        <w:t>Krepitev aplikacij IKT za e-upravo, e-učenje, e-vključenost, e-kulturo in e-zdravje</w:t>
      </w:r>
      <w:bookmarkEnd w:id="335"/>
      <w:bookmarkEnd w:id="336"/>
      <w:bookmarkEnd w:id="337"/>
      <w:bookmarkEnd w:id="338"/>
      <w:bookmarkEnd w:id="339"/>
      <w:bookmarkEnd w:id="340"/>
      <w:bookmarkEnd w:id="341"/>
      <w:bookmarkEnd w:id="342"/>
      <w:bookmarkEnd w:id="343"/>
      <w:bookmarkEnd w:id="344"/>
      <w:bookmarkEnd w:id="345"/>
      <w:bookmarkEnd w:id="346"/>
      <w:r w:rsidRPr="00FF75FC">
        <w:t xml:space="preserve"> </w:t>
      </w:r>
      <w:bookmarkStart w:id="347" w:name="_Toc410313647"/>
    </w:p>
    <w:p w:rsidR="00C85090" w:rsidRPr="00FF75FC" w:rsidRDefault="00C85090" w:rsidP="001F194D">
      <w:pPr>
        <w:pStyle w:val="Default"/>
        <w:jc w:val="both"/>
        <w:rPr>
          <w:rFonts w:ascii="Times New Roman" w:hAnsi="Times New Roman" w:cs="Times New Roman"/>
        </w:rPr>
      </w:pPr>
    </w:p>
    <w:p w:rsidR="002C4652" w:rsidRPr="00FF75FC" w:rsidRDefault="002C4652"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6555A2" w:rsidRPr="00FF75FC" w:rsidRDefault="006555A2" w:rsidP="001F194D">
      <w:pPr>
        <w:pStyle w:val="Default"/>
        <w:jc w:val="both"/>
        <w:rPr>
          <w:rFonts w:ascii="Times New Roman" w:hAnsi="Times New Roman" w:cs="Times New Roman"/>
        </w:rPr>
      </w:pPr>
      <w:r w:rsidRPr="00FF75FC">
        <w:rPr>
          <w:rFonts w:ascii="Times New Roman" w:hAnsi="Times New Roman" w:cs="Times New Roman"/>
        </w:rPr>
        <w:t>Specifični cilj prednostne naložbe je večja transparentnost in učinkovitost pri urejanju prostora, graditvi objektov in upravljanja z nepremičninami.</w:t>
      </w:r>
    </w:p>
    <w:p w:rsidR="00EE0126" w:rsidRPr="00FF75FC" w:rsidRDefault="00EE0126" w:rsidP="001F194D">
      <w:pPr>
        <w:pStyle w:val="Default"/>
        <w:jc w:val="both"/>
        <w:rPr>
          <w:rFonts w:ascii="Times New Roman" w:hAnsi="Times New Roman" w:cs="Times New Roman"/>
        </w:rPr>
      </w:pPr>
    </w:p>
    <w:p w:rsidR="006555A2" w:rsidRPr="00FF75FC" w:rsidRDefault="006555A2" w:rsidP="001F194D">
      <w:pPr>
        <w:pStyle w:val="Default"/>
        <w:jc w:val="both"/>
        <w:rPr>
          <w:rFonts w:ascii="Times New Roman" w:hAnsi="Times New Roman" w:cs="Times New Roman"/>
        </w:rPr>
      </w:pPr>
      <w:r w:rsidRPr="00FF75FC">
        <w:rPr>
          <w:rFonts w:ascii="Times New Roman" w:hAnsi="Times New Roman" w:cs="Times New Roman"/>
        </w:rPr>
        <w:t>Vrsta in primer področja, ki mu je namenjena podpora, in njegovega pričakovanega prispevka k specifičnim ciljem je:</w:t>
      </w:r>
    </w:p>
    <w:p w:rsidR="006555A2" w:rsidRPr="00FF75FC" w:rsidRDefault="006555A2" w:rsidP="001F194D">
      <w:pPr>
        <w:pStyle w:val="Default"/>
        <w:numPr>
          <w:ilvl w:val="0"/>
          <w:numId w:val="10"/>
        </w:numPr>
        <w:jc w:val="both"/>
        <w:rPr>
          <w:rFonts w:ascii="Times New Roman" w:hAnsi="Times New Roman" w:cs="Times New Roman"/>
        </w:rPr>
      </w:pPr>
      <w:r w:rsidRPr="00FF75FC">
        <w:rPr>
          <w:rFonts w:ascii="Times New Roman" w:hAnsi="Times New Roman" w:cs="Times New Roman"/>
        </w:rPr>
        <w:t>Program projektov eProstor.</w:t>
      </w:r>
    </w:p>
    <w:p w:rsidR="006555A2" w:rsidRPr="00FF75FC" w:rsidRDefault="006555A2" w:rsidP="001F194D">
      <w:pPr>
        <w:pStyle w:val="Default"/>
        <w:jc w:val="both"/>
        <w:rPr>
          <w:rFonts w:ascii="Times New Roman" w:hAnsi="Times New Roman" w:cs="Times New Roman"/>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6555A2" w:rsidRPr="00FF75FC" w:rsidRDefault="006555A2" w:rsidP="001F194D">
      <w:pPr>
        <w:pStyle w:val="Default"/>
        <w:jc w:val="both"/>
        <w:rPr>
          <w:rFonts w:ascii="Times New Roman" w:hAnsi="Times New Roman" w:cs="Times New Roman"/>
        </w:rPr>
      </w:pPr>
      <w:r w:rsidRPr="00FF75FC">
        <w:rPr>
          <w:rFonts w:ascii="Times New Roman" w:hAnsi="Times New Roman" w:cs="Times New Roman"/>
        </w:rPr>
        <w:t xml:space="preserve">Ciljne skupine </w:t>
      </w:r>
      <w:r w:rsidR="00EE0126" w:rsidRPr="00FF75FC">
        <w:rPr>
          <w:rFonts w:ascii="Times New Roman" w:hAnsi="Times New Roman" w:cs="Times New Roman"/>
        </w:rPr>
        <w:t>prednostne naložbe so</w:t>
      </w:r>
      <w:r w:rsidRPr="00FF75FC">
        <w:rPr>
          <w:rFonts w:ascii="Times New Roman" w:hAnsi="Times New Roman" w:cs="Times New Roman"/>
        </w:rPr>
        <w:t xml:space="preserve"> javna uprava, občani, gospodinjstva, podjetja.</w:t>
      </w:r>
    </w:p>
    <w:p w:rsidR="00EE0126" w:rsidRPr="00FF75FC" w:rsidRDefault="00EE0126" w:rsidP="001F194D">
      <w:pPr>
        <w:pStyle w:val="Default"/>
        <w:jc w:val="both"/>
        <w:rPr>
          <w:rFonts w:ascii="Times New Roman" w:hAnsi="Times New Roman" w:cs="Times New Roman"/>
        </w:rPr>
      </w:pPr>
    </w:p>
    <w:p w:rsidR="006555A2" w:rsidRPr="00FF75FC" w:rsidRDefault="006555A2" w:rsidP="001F194D">
      <w:pPr>
        <w:pStyle w:val="Default"/>
        <w:jc w:val="both"/>
        <w:rPr>
          <w:rFonts w:ascii="Times New Roman" w:hAnsi="Times New Roman" w:cs="Times New Roman"/>
        </w:rPr>
      </w:pPr>
      <w:r w:rsidRPr="00FF75FC">
        <w:rPr>
          <w:rFonts w:ascii="Times New Roman" w:hAnsi="Times New Roman" w:cs="Times New Roman"/>
        </w:rPr>
        <w:t>Upravičenka tega dela prednostne naložbe je javna uprava.</w:t>
      </w:r>
    </w:p>
    <w:p w:rsidR="00EE0126" w:rsidRPr="00FF75FC" w:rsidRDefault="00EE0126" w:rsidP="001F194D">
      <w:pPr>
        <w:pStyle w:val="Default"/>
        <w:jc w:val="both"/>
        <w:rPr>
          <w:rFonts w:ascii="Times New Roman" w:hAnsi="Times New Roman" w:cs="Times New Roman"/>
        </w:rPr>
      </w:pPr>
    </w:p>
    <w:bookmarkEnd w:id="347"/>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EE0126" w:rsidRPr="00FF75FC" w:rsidRDefault="00EE0126" w:rsidP="001F194D">
      <w:pPr>
        <w:pStyle w:val="Default"/>
        <w:jc w:val="both"/>
        <w:rPr>
          <w:rFonts w:ascii="Times New Roman" w:hAnsi="Times New Roman" w:cs="Times New Roman"/>
          <w:color w:val="auto"/>
        </w:rPr>
      </w:pPr>
      <w:r w:rsidRPr="00FF75FC">
        <w:rPr>
          <w:rFonts w:ascii="Times New Roman" w:hAnsi="Times New Roman" w:cs="Times New Roman"/>
          <w:color w:val="auto"/>
        </w:rPr>
        <w:t>V izvajanju prednostne naložbe se načrtuje uporaba finančnih instrumentov.</w:t>
      </w:r>
    </w:p>
    <w:p w:rsidR="00EE0126" w:rsidRPr="00FF75FC" w:rsidRDefault="00EE0126" w:rsidP="001F194D">
      <w:pPr>
        <w:pStyle w:val="Default"/>
        <w:jc w:val="both"/>
        <w:rPr>
          <w:rFonts w:ascii="Times New Roman" w:hAnsi="Times New Roman" w:cs="Times New Roman"/>
          <w:color w:val="auto"/>
        </w:rPr>
      </w:pPr>
    </w:p>
    <w:p w:rsidR="00EE0126" w:rsidRPr="00FF75FC" w:rsidRDefault="00EE0126" w:rsidP="001F194D">
      <w:pPr>
        <w:pStyle w:val="Default"/>
        <w:jc w:val="both"/>
        <w:rPr>
          <w:rFonts w:ascii="Times New Roman" w:hAnsi="Times New Roman" w:cs="Times New Roman"/>
          <w:color w:val="auto"/>
        </w:rPr>
      </w:pPr>
      <w:r w:rsidRPr="00FF75FC">
        <w:rPr>
          <w:rFonts w:ascii="Times New Roman" w:hAnsi="Times New Roman" w:cs="Times New Roman"/>
          <w:color w:val="auto"/>
        </w:rPr>
        <w:t>Ta del prednostne naložbe v fazi priprav meril za izbor predvidoma ne načrtuje uporabe velikih projektov.</w:t>
      </w:r>
    </w:p>
    <w:p w:rsidR="00EE0126" w:rsidRPr="00FF75FC" w:rsidRDefault="00EE0126" w:rsidP="001F194D">
      <w:pPr>
        <w:pStyle w:val="Default"/>
        <w:jc w:val="both"/>
        <w:rPr>
          <w:rFonts w:ascii="Times New Roman" w:hAnsi="Times New Roman" w:cs="Times New Roman"/>
        </w:rPr>
      </w:pPr>
    </w:p>
    <w:p w:rsidR="00A16237" w:rsidRDefault="00A16237" w:rsidP="001F194D">
      <w:pPr>
        <w:pStyle w:val="Default"/>
        <w:jc w:val="both"/>
        <w:rPr>
          <w:rFonts w:ascii="Times New Roman" w:hAnsi="Times New Roman" w:cs="Times New Roman"/>
          <w:b/>
          <w:color w:val="auto"/>
        </w:rPr>
      </w:pPr>
      <w:r w:rsidRPr="002B7BAF">
        <w:rPr>
          <w:rFonts w:ascii="Times New Roman" w:hAnsi="Times New Roman" w:cs="Times New Roman"/>
          <w:b/>
          <w:color w:val="auto"/>
        </w:rPr>
        <w:t>Način izbora operacij</w:t>
      </w:r>
    </w:p>
    <w:p w:rsidR="00A16237" w:rsidRDefault="00A16237" w:rsidP="001F194D">
      <w:pPr>
        <w:pStyle w:val="Default"/>
        <w:jc w:val="both"/>
        <w:rPr>
          <w:rFonts w:ascii="Times New Roman" w:hAnsi="Times New Roman" w:cs="Times New Roman"/>
          <w:b/>
          <w:color w:val="auto"/>
        </w:rPr>
      </w:pPr>
      <w:r w:rsidRPr="00FF75FC">
        <w:rPr>
          <w:rFonts w:ascii="Times New Roman" w:hAnsi="Times New Roman" w:cs="Times New Roman"/>
          <w:color w:val="auto"/>
        </w:rPr>
        <w:t xml:space="preserve">V smislu mehanizmov izvajanja bosta smiselno uporabljena javni razpis za izbor operacij </w:t>
      </w:r>
      <w:r w:rsidRPr="00FF75FC">
        <w:rPr>
          <w:rFonts w:ascii="Times New Roman" w:hAnsi="Times New Roman" w:cs="Times New Roman"/>
          <w:color w:val="auto"/>
          <w:lang w:eastAsia="en-US"/>
        </w:rPr>
        <w:t>oziroma drug podoben/enakovreden postopek</w:t>
      </w:r>
      <w:r w:rsidRPr="00FF75FC">
        <w:rPr>
          <w:rFonts w:ascii="Times New Roman" w:hAnsi="Times New Roman" w:cs="Times New Roman"/>
          <w:color w:val="auto"/>
          <w:sz w:val="22"/>
          <w:szCs w:val="22"/>
          <w:lang w:eastAsia="en-US"/>
        </w:rPr>
        <w:t xml:space="preserve"> </w:t>
      </w:r>
      <w:r w:rsidRPr="00FF75FC">
        <w:rPr>
          <w:rFonts w:ascii="Times New Roman" w:hAnsi="Times New Roman" w:cs="Times New Roman"/>
        </w:rPr>
        <w:t>ali neposredna potrditev operacij.</w:t>
      </w:r>
    </w:p>
    <w:p w:rsidR="00A16237" w:rsidRDefault="00A16237" w:rsidP="001F194D">
      <w:pPr>
        <w:pStyle w:val="Default"/>
        <w:jc w:val="both"/>
        <w:rPr>
          <w:rFonts w:ascii="Times New Roman" w:hAnsi="Times New Roman" w:cs="Times New Roman"/>
          <w:b/>
          <w:color w:val="auto"/>
        </w:rPr>
      </w:pPr>
    </w:p>
    <w:p w:rsidR="00A16237" w:rsidRDefault="00A16237" w:rsidP="001F194D">
      <w:pPr>
        <w:pStyle w:val="Default"/>
        <w:jc w:val="both"/>
        <w:rPr>
          <w:rFonts w:ascii="Times New Roman" w:hAnsi="Times New Roman" w:cs="Times New Roman"/>
          <w:b/>
          <w:color w:val="auto"/>
        </w:rPr>
      </w:pPr>
      <w:r>
        <w:rPr>
          <w:rFonts w:ascii="Times New Roman" w:hAnsi="Times New Roman" w:cs="Times New Roman"/>
          <w:b/>
          <w:color w:val="auto"/>
        </w:rPr>
        <w:lastRenderedPageBreak/>
        <w:t>Ugotavljanje upravičenosti</w:t>
      </w:r>
    </w:p>
    <w:p w:rsidR="00A16237" w:rsidRDefault="00A16237"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A16237" w:rsidRPr="00FF75FC" w:rsidRDefault="00A16237" w:rsidP="001F194D">
      <w:pPr>
        <w:pStyle w:val="Default"/>
        <w:numPr>
          <w:ilvl w:val="0"/>
          <w:numId w:val="7"/>
        </w:numPr>
        <w:jc w:val="both"/>
        <w:rPr>
          <w:rFonts w:ascii="Times New Roman" w:hAnsi="Times New Roman" w:cs="Times New Roman"/>
          <w:color w:val="auto"/>
        </w:rPr>
      </w:pPr>
      <w:r w:rsidRPr="00FF75FC">
        <w:rPr>
          <w:rFonts w:ascii="Times New Roman" w:hAnsi="Times New Roman" w:cs="Times New Roman"/>
        </w:rPr>
        <w:t>vključevanje celovitih in inovativnih storitev in procesov.</w:t>
      </w:r>
    </w:p>
    <w:p w:rsidR="00A16237" w:rsidRDefault="00A16237" w:rsidP="001F194D">
      <w:pPr>
        <w:pStyle w:val="Default"/>
        <w:jc w:val="both"/>
        <w:rPr>
          <w:rFonts w:ascii="Times New Roman" w:hAnsi="Times New Roman" w:cs="Times New Roman"/>
          <w:b/>
          <w:color w:val="auto"/>
        </w:rPr>
      </w:pPr>
    </w:p>
    <w:p w:rsidR="00A16237" w:rsidRPr="00FF75FC" w:rsidRDefault="00A16237"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64479E" w:rsidRPr="00FF75FC" w:rsidRDefault="004F3446"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zagotovi zastopanost </w:t>
      </w:r>
      <w:r w:rsidRPr="00FF75FC">
        <w:rPr>
          <w:rFonts w:ascii="Times New Roman" w:hAnsi="Times New Roman" w:cs="Times New Roman"/>
          <w:color w:val="auto"/>
          <w:lang w:eastAsia="en-US"/>
        </w:rPr>
        <w:t>nekaterih ali vseh</w:t>
      </w:r>
      <w:r w:rsidRPr="00FF75FC">
        <w:rPr>
          <w:rFonts w:ascii="Times New Roman" w:hAnsi="Times New Roman" w:cs="Times New Roman"/>
          <w:color w:val="auto"/>
        </w:rPr>
        <w:t xml:space="preserve"> meril za ocenjevanje:</w:t>
      </w:r>
    </w:p>
    <w:p w:rsidR="0064479E" w:rsidRPr="00FF75FC" w:rsidRDefault="0064479E" w:rsidP="006A2971">
      <w:pPr>
        <w:pStyle w:val="Default"/>
        <w:numPr>
          <w:ilvl w:val="0"/>
          <w:numId w:val="64"/>
        </w:numPr>
        <w:jc w:val="both"/>
        <w:rPr>
          <w:rFonts w:ascii="Times New Roman" w:hAnsi="Times New Roman" w:cs="Times New Roman"/>
        </w:rPr>
      </w:pPr>
      <w:r w:rsidRPr="00FF75FC">
        <w:rPr>
          <w:rFonts w:ascii="Times New Roman" w:hAnsi="Times New Roman" w:cs="Times New Roman"/>
        </w:rPr>
        <w:t>utemeljenost na uvajanju novih tehnologij in internetu stvari,</w:t>
      </w:r>
    </w:p>
    <w:p w:rsidR="0064479E" w:rsidRPr="00FF75FC" w:rsidRDefault="0064479E" w:rsidP="006A2971">
      <w:pPr>
        <w:pStyle w:val="Default"/>
        <w:numPr>
          <w:ilvl w:val="0"/>
          <w:numId w:val="64"/>
        </w:numPr>
        <w:jc w:val="both"/>
        <w:rPr>
          <w:rFonts w:ascii="Times New Roman" w:hAnsi="Times New Roman" w:cs="Times New Roman"/>
        </w:rPr>
      </w:pPr>
      <w:r w:rsidRPr="00FF75FC">
        <w:rPr>
          <w:rFonts w:ascii="Times New Roman" w:hAnsi="Times New Roman" w:cs="Times New Roman"/>
        </w:rPr>
        <w:t>vključevanje kratkoročno/dolgoročno optimalne tehnološke rešitve (licenčno vs. odprtokodno),</w:t>
      </w:r>
    </w:p>
    <w:p w:rsidR="0064479E" w:rsidRDefault="0064479E" w:rsidP="006A2971">
      <w:pPr>
        <w:pStyle w:val="Default"/>
        <w:numPr>
          <w:ilvl w:val="0"/>
          <w:numId w:val="64"/>
        </w:numPr>
        <w:jc w:val="both"/>
        <w:rPr>
          <w:rFonts w:ascii="Times New Roman" w:hAnsi="Times New Roman" w:cs="Times New Roman"/>
        </w:rPr>
      </w:pPr>
      <w:r w:rsidRPr="00FF75FC">
        <w:rPr>
          <w:rFonts w:ascii="Times New Roman" w:hAnsi="Times New Roman" w:cs="Times New Roman"/>
        </w:rPr>
        <w:t>vključevanje celovitih in i</w:t>
      </w:r>
      <w:r w:rsidR="001C3A78">
        <w:rPr>
          <w:rFonts w:ascii="Times New Roman" w:hAnsi="Times New Roman" w:cs="Times New Roman"/>
        </w:rPr>
        <w:t>novativnih storitev in procesov,</w:t>
      </w:r>
    </w:p>
    <w:p w:rsidR="001C3A78" w:rsidRPr="001C3A78" w:rsidRDefault="001C3A78" w:rsidP="006A2971">
      <w:pPr>
        <w:pStyle w:val="Default"/>
        <w:numPr>
          <w:ilvl w:val="0"/>
          <w:numId w:val="64"/>
        </w:numPr>
        <w:jc w:val="both"/>
        <w:rPr>
          <w:rFonts w:ascii="Times New Roman" w:hAnsi="Times New Roman" w:cs="Times New Roman"/>
        </w:rPr>
      </w:pPr>
      <w:r w:rsidRPr="001C3A78">
        <w:rPr>
          <w:rFonts w:ascii="Times New Roman" w:hAnsi="Times New Roman" w:cs="Times New Roman"/>
        </w:rPr>
        <w:t>oblikovanje in izdelava posamezne e-storitve bo temeljila na zahtevah uporabnikov,</w:t>
      </w:r>
    </w:p>
    <w:p w:rsidR="001C3A78" w:rsidRPr="001C3A78" w:rsidRDefault="001C3A78" w:rsidP="006A2971">
      <w:pPr>
        <w:pStyle w:val="Default"/>
        <w:numPr>
          <w:ilvl w:val="0"/>
          <w:numId w:val="64"/>
        </w:numPr>
        <w:jc w:val="both"/>
        <w:rPr>
          <w:rFonts w:ascii="Times New Roman" w:hAnsi="Times New Roman" w:cs="Times New Roman"/>
        </w:rPr>
      </w:pPr>
      <w:r w:rsidRPr="001C3A78">
        <w:rPr>
          <w:rFonts w:ascii="Times New Roman" w:hAnsi="Times New Roman" w:cs="Times New Roman"/>
        </w:rPr>
        <w:t>rešitev bo uporabljala horizontalne storitve razvite v sklopu centralne infrastrukture in zagotavljala interoperabilost ter varno IKT okolje.</w:t>
      </w:r>
    </w:p>
    <w:p w:rsidR="00FB16A9" w:rsidRPr="00FF75FC" w:rsidRDefault="00672E18" w:rsidP="001F194D">
      <w:pPr>
        <w:pStyle w:val="Default"/>
        <w:jc w:val="both"/>
        <w:rPr>
          <w:rFonts w:ascii="Times New Roman" w:hAnsi="Times New Roman" w:cs="Times New Roman"/>
        </w:rPr>
      </w:pPr>
      <w:r w:rsidRPr="00FF75FC">
        <w:rPr>
          <w:rFonts w:ascii="Times New Roman" w:hAnsi="Times New Roman" w:cs="Times New Roman"/>
        </w:rPr>
        <w:br w:type="page"/>
      </w:r>
    </w:p>
    <w:p w:rsidR="00672E18" w:rsidRPr="00FF75FC" w:rsidRDefault="00672E18" w:rsidP="006A2971">
      <w:pPr>
        <w:pStyle w:val="Naslov1"/>
        <w:numPr>
          <w:ilvl w:val="0"/>
          <w:numId w:val="78"/>
        </w:numPr>
        <w:spacing w:before="0" w:after="0" w:line="240" w:lineRule="auto"/>
      </w:pPr>
      <w:bookmarkStart w:id="348" w:name="_Toc57026920"/>
      <w:r w:rsidRPr="00FF75FC">
        <w:lastRenderedPageBreak/>
        <w:t>PREDNOSTNA OS</w:t>
      </w:r>
      <w:bookmarkEnd w:id="348"/>
    </w:p>
    <w:p w:rsidR="00672E18" w:rsidRPr="00FF75FC" w:rsidRDefault="00672E18" w:rsidP="001F194D">
      <w:pPr>
        <w:pStyle w:val="Default"/>
        <w:jc w:val="both"/>
        <w:rPr>
          <w:rFonts w:ascii="Times New Roman" w:hAnsi="Times New Roman" w:cs="Times New Roman"/>
        </w:rPr>
      </w:pPr>
    </w:p>
    <w:p w:rsidR="008E596B" w:rsidRDefault="00672E18" w:rsidP="001F194D">
      <w:pPr>
        <w:spacing w:after="0" w:line="240" w:lineRule="auto"/>
        <w:jc w:val="both"/>
        <w:rPr>
          <w:rFonts w:ascii="Times New Roman" w:hAnsi="Times New Roman"/>
          <w:b/>
          <w:i/>
          <w:sz w:val="24"/>
          <w:szCs w:val="24"/>
        </w:rPr>
      </w:pPr>
      <w:r w:rsidRPr="00FF75FC">
        <w:rPr>
          <w:rFonts w:ascii="Times New Roman" w:hAnsi="Times New Roman"/>
          <w:b/>
          <w:i/>
          <w:sz w:val="24"/>
          <w:szCs w:val="24"/>
        </w:rPr>
        <w:t>DINAMIČNO IN KONKURENČNO PODJETNIŠTVO ZA ZELENO GOSPODARSKO RAST</w:t>
      </w:r>
    </w:p>
    <w:p w:rsidR="003F5D44" w:rsidRPr="00FF75FC" w:rsidRDefault="00672E18" w:rsidP="001F194D">
      <w:pPr>
        <w:pStyle w:val="Default"/>
        <w:jc w:val="both"/>
        <w:rPr>
          <w:rFonts w:ascii="Times New Roman" w:hAnsi="Times New Roman" w:cs="Times New Roman"/>
        </w:rPr>
      </w:pPr>
      <w:r w:rsidRPr="00FF75FC">
        <w:rPr>
          <w:rFonts w:ascii="Times New Roman" w:hAnsi="Times New Roman" w:cs="Times New Roman"/>
        </w:rPr>
        <w:t>Prednostno os »Dinamično in konkurenčno podjetništvo za zeleno gospodarsko rast« sestavljata dve prednostni naložbi:</w:t>
      </w:r>
    </w:p>
    <w:p w:rsidR="00672E18" w:rsidRPr="00FF75FC" w:rsidRDefault="00DC70FB" w:rsidP="001F194D">
      <w:pPr>
        <w:pStyle w:val="Default"/>
        <w:numPr>
          <w:ilvl w:val="0"/>
          <w:numId w:val="3"/>
        </w:numPr>
        <w:jc w:val="both"/>
        <w:rPr>
          <w:rFonts w:ascii="Times New Roman" w:hAnsi="Times New Roman" w:cs="Times New Roman"/>
          <w:i/>
        </w:rPr>
      </w:pPr>
      <w:r w:rsidRPr="00DC70FB">
        <w:t xml:space="preserve"> </w:t>
      </w:r>
      <w:r w:rsidRPr="00DC70FB">
        <w:rPr>
          <w:rFonts w:ascii="Times New Roman" w:hAnsi="Times New Roman" w:cs="Times New Roman"/>
          <w:i/>
        </w:rPr>
        <w:t>Spodbujanje podjetništva, zlasti z enostavnejšim izkoriščanjem novih idej v gospodarstvu in pospeševanjem ustanavljanja novih podjetij, tudi prek podjetniških inkubatorjev</w:t>
      </w:r>
      <w:r>
        <w:rPr>
          <w:rFonts w:ascii="Times New Roman" w:hAnsi="Times New Roman" w:cs="Times New Roman"/>
          <w:i/>
        </w:rPr>
        <w:t>,</w:t>
      </w:r>
    </w:p>
    <w:p w:rsidR="00672E18" w:rsidRPr="00FF75FC" w:rsidRDefault="00672E18" w:rsidP="001F194D">
      <w:pPr>
        <w:pStyle w:val="Default"/>
        <w:numPr>
          <w:ilvl w:val="0"/>
          <w:numId w:val="3"/>
        </w:numPr>
        <w:jc w:val="both"/>
        <w:rPr>
          <w:rFonts w:ascii="Times New Roman" w:hAnsi="Times New Roman" w:cs="Times New Roman"/>
          <w:i/>
        </w:rPr>
      </w:pPr>
      <w:r w:rsidRPr="00FF75FC">
        <w:rPr>
          <w:rFonts w:ascii="Times New Roman" w:hAnsi="Times New Roman" w:cs="Times New Roman"/>
          <w:i/>
        </w:rPr>
        <w:t>Razvoj in izvajanje novih poslovnih modelov za MSP, zlasti v zvezi z internacionalizacijo.</w:t>
      </w:r>
    </w:p>
    <w:p w:rsidR="00D21F6A" w:rsidRPr="00FF75FC" w:rsidRDefault="00D21F6A" w:rsidP="001F194D">
      <w:pPr>
        <w:pStyle w:val="Default"/>
        <w:jc w:val="both"/>
        <w:rPr>
          <w:rFonts w:ascii="Times New Roman" w:hAnsi="Times New Roman" w:cs="Times New Roman"/>
        </w:rPr>
      </w:pPr>
    </w:p>
    <w:p w:rsidR="00BA59A4" w:rsidRPr="00FF75FC" w:rsidRDefault="00BA59A4" w:rsidP="001F194D">
      <w:pPr>
        <w:spacing w:after="0" w:line="240" w:lineRule="auto"/>
        <w:jc w:val="both"/>
        <w:rPr>
          <w:rFonts w:ascii="Times New Roman" w:eastAsia="Times New Roman" w:hAnsi="Times New Roman"/>
          <w:sz w:val="24"/>
          <w:szCs w:val="24"/>
          <w:lang w:eastAsia="sl-SI"/>
        </w:rPr>
      </w:pPr>
      <w:r w:rsidRPr="00FF75FC">
        <w:rPr>
          <w:rFonts w:ascii="Times New Roman" w:eastAsia="Times New Roman" w:hAnsi="Times New Roman"/>
          <w:sz w:val="24"/>
          <w:szCs w:val="24"/>
          <w:lang w:eastAsia="sl-SI"/>
        </w:rPr>
        <w:t>Za izvajanje prednostne osi je opredeljen ESRR za obe kategoriji regij Vzhodna in Zahodna Slovenija.</w:t>
      </w:r>
    </w:p>
    <w:p w:rsidR="008E596B" w:rsidRPr="00FF75FC" w:rsidRDefault="008E596B" w:rsidP="001F194D">
      <w:pPr>
        <w:pStyle w:val="Default"/>
        <w:jc w:val="both"/>
        <w:rPr>
          <w:rFonts w:ascii="Times New Roman" w:hAnsi="Times New Roman" w:cs="Times New Roman"/>
        </w:rPr>
      </w:pPr>
    </w:p>
    <w:p w:rsidR="00B944B5" w:rsidRPr="00FF75FC" w:rsidRDefault="00DC70FB" w:rsidP="00E62651">
      <w:pPr>
        <w:pStyle w:val="Naslov2"/>
        <w:numPr>
          <w:ilvl w:val="0"/>
          <w:numId w:val="147"/>
        </w:numPr>
      </w:pPr>
      <w:bookmarkStart w:id="349" w:name="_Toc51318106"/>
      <w:bookmarkStart w:id="350" w:name="_Toc56689324"/>
      <w:bookmarkStart w:id="351" w:name="_Toc57026800"/>
      <w:bookmarkStart w:id="352" w:name="_Toc57026921"/>
      <w:r w:rsidRPr="00DC70FB">
        <w:t>Spodbujanje podjetništva, zlasti z enostavnejšim izkoriščanjem novih idej v gospodarstvu in pospeševanjem ustanavljanja novih podjetij, tudi prek podjetniških inkubatorjev</w:t>
      </w:r>
      <w:bookmarkEnd w:id="349"/>
      <w:bookmarkEnd w:id="350"/>
      <w:bookmarkEnd w:id="351"/>
      <w:bookmarkEnd w:id="352"/>
    </w:p>
    <w:p w:rsidR="007B0F4A" w:rsidRPr="00FF75FC" w:rsidRDefault="007B0F4A" w:rsidP="001F194D">
      <w:pPr>
        <w:spacing w:after="0" w:line="240" w:lineRule="auto"/>
        <w:rPr>
          <w:rFonts w:ascii="Times New Roman" w:hAnsi="Times New Roman"/>
          <w:sz w:val="24"/>
          <w:szCs w:val="24"/>
        </w:rPr>
      </w:pPr>
    </w:p>
    <w:p w:rsidR="002C4652" w:rsidRPr="00FF75FC" w:rsidRDefault="002C4652"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672E18" w:rsidRPr="00FF75FC" w:rsidRDefault="00672E18" w:rsidP="001F194D">
      <w:pPr>
        <w:pStyle w:val="Default"/>
        <w:jc w:val="both"/>
        <w:rPr>
          <w:rFonts w:ascii="Times New Roman" w:hAnsi="Times New Roman" w:cs="Times New Roman"/>
        </w:rPr>
      </w:pPr>
      <w:r w:rsidRPr="00FF75FC">
        <w:rPr>
          <w:rFonts w:ascii="Times New Roman" w:hAnsi="Times New Roman" w:cs="Times New Roman"/>
        </w:rPr>
        <w:t>Prvi specifični cilj prednostne naložbe je spodbujanje nastajanja in delovanja podjetij, predvsem start-up podjetij.</w:t>
      </w:r>
    </w:p>
    <w:p w:rsidR="00D21F6A" w:rsidRPr="00FF75FC" w:rsidRDefault="00D21F6A" w:rsidP="001F194D">
      <w:pPr>
        <w:pStyle w:val="Default"/>
        <w:jc w:val="both"/>
        <w:rPr>
          <w:rFonts w:ascii="Times New Roman" w:hAnsi="Times New Roman" w:cs="Times New Roman"/>
        </w:rPr>
      </w:pPr>
    </w:p>
    <w:p w:rsidR="007B0F4A" w:rsidRPr="00FF75FC" w:rsidRDefault="00D21F6A" w:rsidP="001F194D">
      <w:pPr>
        <w:pStyle w:val="Default"/>
        <w:jc w:val="both"/>
        <w:rPr>
          <w:rFonts w:ascii="Times New Roman" w:hAnsi="Times New Roman" w:cs="Times New Roman"/>
        </w:rPr>
      </w:pPr>
      <w:r w:rsidRPr="00FF75FC">
        <w:rPr>
          <w:rFonts w:ascii="Times New Roman" w:hAnsi="Times New Roman" w:cs="Times New Roman"/>
        </w:rPr>
        <w:t>Vrste in primeri področij, ki jim je namenjena podpora, in njihovega pričakovanega prispevka k specifičnim ciljem so</w:t>
      </w:r>
      <w:r w:rsidR="00353FB2" w:rsidRPr="00FF75FC">
        <w:rPr>
          <w:rFonts w:ascii="Times New Roman" w:hAnsi="Times New Roman" w:cs="Times New Roman"/>
          <w:color w:val="auto"/>
        </w:rPr>
        <w:t xml:space="preserve"> predvidoma</w:t>
      </w:r>
      <w:r w:rsidRPr="00FF75FC">
        <w:rPr>
          <w:rFonts w:ascii="Times New Roman" w:hAnsi="Times New Roman" w:cs="Times New Roman"/>
        </w:rPr>
        <w:t>:</w:t>
      </w:r>
    </w:p>
    <w:p w:rsidR="00D21F6A" w:rsidRPr="00FF75FC" w:rsidRDefault="00D21F6A" w:rsidP="001F194D">
      <w:pPr>
        <w:pStyle w:val="Default"/>
        <w:numPr>
          <w:ilvl w:val="0"/>
          <w:numId w:val="4"/>
        </w:numPr>
        <w:jc w:val="both"/>
        <w:rPr>
          <w:rFonts w:ascii="Times New Roman" w:hAnsi="Times New Roman" w:cs="Times New Roman"/>
        </w:rPr>
      </w:pPr>
      <w:r w:rsidRPr="00FF75FC">
        <w:rPr>
          <w:rFonts w:ascii="Times New Roman" w:hAnsi="Times New Roman" w:cs="Times New Roman"/>
        </w:rPr>
        <w:t>mlada podjetja in novi podjetniški podjemi,</w:t>
      </w:r>
    </w:p>
    <w:p w:rsidR="00D21F6A" w:rsidRPr="00FF75FC" w:rsidRDefault="00D21F6A" w:rsidP="001F194D">
      <w:pPr>
        <w:pStyle w:val="Default"/>
        <w:numPr>
          <w:ilvl w:val="0"/>
          <w:numId w:val="4"/>
        </w:numPr>
        <w:jc w:val="both"/>
        <w:rPr>
          <w:rFonts w:ascii="Times New Roman" w:hAnsi="Times New Roman" w:cs="Times New Roman"/>
        </w:rPr>
      </w:pPr>
      <w:r w:rsidRPr="00FF75FC">
        <w:rPr>
          <w:rFonts w:ascii="Times New Roman" w:hAnsi="Times New Roman" w:cs="Times New Roman"/>
        </w:rPr>
        <w:t>nadgradnja obstoječega podpornega okolja.</w:t>
      </w:r>
    </w:p>
    <w:p w:rsidR="00672E18" w:rsidRPr="00FF75FC" w:rsidRDefault="00672E18" w:rsidP="001F194D">
      <w:pPr>
        <w:pStyle w:val="Default"/>
        <w:jc w:val="both"/>
        <w:rPr>
          <w:rFonts w:ascii="Times New Roman" w:hAnsi="Times New Roman" w:cs="Times New Roman"/>
        </w:rPr>
      </w:pPr>
    </w:p>
    <w:p w:rsidR="00672E18" w:rsidRPr="00FF75FC" w:rsidRDefault="00672E18" w:rsidP="001F194D">
      <w:pPr>
        <w:pStyle w:val="Default"/>
        <w:jc w:val="both"/>
        <w:rPr>
          <w:rFonts w:ascii="Times New Roman" w:hAnsi="Times New Roman" w:cs="Times New Roman"/>
        </w:rPr>
      </w:pPr>
      <w:r w:rsidRPr="00FF75FC">
        <w:rPr>
          <w:rFonts w:ascii="Times New Roman" w:hAnsi="Times New Roman" w:cs="Times New Roman"/>
        </w:rPr>
        <w:t>Drugi specifični cilj prednostne naložbe je povečanje dodane vrednosti MSP.</w:t>
      </w:r>
    </w:p>
    <w:p w:rsidR="00D21F6A" w:rsidRPr="00FF75FC" w:rsidRDefault="00D21F6A" w:rsidP="001F194D">
      <w:pPr>
        <w:pStyle w:val="Default"/>
        <w:jc w:val="both"/>
        <w:rPr>
          <w:rFonts w:ascii="Times New Roman" w:hAnsi="Times New Roman" w:cs="Times New Roman"/>
        </w:rPr>
      </w:pPr>
    </w:p>
    <w:p w:rsidR="00861C54" w:rsidRPr="00FF75FC" w:rsidRDefault="00D21F6A" w:rsidP="001F194D">
      <w:pPr>
        <w:pStyle w:val="Default"/>
        <w:jc w:val="both"/>
        <w:rPr>
          <w:rFonts w:ascii="Times New Roman" w:hAnsi="Times New Roman" w:cs="Times New Roman"/>
        </w:rPr>
      </w:pPr>
      <w:r w:rsidRPr="00FF75FC">
        <w:rPr>
          <w:rFonts w:ascii="Times New Roman" w:hAnsi="Times New Roman" w:cs="Times New Roman"/>
        </w:rPr>
        <w:t>Vrste in primeri področij, ki jim je namenjena podpora, in njihovega pričakovanega prispevka k specifičnim ciljem so</w:t>
      </w:r>
      <w:r w:rsidR="00353FB2" w:rsidRPr="00FF75FC">
        <w:rPr>
          <w:rFonts w:ascii="Times New Roman" w:hAnsi="Times New Roman" w:cs="Times New Roman"/>
          <w:color w:val="auto"/>
        </w:rPr>
        <w:t xml:space="preserve"> predvidoma</w:t>
      </w:r>
      <w:r w:rsidRPr="00FF75FC">
        <w:rPr>
          <w:rFonts w:ascii="Times New Roman" w:hAnsi="Times New Roman" w:cs="Times New Roman"/>
        </w:rPr>
        <w:t>:</w:t>
      </w:r>
    </w:p>
    <w:p w:rsidR="00D21F6A" w:rsidRPr="00FF75FC" w:rsidRDefault="00D21F6A" w:rsidP="001F194D">
      <w:pPr>
        <w:pStyle w:val="Default"/>
        <w:numPr>
          <w:ilvl w:val="0"/>
          <w:numId w:val="5"/>
        </w:numPr>
        <w:jc w:val="both"/>
        <w:rPr>
          <w:rFonts w:ascii="Times New Roman" w:hAnsi="Times New Roman" w:cs="Times New Roman"/>
        </w:rPr>
      </w:pPr>
      <w:r w:rsidRPr="00FF75FC">
        <w:rPr>
          <w:rFonts w:ascii="Times New Roman" w:hAnsi="Times New Roman" w:cs="Times New Roman"/>
        </w:rPr>
        <w:t>rast in razvoj MSP,</w:t>
      </w:r>
    </w:p>
    <w:p w:rsidR="00D21F6A" w:rsidRPr="00FF75FC" w:rsidRDefault="00D21F6A" w:rsidP="001F194D">
      <w:pPr>
        <w:pStyle w:val="Default"/>
        <w:numPr>
          <w:ilvl w:val="0"/>
          <w:numId w:val="5"/>
        </w:numPr>
        <w:jc w:val="both"/>
        <w:rPr>
          <w:rFonts w:ascii="Times New Roman" w:hAnsi="Times New Roman" w:cs="Times New Roman"/>
        </w:rPr>
      </w:pPr>
      <w:r w:rsidRPr="00FF75FC">
        <w:rPr>
          <w:rFonts w:ascii="Times New Roman" w:hAnsi="Times New Roman" w:cs="Times New Roman"/>
        </w:rPr>
        <w:t>nadgradnja obstoječega podpornega okolja,</w:t>
      </w:r>
    </w:p>
    <w:p w:rsidR="00D21F6A" w:rsidRPr="00FF75FC" w:rsidRDefault="00D21F6A" w:rsidP="001F194D">
      <w:pPr>
        <w:pStyle w:val="Default"/>
        <w:numPr>
          <w:ilvl w:val="0"/>
          <w:numId w:val="5"/>
        </w:numPr>
        <w:jc w:val="both"/>
        <w:rPr>
          <w:rFonts w:ascii="Times New Roman" w:hAnsi="Times New Roman" w:cs="Times New Roman"/>
        </w:rPr>
      </w:pPr>
      <w:r w:rsidRPr="00FF75FC">
        <w:rPr>
          <w:rFonts w:ascii="Times New Roman" w:hAnsi="Times New Roman" w:cs="Times New Roman"/>
        </w:rPr>
        <w:t>vzpostavitev enotne poslovne točke,</w:t>
      </w:r>
    </w:p>
    <w:p w:rsidR="00D21F6A" w:rsidRPr="00FF75FC" w:rsidRDefault="00D21F6A" w:rsidP="001F194D">
      <w:pPr>
        <w:pStyle w:val="Default"/>
        <w:numPr>
          <w:ilvl w:val="0"/>
          <w:numId w:val="5"/>
        </w:numPr>
        <w:jc w:val="both"/>
        <w:rPr>
          <w:rFonts w:ascii="Times New Roman" w:hAnsi="Times New Roman" w:cs="Times New Roman"/>
        </w:rPr>
      </w:pPr>
      <w:r w:rsidRPr="00FF75FC">
        <w:rPr>
          <w:rFonts w:ascii="Times New Roman" w:hAnsi="Times New Roman" w:cs="Times New Roman"/>
        </w:rPr>
        <w:t>izboljšanje energetske in snovne učinkovitosti podjetij.</w:t>
      </w:r>
    </w:p>
    <w:p w:rsidR="00EE0126" w:rsidRPr="00FF75FC" w:rsidRDefault="00EE0126" w:rsidP="001F194D">
      <w:pPr>
        <w:pStyle w:val="Default"/>
        <w:jc w:val="both"/>
        <w:rPr>
          <w:rFonts w:ascii="Times New Roman" w:hAnsi="Times New Roman" w:cs="Times New Roman"/>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CB7770" w:rsidRPr="00FF75FC" w:rsidRDefault="00CB7770" w:rsidP="001F194D">
      <w:pPr>
        <w:pStyle w:val="Default"/>
        <w:jc w:val="both"/>
        <w:rPr>
          <w:rFonts w:ascii="Times New Roman" w:hAnsi="Times New Roman" w:cs="Times New Roman"/>
          <w:b/>
        </w:rPr>
      </w:pPr>
      <w:r w:rsidRPr="00FF75FC">
        <w:rPr>
          <w:rStyle w:val="PinPBZnak"/>
          <w:rFonts w:ascii="Times New Roman" w:hAnsi="Times New Roman" w:cs="Times New Roman"/>
          <w:b w:val="0"/>
          <w:szCs w:val="24"/>
          <w:u w:val="none"/>
        </w:rPr>
        <w:t>Ciljne skupine prednostne naložbe so</w:t>
      </w:r>
      <w:r w:rsidRPr="00FF75FC">
        <w:rPr>
          <w:rFonts w:ascii="Times New Roman" w:hAnsi="Times New Roman" w:cs="Times New Roman"/>
          <w:b/>
          <w:color w:val="auto"/>
        </w:rPr>
        <w:t xml:space="preserve"> </w:t>
      </w:r>
      <w:r w:rsidRPr="00FF75FC">
        <w:rPr>
          <w:rFonts w:ascii="Times New Roman" w:hAnsi="Times New Roman" w:cs="Times New Roman"/>
          <w:color w:val="auto"/>
        </w:rPr>
        <w:t>MSP v vseh fazah razvoja, potencialni podjetniki.</w:t>
      </w:r>
    </w:p>
    <w:p w:rsidR="00CB7770" w:rsidRPr="00FF75FC" w:rsidRDefault="00CB7770" w:rsidP="001F194D">
      <w:pPr>
        <w:pStyle w:val="Default"/>
        <w:jc w:val="both"/>
        <w:rPr>
          <w:rFonts w:ascii="Times New Roman" w:hAnsi="Times New Roman" w:cs="Times New Roman"/>
        </w:rPr>
      </w:pPr>
    </w:p>
    <w:p w:rsidR="00CB7770" w:rsidRPr="00FF75FC" w:rsidRDefault="00CB7770" w:rsidP="001F194D">
      <w:pPr>
        <w:pStyle w:val="Default"/>
        <w:jc w:val="both"/>
        <w:rPr>
          <w:rFonts w:ascii="Times New Roman" w:hAnsi="Times New Roman" w:cs="Times New Roman"/>
        </w:rPr>
      </w:pPr>
      <w:r w:rsidRPr="00FF75FC">
        <w:rPr>
          <w:rStyle w:val="PinPBZnak"/>
          <w:rFonts w:ascii="Times New Roman" w:hAnsi="Times New Roman"/>
          <w:b w:val="0"/>
          <w:szCs w:val="24"/>
          <w:u w:val="none"/>
        </w:rPr>
        <w:t>Upravičenci</w:t>
      </w:r>
      <w:r w:rsidRPr="00FF75FC">
        <w:rPr>
          <w:rStyle w:val="PinPBZnak"/>
          <w:rFonts w:ascii="Times New Roman" w:hAnsi="Times New Roman" w:cs="Times New Roman"/>
          <w:b w:val="0"/>
          <w:szCs w:val="24"/>
          <w:u w:val="none"/>
        </w:rPr>
        <w:t xml:space="preserve"> prednostne naložbe so</w:t>
      </w:r>
      <w:r w:rsidRPr="00FF75FC">
        <w:rPr>
          <w:rFonts w:ascii="Times New Roman" w:hAnsi="Times New Roman"/>
        </w:rPr>
        <w:t xml:space="preserve"> MSP v vseh fazah razvoja, potencialni podjetniki</w:t>
      </w:r>
      <w:r>
        <w:rPr>
          <w:rFonts w:ascii="Times New Roman" w:hAnsi="Times New Roman"/>
        </w:rPr>
        <w:t xml:space="preserve">, </w:t>
      </w:r>
      <w:r w:rsidRPr="00FF75FC">
        <w:rPr>
          <w:rFonts w:ascii="Times New Roman" w:hAnsi="Times New Roman"/>
        </w:rPr>
        <w:t>podjetniško inovacijsko podporno okolje, javni skladi (npr. Slovenski podjetniški sklad, Slovenski regionalni razvojni sklad itd.) in javne agencije (npr. SPIRIT, itd.) in drugi finančni posredniki (npr. SID banka, regijske garancijske sheme, itd.), državna in javna uprava, pravosodni organi, občine, institucije regionalnega razvoja.</w:t>
      </w:r>
    </w:p>
    <w:p w:rsidR="00EE0126" w:rsidRPr="00FF75FC" w:rsidRDefault="00EE0126" w:rsidP="001F194D">
      <w:pPr>
        <w:pStyle w:val="Default"/>
        <w:jc w:val="both"/>
        <w:rPr>
          <w:rFonts w:ascii="Times New Roman" w:hAnsi="Times New Roman" w:cs="Times New Roman"/>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EE0126" w:rsidRPr="00FF75FC" w:rsidRDefault="00EE0126" w:rsidP="001F194D">
      <w:pPr>
        <w:pStyle w:val="Default"/>
        <w:jc w:val="both"/>
        <w:rPr>
          <w:rFonts w:ascii="Times New Roman" w:hAnsi="Times New Roman" w:cs="Times New Roman"/>
        </w:rPr>
      </w:pPr>
      <w:r w:rsidRPr="00FF75FC">
        <w:rPr>
          <w:rFonts w:ascii="Times New Roman" w:hAnsi="Times New Roman" w:cs="Times New Roman"/>
        </w:rPr>
        <w:t>V izvajanju prednostne naložbe se načrtuje uporaba finančnih instrumentov.</w:t>
      </w:r>
    </w:p>
    <w:p w:rsidR="00EE0126" w:rsidRPr="00FF75FC" w:rsidRDefault="00EE0126" w:rsidP="001F194D">
      <w:pPr>
        <w:pStyle w:val="Default"/>
        <w:jc w:val="both"/>
        <w:rPr>
          <w:rFonts w:ascii="Times New Roman" w:hAnsi="Times New Roman" w:cs="Times New Roman"/>
        </w:rPr>
      </w:pPr>
    </w:p>
    <w:p w:rsidR="00D21F6A" w:rsidRPr="00FF75FC" w:rsidRDefault="00EE0126" w:rsidP="001F194D">
      <w:pPr>
        <w:pStyle w:val="Default"/>
        <w:jc w:val="both"/>
        <w:rPr>
          <w:rFonts w:ascii="Times New Roman" w:hAnsi="Times New Roman" w:cs="Times New Roman"/>
        </w:rPr>
      </w:pPr>
      <w:r w:rsidRPr="00FF75FC">
        <w:rPr>
          <w:rFonts w:ascii="Times New Roman" w:hAnsi="Times New Roman" w:cs="Times New Roman"/>
        </w:rPr>
        <w:lastRenderedPageBreak/>
        <w:t>Ta del prednostne naložbe v fazi priprav meril za izbor predvidoma ne načrtuje uporabe velikih projektov.</w:t>
      </w:r>
    </w:p>
    <w:p w:rsidR="00D21F6A" w:rsidRDefault="00D21F6A" w:rsidP="001F194D">
      <w:pPr>
        <w:pStyle w:val="Default"/>
        <w:jc w:val="both"/>
        <w:rPr>
          <w:rFonts w:ascii="Times New Roman" w:hAnsi="Times New Roman" w:cs="Times New Roman"/>
        </w:rPr>
      </w:pPr>
    </w:p>
    <w:p w:rsidR="00A16237" w:rsidRDefault="00A16237" w:rsidP="001F194D">
      <w:pPr>
        <w:pStyle w:val="Default"/>
        <w:jc w:val="both"/>
        <w:rPr>
          <w:rFonts w:ascii="Times New Roman" w:hAnsi="Times New Roman" w:cs="Times New Roman"/>
          <w:b/>
          <w:color w:val="auto"/>
        </w:rPr>
      </w:pPr>
      <w:r w:rsidRPr="002B7BAF">
        <w:rPr>
          <w:rFonts w:ascii="Times New Roman" w:hAnsi="Times New Roman" w:cs="Times New Roman"/>
          <w:b/>
          <w:color w:val="auto"/>
        </w:rPr>
        <w:t>Način izbora operacij</w:t>
      </w:r>
    </w:p>
    <w:p w:rsidR="00A16237" w:rsidRDefault="00A16237" w:rsidP="001F194D">
      <w:pPr>
        <w:pStyle w:val="Default"/>
        <w:jc w:val="both"/>
        <w:rPr>
          <w:rFonts w:ascii="Times New Roman" w:hAnsi="Times New Roman" w:cs="Times New Roman"/>
        </w:rPr>
      </w:pPr>
      <w:r w:rsidRPr="00FF75FC">
        <w:rPr>
          <w:rFonts w:ascii="Times New Roman" w:hAnsi="Times New Roman" w:cs="Times New Roman"/>
          <w:color w:val="auto"/>
        </w:rPr>
        <w:t xml:space="preserve">V smislu mehanizmov izvajanja bosta smiselno uporabljena javni razpis za izbor operacij </w:t>
      </w:r>
      <w:r w:rsidRPr="00FF75FC">
        <w:rPr>
          <w:rFonts w:ascii="Times New Roman" w:hAnsi="Times New Roman" w:cs="Times New Roman"/>
          <w:color w:val="auto"/>
          <w:lang w:eastAsia="en-US"/>
        </w:rPr>
        <w:t>oziroma drug podoben/enakovreden postopek</w:t>
      </w:r>
      <w:r w:rsidRPr="00FF75FC">
        <w:rPr>
          <w:rFonts w:ascii="Times New Roman" w:hAnsi="Times New Roman" w:cs="Times New Roman"/>
          <w:color w:val="auto"/>
          <w:sz w:val="22"/>
          <w:szCs w:val="22"/>
          <w:lang w:eastAsia="en-US"/>
        </w:rPr>
        <w:t xml:space="preserve"> </w:t>
      </w:r>
      <w:r w:rsidRPr="00FF75FC">
        <w:rPr>
          <w:rFonts w:ascii="Times New Roman" w:hAnsi="Times New Roman" w:cs="Times New Roman"/>
        </w:rPr>
        <w:t>ali neposredna potrditev operacij.</w:t>
      </w:r>
    </w:p>
    <w:p w:rsidR="00A16237" w:rsidRDefault="00A16237" w:rsidP="001F194D">
      <w:pPr>
        <w:pStyle w:val="Default"/>
        <w:jc w:val="both"/>
        <w:rPr>
          <w:rFonts w:ascii="Times New Roman" w:hAnsi="Times New Roman" w:cs="Times New Roman"/>
        </w:rPr>
      </w:pPr>
    </w:p>
    <w:p w:rsidR="00A16237" w:rsidRDefault="00A16237" w:rsidP="001F194D">
      <w:pPr>
        <w:pStyle w:val="Default"/>
        <w:jc w:val="both"/>
        <w:rPr>
          <w:rFonts w:ascii="Times New Roman" w:hAnsi="Times New Roman" w:cs="Times New Roman"/>
          <w:b/>
          <w:color w:val="auto"/>
        </w:rPr>
      </w:pPr>
      <w:r>
        <w:rPr>
          <w:rFonts w:ascii="Times New Roman" w:hAnsi="Times New Roman" w:cs="Times New Roman"/>
          <w:b/>
          <w:color w:val="auto"/>
        </w:rPr>
        <w:t>Ugotavljanje upravičenosti</w:t>
      </w:r>
    </w:p>
    <w:p w:rsidR="00A16237" w:rsidRDefault="00A16237"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sidR="00227678">
        <w:rPr>
          <w:rFonts w:ascii="Times New Roman" w:hAnsi="Times New Roman" w:cs="Times New Roman"/>
          <w:color w:val="auto"/>
          <w:lang w:eastAsia="en-US"/>
        </w:rPr>
        <w:t>vsaj dveh</w:t>
      </w:r>
      <w:r>
        <w:rPr>
          <w:rFonts w:ascii="Times New Roman" w:hAnsi="Times New Roman" w:cs="Times New Roman"/>
          <w:color w:val="auto"/>
          <w:lang w:eastAsia="en-US"/>
        </w:rPr>
        <w:t xml:space="preserve"> pogojev za ugotavljanje</w:t>
      </w:r>
      <w:r w:rsidRPr="00FF75FC">
        <w:rPr>
          <w:rFonts w:ascii="Times New Roman" w:hAnsi="Times New Roman" w:cs="Times New Roman"/>
          <w:color w:val="auto"/>
        </w:rPr>
        <w:t xml:space="preserve"> upravičenosti:</w:t>
      </w:r>
    </w:p>
    <w:p w:rsidR="00670F13" w:rsidRDefault="00227678" w:rsidP="006A2971">
      <w:pPr>
        <w:pStyle w:val="Default"/>
        <w:numPr>
          <w:ilvl w:val="0"/>
          <w:numId w:val="77"/>
        </w:numPr>
        <w:jc w:val="both"/>
        <w:rPr>
          <w:rFonts w:ascii="Times New Roman" w:hAnsi="Times New Roman" w:cs="Times New Roman"/>
        </w:rPr>
      </w:pPr>
      <w:r w:rsidRPr="00747407">
        <w:rPr>
          <w:rFonts w:ascii="Times New Roman" w:hAnsi="Times New Roman"/>
        </w:rPr>
        <w:t>izkazovanje ustreznosti ciljnih skupin</w:t>
      </w:r>
      <w:r w:rsidR="00670F13">
        <w:rPr>
          <w:rFonts w:ascii="Times New Roman" w:hAnsi="Times New Roman" w:cs="Times New Roman"/>
        </w:rPr>
        <w:t xml:space="preserve">, </w:t>
      </w:r>
    </w:p>
    <w:p w:rsidR="00A16237" w:rsidRPr="00670F13" w:rsidRDefault="00670F13" w:rsidP="006A2971">
      <w:pPr>
        <w:pStyle w:val="Default"/>
        <w:numPr>
          <w:ilvl w:val="0"/>
          <w:numId w:val="77"/>
        </w:numPr>
        <w:jc w:val="both"/>
        <w:rPr>
          <w:rFonts w:ascii="Times New Roman" w:hAnsi="Times New Roman" w:cs="Times New Roman"/>
        </w:rPr>
      </w:pPr>
      <w:r w:rsidRPr="00670F13">
        <w:rPr>
          <w:rFonts w:ascii="Times New Roman" w:hAnsi="Times New Roman" w:cs="Times New Roman"/>
        </w:rPr>
        <w:t>prispevek k doseganju ciljev, opredeljenih v strateških razvojnih dokumentih Slovenije, prispevek k doseganju ciljev EU 2020 in relevantnih tematsk</w:t>
      </w:r>
      <w:r>
        <w:rPr>
          <w:rFonts w:ascii="Times New Roman" w:hAnsi="Times New Roman" w:cs="Times New Roman"/>
        </w:rPr>
        <w:t>ih ciljev in prednostnih naložb.</w:t>
      </w:r>
    </w:p>
    <w:p w:rsidR="00670F13" w:rsidRDefault="00670F13" w:rsidP="001F194D">
      <w:pPr>
        <w:pStyle w:val="Default"/>
        <w:jc w:val="both"/>
        <w:rPr>
          <w:rFonts w:ascii="Times New Roman" w:hAnsi="Times New Roman" w:cs="Times New Roman"/>
          <w:b/>
          <w:color w:val="auto"/>
        </w:rPr>
      </w:pPr>
    </w:p>
    <w:p w:rsidR="00A16237" w:rsidRPr="00FF75FC" w:rsidRDefault="00A16237"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CB7770" w:rsidRPr="00FF75FC" w:rsidRDefault="00CB7770"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zagotovi zastopanost </w:t>
      </w:r>
      <w:r w:rsidRPr="00FF75FC">
        <w:rPr>
          <w:rFonts w:ascii="Times New Roman" w:hAnsi="Times New Roman" w:cs="Times New Roman"/>
          <w:color w:val="auto"/>
          <w:lang w:eastAsia="en-US"/>
        </w:rPr>
        <w:t>nekaterih ali vseh</w:t>
      </w:r>
      <w:r w:rsidRPr="00FF75FC">
        <w:rPr>
          <w:rFonts w:ascii="Times New Roman" w:hAnsi="Times New Roman" w:cs="Times New Roman"/>
          <w:color w:val="auto"/>
        </w:rPr>
        <w:t xml:space="preserve"> meril za ocenjevanje:</w:t>
      </w:r>
    </w:p>
    <w:p w:rsidR="00CB7770" w:rsidRPr="00FF75FC" w:rsidRDefault="00CB7770" w:rsidP="001F194D">
      <w:pPr>
        <w:pStyle w:val="Default"/>
        <w:numPr>
          <w:ilvl w:val="0"/>
          <w:numId w:val="11"/>
        </w:numPr>
        <w:jc w:val="both"/>
        <w:rPr>
          <w:rFonts w:ascii="Times New Roman" w:hAnsi="Times New Roman" w:cs="Times New Roman"/>
        </w:rPr>
      </w:pPr>
      <w:r w:rsidRPr="00FF75FC">
        <w:rPr>
          <w:rFonts w:ascii="Times New Roman" w:hAnsi="Times New Roman" w:cs="Times New Roman"/>
        </w:rPr>
        <w:t>ocena kakovosti in izvedljivosti projekta (kot. npr. sposobnost nosilcev za izvedbo projekta – človeški, materialni in finančni viri),</w:t>
      </w:r>
    </w:p>
    <w:p w:rsidR="00CB7770" w:rsidRDefault="00CB7770" w:rsidP="001F194D">
      <w:pPr>
        <w:pStyle w:val="Default"/>
        <w:numPr>
          <w:ilvl w:val="0"/>
          <w:numId w:val="11"/>
        </w:numPr>
        <w:jc w:val="both"/>
        <w:rPr>
          <w:rFonts w:ascii="Times New Roman" w:hAnsi="Times New Roman" w:cs="Times New Roman"/>
        </w:rPr>
      </w:pPr>
      <w:r w:rsidRPr="00FF75FC">
        <w:rPr>
          <w:rFonts w:ascii="Times New Roman" w:hAnsi="Times New Roman" w:cs="Times New Roman"/>
        </w:rPr>
        <w:t>tržni potencial projekta,</w:t>
      </w:r>
    </w:p>
    <w:p w:rsidR="00CB7770" w:rsidRPr="007746AF" w:rsidRDefault="00CB7770" w:rsidP="001F194D">
      <w:pPr>
        <w:pStyle w:val="Default"/>
        <w:numPr>
          <w:ilvl w:val="0"/>
          <w:numId w:val="11"/>
        </w:numPr>
        <w:jc w:val="both"/>
        <w:rPr>
          <w:rFonts w:ascii="Times New Roman" w:hAnsi="Times New Roman" w:cs="Times New Roman"/>
        </w:rPr>
      </w:pPr>
      <w:r w:rsidRPr="00734DB0">
        <w:rPr>
          <w:rFonts w:ascii="Times New Roman" w:hAnsi="Times New Roman" w:cs="Times New Roman"/>
        </w:rPr>
        <w:t>vzdržnost in trajnost poslovnega modela,</w:t>
      </w:r>
    </w:p>
    <w:p w:rsidR="00CB7770" w:rsidRPr="00FF75FC" w:rsidRDefault="00CB7770" w:rsidP="001F194D">
      <w:pPr>
        <w:pStyle w:val="Default"/>
        <w:numPr>
          <w:ilvl w:val="0"/>
          <w:numId w:val="11"/>
        </w:numPr>
        <w:jc w:val="both"/>
        <w:rPr>
          <w:rFonts w:ascii="Times New Roman" w:hAnsi="Times New Roman" w:cs="Times New Roman"/>
        </w:rPr>
      </w:pPr>
      <w:r w:rsidRPr="00FF75FC">
        <w:rPr>
          <w:rFonts w:ascii="Times New Roman" w:hAnsi="Times New Roman" w:cs="Times New Roman"/>
        </w:rPr>
        <w:t>širši družbeni vpliv oziroma odgovor na družbene izzive, itd.,</w:t>
      </w:r>
    </w:p>
    <w:p w:rsidR="00CB7770" w:rsidRPr="00FF75FC" w:rsidRDefault="00CB7770" w:rsidP="001F194D">
      <w:pPr>
        <w:pStyle w:val="Default"/>
        <w:numPr>
          <w:ilvl w:val="0"/>
          <w:numId w:val="11"/>
        </w:numPr>
        <w:jc w:val="both"/>
        <w:rPr>
          <w:rFonts w:ascii="Times New Roman" w:hAnsi="Times New Roman" w:cs="Times New Roman"/>
        </w:rPr>
      </w:pPr>
      <w:r w:rsidRPr="00AF2F6B">
        <w:rPr>
          <w:rFonts w:ascii="Times New Roman" w:hAnsi="Times New Roman"/>
        </w:rPr>
        <w:t>prispevek k spodbujanju regionalnega razvoja</w:t>
      </w:r>
      <w:r w:rsidRPr="00FF75FC">
        <w:rPr>
          <w:rFonts w:ascii="Times New Roman" w:hAnsi="Times New Roman" w:cs="Times New Roman"/>
        </w:rPr>
        <w:t>,</w:t>
      </w:r>
    </w:p>
    <w:p w:rsidR="00CB7770" w:rsidRDefault="00CB7770" w:rsidP="001F194D">
      <w:pPr>
        <w:pStyle w:val="Default"/>
        <w:numPr>
          <w:ilvl w:val="0"/>
          <w:numId w:val="11"/>
        </w:numPr>
        <w:jc w:val="both"/>
        <w:rPr>
          <w:rFonts w:ascii="Times New Roman" w:hAnsi="Times New Roman" w:cs="Times New Roman"/>
        </w:rPr>
      </w:pPr>
      <w:r w:rsidRPr="00FF75FC">
        <w:rPr>
          <w:rFonts w:ascii="Times New Roman" w:hAnsi="Times New Roman" w:cs="Times New Roman"/>
        </w:rPr>
        <w:t>partnerstvo</w:t>
      </w:r>
      <w:r>
        <w:rPr>
          <w:rFonts w:ascii="Times New Roman" w:hAnsi="Times New Roman" w:cs="Times New Roman"/>
        </w:rPr>
        <w:t>, kjer je le to relevantno,</w:t>
      </w:r>
    </w:p>
    <w:p w:rsidR="00CB7770" w:rsidRPr="00670F13" w:rsidRDefault="00CB7770" w:rsidP="001F194D">
      <w:pPr>
        <w:pStyle w:val="Default"/>
        <w:numPr>
          <w:ilvl w:val="0"/>
          <w:numId w:val="11"/>
        </w:numPr>
        <w:jc w:val="both"/>
        <w:rPr>
          <w:rFonts w:ascii="Times New Roman" w:hAnsi="Times New Roman" w:cs="Times New Roman"/>
        </w:rPr>
      </w:pPr>
      <w:r w:rsidRPr="00670F13">
        <w:rPr>
          <w:rFonts w:ascii="Times New Roman" w:hAnsi="Times New Roman" w:cs="Times New Roman"/>
        </w:rPr>
        <w:t>število novih in/ali ohranjenih delovnih mest,</w:t>
      </w:r>
      <w:r>
        <w:rPr>
          <w:rFonts w:ascii="Times New Roman" w:hAnsi="Times New Roman" w:cs="Times New Roman"/>
        </w:rPr>
        <w:t xml:space="preserve"> če je relevantno</w:t>
      </w:r>
    </w:p>
    <w:p w:rsidR="00CB7770" w:rsidRPr="00670F13" w:rsidRDefault="00CB7770" w:rsidP="001F194D">
      <w:pPr>
        <w:pStyle w:val="Default"/>
        <w:numPr>
          <w:ilvl w:val="0"/>
          <w:numId w:val="11"/>
        </w:numPr>
        <w:jc w:val="both"/>
        <w:rPr>
          <w:rFonts w:ascii="Times New Roman" w:hAnsi="Times New Roman" w:cs="Times New Roman"/>
        </w:rPr>
      </w:pPr>
      <w:r w:rsidRPr="00670F13">
        <w:rPr>
          <w:rFonts w:ascii="Times New Roman" w:hAnsi="Times New Roman" w:cs="Times New Roman"/>
        </w:rPr>
        <w:t>stopnja inovativnosti predlaganega projekta,</w:t>
      </w:r>
    </w:p>
    <w:p w:rsidR="00CB7770" w:rsidRDefault="00CB7770" w:rsidP="001F194D">
      <w:pPr>
        <w:pStyle w:val="Default"/>
        <w:numPr>
          <w:ilvl w:val="0"/>
          <w:numId w:val="11"/>
        </w:numPr>
        <w:jc w:val="both"/>
        <w:rPr>
          <w:rFonts w:ascii="Times New Roman" w:hAnsi="Times New Roman" w:cs="Times New Roman"/>
        </w:rPr>
      </w:pPr>
      <w:r w:rsidRPr="00670F13">
        <w:rPr>
          <w:rFonts w:ascii="Times New Roman" w:hAnsi="Times New Roman" w:cs="Times New Roman"/>
        </w:rPr>
        <w:t>potencial podjetja za internacionaliz</w:t>
      </w:r>
      <w:r>
        <w:rPr>
          <w:rFonts w:ascii="Times New Roman" w:hAnsi="Times New Roman" w:cs="Times New Roman"/>
        </w:rPr>
        <w:t>acijo v nadaljnjih fazah razvoja,</w:t>
      </w:r>
    </w:p>
    <w:p w:rsidR="00CB7770" w:rsidRDefault="00CB7770" w:rsidP="001F194D">
      <w:pPr>
        <w:pStyle w:val="Default"/>
        <w:numPr>
          <w:ilvl w:val="0"/>
          <w:numId w:val="11"/>
        </w:numPr>
        <w:jc w:val="both"/>
        <w:rPr>
          <w:rFonts w:ascii="Times New Roman" w:hAnsi="Times New Roman" w:cs="Times New Roman"/>
        </w:rPr>
      </w:pPr>
      <w:r>
        <w:rPr>
          <w:rFonts w:ascii="Times New Roman" w:hAnsi="Times New Roman" w:cs="Times New Roman"/>
        </w:rPr>
        <w:t xml:space="preserve">če relevantno, </w:t>
      </w:r>
      <w:r w:rsidRPr="00EF7E16">
        <w:rPr>
          <w:rFonts w:ascii="Times New Roman" w:hAnsi="Times New Roman" w:cs="Times New Roman"/>
        </w:rPr>
        <w:t>dodana vrednost na zaposlenega</w:t>
      </w:r>
      <w:r>
        <w:rPr>
          <w:rFonts w:ascii="Times New Roman" w:hAnsi="Times New Roman" w:cs="Times New Roman"/>
        </w:rPr>
        <w:t>,</w:t>
      </w:r>
    </w:p>
    <w:p w:rsidR="00CB7770" w:rsidRDefault="00CB7770" w:rsidP="001F194D">
      <w:pPr>
        <w:pStyle w:val="Default"/>
        <w:numPr>
          <w:ilvl w:val="0"/>
          <w:numId w:val="11"/>
        </w:numPr>
        <w:jc w:val="both"/>
        <w:rPr>
          <w:rFonts w:ascii="Times New Roman" w:hAnsi="Times New Roman" w:cs="Times New Roman"/>
        </w:rPr>
      </w:pPr>
      <w:r w:rsidRPr="009A1F95">
        <w:rPr>
          <w:rFonts w:ascii="Times New Roman" w:hAnsi="Times New Roman" w:cs="Times New Roman"/>
        </w:rPr>
        <w:t>prispevek k izboljšanju poslovnega okolja,</w:t>
      </w:r>
    </w:p>
    <w:p w:rsidR="00CB7770" w:rsidRPr="009A1F95" w:rsidRDefault="00CB7770" w:rsidP="001F194D">
      <w:pPr>
        <w:pStyle w:val="Default"/>
        <w:numPr>
          <w:ilvl w:val="0"/>
          <w:numId w:val="11"/>
        </w:numPr>
        <w:jc w:val="both"/>
        <w:rPr>
          <w:rFonts w:ascii="Times New Roman" w:hAnsi="Times New Roman" w:cs="Times New Roman"/>
        </w:rPr>
      </w:pPr>
      <w:r>
        <w:rPr>
          <w:rFonts w:ascii="Times New Roman" w:hAnsi="Times New Roman" w:cs="Times New Roman"/>
        </w:rPr>
        <w:t>prispevek k večji snovni in energetski učinkovitosti,</w:t>
      </w:r>
    </w:p>
    <w:p w:rsidR="00CB7770" w:rsidRPr="00670F13" w:rsidRDefault="00CB7770" w:rsidP="001F194D">
      <w:pPr>
        <w:pStyle w:val="Default"/>
        <w:numPr>
          <w:ilvl w:val="0"/>
          <w:numId w:val="11"/>
        </w:numPr>
        <w:jc w:val="both"/>
        <w:rPr>
          <w:rFonts w:ascii="Times New Roman" w:hAnsi="Times New Roman" w:cs="Times New Roman"/>
        </w:rPr>
      </w:pPr>
      <w:r>
        <w:rPr>
          <w:rFonts w:ascii="Times New Roman" w:hAnsi="Times New Roman" w:cs="Times New Roman"/>
        </w:rPr>
        <w:t>vidik enakosti moških in žensk, kjer je to relevantno.</w:t>
      </w:r>
    </w:p>
    <w:p w:rsidR="0047759A" w:rsidRDefault="0047759A" w:rsidP="001F194D">
      <w:pPr>
        <w:pStyle w:val="Default"/>
        <w:jc w:val="both"/>
        <w:rPr>
          <w:rFonts w:ascii="Times New Roman" w:hAnsi="Times New Roman" w:cs="Times New Roman"/>
        </w:rPr>
      </w:pPr>
    </w:p>
    <w:p w:rsidR="00670F13" w:rsidRDefault="00670F13" w:rsidP="001F194D">
      <w:pPr>
        <w:pStyle w:val="Default"/>
        <w:jc w:val="both"/>
        <w:rPr>
          <w:ins w:id="353" w:author="Avtor"/>
          <w:rFonts w:ascii="Times New Roman" w:hAnsi="Times New Roman" w:cs="Times New Roman"/>
          <w:color w:val="auto"/>
        </w:rPr>
      </w:pPr>
      <w:r w:rsidRPr="008C076F">
        <w:rPr>
          <w:rFonts w:ascii="Times New Roman" w:hAnsi="Times New Roman" w:cs="Times New Roman"/>
          <w:color w:val="auto"/>
        </w:rPr>
        <w:t>V primeru dodeljevanja pomoči nižjih vrednosti v obliki enostavnih instrumentov (npr. namenskih e-vavčerjev</w:t>
      </w:r>
      <w:r w:rsidR="007B3631">
        <w:rPr>
          <w:rFonts w:ascii="Times New Roman" w:hAnsi="Times New Roman" w:cs="Times New Roman"/>
          <w:color w:val="auto"/>
        </w:rPr>
        <w:t>,</w:t>
      </w:r>
      <w:r w:rsidR="00477687" w:rsidRPr="00477687">
        <w:rPr>
          <w:rFonts w:ascii="Times New Roman" w:hAnsi="Times New Roman" w:cs="Times New Roman"/>
          <w:color w:val="auto"/>
        </w:rPr>
        <w:t xml:space="preserve"> </w:t>
      </w:r>
      <w:r w:rsidR="00477687">
        <w:rPr>
          <w:rFonts w:ascii="Times New Roman" w:hAnsi="Times New Roman" w:cs="Times New Roman"/>
          <w:color w:val="auto"/>
        </w:rPr>
        <w:t>storitev podpornega okolja</w:t>
      </w:r>
      <w:r w:rsidRPr="008C076F">
        <w:rPr>
          <w:rFonts w:ascii="Times New Roman" w:hAnsi="Times New Roman" w:cs="Times New Roman"/>
          <w:color w:val="auto"/>
        </w:rPr>
        <w:t xml:space="preserve">) se lahko upoštevajo le vstopni pogoji določeni s posameznim javnim razpisom oz. drugo </w:t>
      </w:r>
      <w:r>
        <w:rPr>
          <w:rFonts w:ascii="Times New Roman" w:hAnsi="Times New Roman" w:cs="Times New Roman"/>
          <w:color w:val="auto"/>
        </w:rPr>
        <w:t xml:space="preserve">ustrezno </w:t>
      </w:r>
      <w:r w:rsidRPr="008C076F">
        <w:rPr>
          <w:rFonts w:ascii="Times New Roman" w:hAnsi="Times New Roman" w:cs="Times New Roman"/>
          <w:color w:val="auto"/>
        </w:rPr>
        <w:t xml:space="preserve">obliko načina izvedbe (merila </w:t>
      </w:r>
      <w:r>
        <w:rPr>
          <w:rFonts w:ascii="Times New Roman" w:hAnsi="Times New Roman" w:cs="Times New Roman"/>
          <w:color w:val="auto"/>
        </w:rPr>
        <w:t xml:space="preserve">za ocenjevanje </w:t>
      </w:r>
      <w:r w:rsidRPr="008C076F">
        <w:rPr>
          <w:rFonts w:ascii="Times New Roman" w:hAnsi="Times New Roman" w:cs="Times New Roman"/>
          <w:color w:val="auto"/>
        </w:rPr>
        <w:t>v tem primeru niso relevantna, oziroma se lahko ustrezno prilagodijo le kot vstopni pogoj).</w:t>
      </w:r>
    </w:p>
    <w:p w:rsidR="00582CF6" w:rsidRDefault="00582CF6" w:rsidP="001F194D">
      <w:pPr>
        <w:pStyle w:val="Default"/>
        <w:jc w:val="both"/>
        <w:rPr>
          <w:rFonts w:ascii="Times New Roman" w:hAnsi="Times New Roman" w:cs="Times New Roman"/>
          <w:color w:val="auto"/>
        </w:rPr>
      </w:pPr>
    </w:p>
    <w:p w:rsidR="00670F13" w:rsidRPr="00FF75FC" w:rsidRDefault="00582CF6" w:rsidP="001F194D">
      <w:pPr>
        <w:pStyle w:val="Default"/>
        <w:jc w:val="both"/>
        <w:rPr>
          <w:rFonts w:ascii="Times New Roman" w:hAnsi="Times New Roman" w:cs="Times New Roman"/>
        </w:rPr>
      </w:pPr>
      <w:ins w:id="354" w:author="Avtor">
        <w:r w:rsidRPr="00582CF6">
          <w:rPr>
            <w:rFonts w:ascii="Times New Roman" w:hAnsi="Times New Roman" w:cs="Times New Roman"/>
          </w:rPr>
          <w:t>Za ukrepe, ki se bodo izvajali kot odziv n</w:t>
        </w:r>
        <w:r w:rsidR="00F42D03">
          <w:rPr>
            <w:rFonts w:ascii="Times New Roman" w:hAnsi="Times New Roman" w:cs="Times New Roman"/>
          </w:rPr>
          <w:t>a</w:t>
        </w:r>
        <w:del w:id="355" w:author="Avtor">
          <w:r w:rsidRPr="00582CF6" w:rsidDel="00F42D03">
            <w:rPr>
              <w:rFonts w:ascii="Times New Roman" w:hAnsi="Times New Roman" w:cs="Times New Roman"/>
            </w:rPr>
            <w:delText>e</w:delText>
          </w:r>
        </w:del>
        <w:r w:rsidRPr="00582CF6">
          <w:rPr>
            <w:rFonts w:ascii="Times New Roman" w:hAnsi="Times New Roman" w:cs="Times New Roman"/>
          </w:rPr>
          <w:t xml:space="preserve"> krizne razmere </w:t>
        </w:r>
        <w:r w:rsidR="006774C7" w:rsidRPr="00E41C2F">
          <w:rPr>
            <w:rFonts w:ascii="Times New Roman" w:hAnsi="Times New Roman"/>
          </w:rPr>
          <w:t>COVID – 19</w:t>
        </w:r>
        <w:del w:id="356" w:author="Avtor">
          <w:r w:rsidRPr="00582CF6" w:rsidDel="006774C7">
            <w:rPr>
              <w:rFonts w:ascii="Times New Roman" w:hAnsi="Times New Roman" w:cs="Times New Roman"/>
            </w:rPr>
            <w:delText>COVID-19</w:delText>
          </w:r>
        </w:del>
        <w:r w:rsidRPr="00582CF6">
          <w:rPr>
            <w:rFonts w:ascii="Times New Roman" w:hAnsi="Times New Roman" w:cs="Times New Roman"/>
          </w:rPr>
          <w:t>, se ta okoliščina lahko upošteva kot prednostni kriterij pri izboru operacij.</w:t>
        </w:r>
      </w:ins>
    </w:p>
    <w:p w:rsidR="003C27D8" w:rsidRPr="00FF75FC" w:rsidRDefault="003C27D8" w:rsidP="001F194D">
      <w:pPr>
        <w:pStyle w:val="Default"/>
        <w:jc w:val="both"/>
        <w:rPr>
          <w:rFonts w:ascii="Times New Roman" w:hAnsi="Times New Roman" w:cs="Times New Roman"/>
        </w:rPr>
      </w:pPr>
    </w:p>
    <w:p w:rsidR="00861BF9" w:rsidRPr="00FF75FC" w:rsidRDefault="00861BF9" w:rsidP="00E62651">
      <w:pPr>
        <w:pStyle w:val="Naslov2"/>
        <w:numPr>
          <w:ilvl w:val="0"/>
          <w:numId w:val="147"/>
        </w:numPr>
      </w:pPr>
      <w:bookmarkStart w:id="357" w:name="_Toc413322352"/>
      <w:bookmarkStart w:id="358" w:name="_Toc413322536"/>
      <w:bookmarkStart w:id="359" w:name="_Toc413423368"/>
      <w:bookmarkStart w:id="360" w:name="_Toc413770731"/>
      <w:bookmarkStart w:id="361" w:name="_Toc414629835"/>
      <w:bookmarkStart w:id="362" w:name="_Toc414631207"/>
      <w:bookmarkStart w:id="363" w:name="_Toc416966738"/>
      <w:bookmarkStart w:id="364" w:name="_Toc51318107"/>
      <w:bookmarkStart w:id="365" w:name="_Toc56689325"/>
      <w:bookmarkStart w:id="366" w:name="_Toc57026801"/>
      <w:bookmarkStart w:id="367" w:name="_Toc57026922"/>
      <w:bookmarkStart w:id="368" w:name="_Toc410313653"/>
      <w:r w:rsidRPr="00FF75FC">
        <w:t>Razvoj in izvajanje novih poslovnih modelov za MSP, zlasti v zvezi z internacionalizacijo</w:t>
      </w:r>
      <w:bookmarkEnd w:id="357"/>
      <w:bookmarkEnd w:id="358"/>
      <w:bookmarkEnd w:id="359"/>
      <w:bookmarkEnd w:id="360"/>
      <w:bookmarkEnd w:id="361"/>
      <w:bookmarkEnd w:id="362"/>
      <w:bookmarkEnd w:id="363"/>
      <w:bookmarkEnd w:id="364"/>
      <w:bookmarkEnd w:id="365"/>
      <w:bookmarkEnd w:id="366"/>
      <w:bookmarkEnd w:id="367"/>
      <w:r w:rsidRPr="00FF75FC">
        <w:t xml:space="preserve"> </w:t>
      </w:r>
    </w:p>
    <w:p w:rsidR="008A1357" w:rsidRPr="00FF75FC" w:rsidRDefault="008A1357" w:rsidP="001F194D">
      <w:pPr>
        <w:pStyle w:val="Default"/>
        <w:jc w:val="both"/>
        <w:rPr>
          <w:rFonts w:ascii="Times New Roman" w:hAnsi="Times New Roman" w:cs="Times New Roman"/>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1A76F2" w:rsidRPr="00FF75FC" w:rsidRDefault="008A1357" w:rsidP="001F194D">
      <w:pPr>
        <w:pStyle w:val="Default"/>
        <w:jc w:val="both"/>
        <w:rPr>
          <w:rFonts w:ascii="Times New Roman" w:hAnsi="Times New Roman" w:cs="Times New Roman"/>
        </w:rPr>
      </w:pPr>
      <w:r w:rsidRPr="00FF75FC">
        <w:rPr>
          <w:rFonts w:ascii="Times New Roman" w:hAnsi="Times New Roman" w:cs="Times New Roman"/>
        </w:rPr>
        <w:t>Specifični cilj prednostne naložbe je p</w:t>
      </w:r>
      <w:r w:rsidR="001A76F2" w:rsidRPr="00FF75FC">
        <w:rPr>
          <w:rFonts w:ascii="Times New Roman" w:hAnsi="Times New Roman" w:cs="Times New Roman"/>
        </w:rPr>
        <w:t>ovečevanje mednarodne konkurenčnosti MSP</w:t>
      </w:r>
      <w:bookmarkEnd w:id="368"/>
      <w:r w:rsidRPr="00FF75FC">
        <w:rPr>
          <w:rFonts w:ascii="Times New Roman" w:hAnsi="Times New Roman" w:cs="Times New Roman"/>
        </w:rPr>
        <w:t>.</w:t>
      </w:r>
    </w:p>
    <w:p w:rsidR="008A1357" w:rsidRPr="00FF75FC" w:rsidRDefault="008A1357" w:rsidP="001F194D">
      <w:pPr>
        <w:pStyle w:val="Default"/>
        <w:jc w:val="both"/>
        <w:rPr>
          <w:rFonts w:ascii="Times New Roman" w:hAnsi="Times New Roman" w:cs="Times New Roman"/>
        </w:rPr>
      </w:pPr>
    </w:p>
    <w:p w:rsidR="008A1357" w:rsidRPr="00FF75FC" w:rsidRDefault="008A1357" w:rsidP="001F194D">
      <w:pPr>
        <w:pStyle w:val="Default"/>
        <w:jc w:val="both"/>
        <w:rPr>
          <w:rFonts w:ascii="Times New Roman" w:hAnsi="Times New Roman" w:cs="Times New Roman"/>
        </w:rPr>
      </w:pPr>
      <w:r w:rsidRPr="00FF75FC">
        <w:rPr>
          <w:rFonts w:ascii="Times New Roman" w:hAnsi="Times New Roman" w:cs="Times New Roman"/>
        </w:rPr>
        <w:t>Vrste in primeri področij, ki jim je namenjena podpora, in njihovega pričakovanega prispevka k specifičnim ciljem so</w:t>
      </w:r>
      <w:r w:rsidR="00353FB2" w:rsidRPr="00FF75FC">
        <w:rPr>
          <w:rFonts w:ascii="Times New Roman" w:hAnsi="Times New Roman" w:cs="Times New Roman"/>
          <w:color w:val="auto"/>
        </w:rPr>
        <w:t xml:space="preserve"> predvidoma</w:t>
      </w:r>
      <w:r w:rsidRPr="00FF75FC">
        <w:rPr>
          <w:rFonts w:ascii="Times New Roman" w:hAnsi="Times New Roman" w:cs="Times New Roman"/>
        </w:rPr>
        <w:t>:</w:t>
      </w:r>
    </w:p>
    <w:p w:rsidR="008A1357" w:rsidRPr="00FF75FC" w:rsidRDefault="008A1357" w:rsidP="001F194D">
      <w:pPr>
        <w:pStyle w:val="Default"/>
        <w:numPr>
          <w:ilvl w:val="0"/>
          <w:numId w:val="12"/>
        </w:numPr>
        <w:jc w:val="both"/>
        <w:rPr>
          <w:rFonts w:ascii="Times New Roman" w:hAnsi="Times New Roman" w:cs="Times New Roman"/>
        </w:rPr>
      </w:pPr>
      <w:r w:rsidRPr="00FF75FC">
        <w:rPr>
          <w:rFonts w:ascii="Times New Roman" w:hAnsi="Times New Roman" w:cs="Times New Roman"/>
        </w:rPr>
        <w:t>razvoj, izvajanje in prenova poslovnih modelov,</w:t>
      </w:r>
    </w:p>
    <w:p w:rsidR="008A1357" w:rsidRPr="00FF75FC" w:rsidRDefault="008A1357" w:rsidP="001F194D">
      <w:pPr>
        <w:pStyle w:val="Default"/>
        <w:numPr>
          <w:ilvl w:val="0"/>
          <w:numId w:val="12"/>
        </w:numPr>
        <w:jc w:val="both"/>
        <w:rPr>
          <w:rFonts w:ascii="Times New Roman" w:hAnsi="Times New Roman" w:cs="Times New Roman"/>
        </w:rPr>
      </w:pPr>
      <w:r w:rsidRPr="00FF75FC">
        <w:rPr>
          <w:rFonts w:ascii="Times New Roman" w:hAnsi="Times New Roman" w:cs="Times New Roman"/>
        </w:rPr>
        <w:t>podpora poslovnim in razvojnim partnerstvom za krepitev sodelovanja v globalnih verigah vrednosti,</w:t>
      </w:r>
    </w:p>
    <w:p w:rsidR="008A1357" w:rsidRPr="00FF75FC" w:rsidRDefault="008A1357" w:rsidP="001F194D">
      <w:pPr>
        <w:pStyle w:val="Default"/>
        <w:numPr>
          <w:ilvl w:val="0"/>
          <w:numId w:val="12"/>
        </w:numPr>
        <w:jc w:val="both"/>
        <w:rPr>
          <w:rFonts w:ascii="Times New Roman" w:hAnsi="Times New Roman" w:cs="Times New Roman"/>
        </w:rPr>
      </w:pPr>
      <w:r w:rsidRPr="00FF75FC">
        <w:rPr>
          <w:rFonts w:ascii="Times New Roman" w:hAnsi="Times New Roman" w:cs="Times New Roman"/>
        </w:rPr>
        <w:t>vzpostavitev in delovanje sistema vse-na-enem-mestu (one-stop-shop) za domače izvoznike in tuje investitorje,</w:t>
      </w:r>
    </w:p>
    <w:p w:rsidR="008A1357" w:rsidRPr="00FF75FC" w:rsidRDefault="008A1357" w:rsidP="001F194D">
      <w:pPr>
        <w:pStyle w:val="Default"/>
        <w:numPr>
          <w:ilvl w:val="0"/>
          <w:numId w:val="12"/>
        </w:numPr>
        <w:jc w:val="both"/>
        <w:rPr>
          <w:rFonts w:ascii="Times New Roman" w:hAnsi="Times New Roman" w:cs="Times New Roman"/>
        </w:rPr>
      </w:pPr>
      <w:r w:rsidRPr="00FF75FC">
        <w:rPr>
          <w:rFonts w:ascii="Times New Roman" w:hAnsi="Times New Roman" w:cs="Times New Roman"/>
        </w:rPr>
        <w:t>priprava študij izvedljivosti, tržnih raziskav in izvoznih načrtov,</w:t>
      </w:r>
    </w:p>
    <w:p w:rsidR="008A1357" w:rsidRPr="00FF75FC" w:rsidRDefault="008A1357" w:rsidP="001F194D">
      <w:pPr>
        <w:pStyle w:val="Default"/>
        <w:numPr>
          <w:ilvl w:val="0"/>
          <w:numId w:val="12"/>
        </w:numPr>
        <w:jc w:val="both"/>
        <w:rPr>
          <w:rFonts w:ascii="Times New Roman" w:hAnsi="Times New Roman" w:cs="Times New Roman"/>
        </w:rPr>
      </w:pPr>
      <w:r w:rsidRPr="00FF75FC">
        <w:rPr>
          <w:rFonts w:ascii="Times New Roman" w:hAnsi="Times New Roman" w:cs="Times New Roman"/>
        </w:rPr>
        <w:t>podpora iskanju novih mednarodnih tržnih priložnosti,</w:t>
      </w:r>
    </w:p>
    <w:p w:rsidR="008A1357" w:rsidRPr="00FF75FC" w:rsidRDefault="008A1357" w:rsidP="001F194D">
      <w:pPr>
        <w:pStyle w:val="Default"/>
        <w:numPr>
          <w:ilvl w:val="0"/>
          <w:numId w:val="12"/>
        </w:numPr>
        <w:jc w:val="both"/>
        <w:rPr>
          <w:rFonts w:ascii="Times New Roman" w:hAnsi="Times New Roman" w:cs="Times New Roman"/>
        </w:rPr>
      </w:pPr>
      <w:r w:rsidRPr="00FF75FC">
        <w:rPr>
          <w:rFonts w:ascii="Times New Roman" w:hAnsi="Times New Roman" w:cs="Times New Roman"/>
        </w:rPr>
        <w:t>razvoj novih in inovativnih turističnih produktov in storitev.</w:t>
      </w:r>
    </w:p>
    <w:p w:rsidR="008A1357" w:rsidRPr="00FF75FC" w:rsidRDefault="008A1357" w:rsidP="001F194D">
      <w:pPr>
        <w:pStyle w:val="Default"/>
        <w:jc w:val="both"/>
        <w:rPr>
          <w:rFonts w:ascii="Times New Roman" w:hAnsi="Times New Roman" w:cs="Times New Roman"/>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1A76F2" w:rsidRPr="00FF75FC" w:rsidRDefault="008A1357" w:rsidP="001F194D">
      <w:pPr>
        <w:pStyle w:val="Default"/>
        <w:jc w:val="both"/>
        <w:rPr>
          <w:rFonts w:ascii="Times New Roman" w:hAnsi="Times New Roman" w:cs="Times New Roman"/>
        </w:rPr>
      </w:pPr>
      <w:r w:rsidRPr="00FF75FC">
        <w:rPr>
          <w:rFonts w:ascii="Times New Roman" w:hAnsi="Times New Roman" w:cs="Times New Roman"/>
        </w:rPr>
        <w:t xml:space="preserve">Ciljne skupine prednostne naložbe so </w:t>
      </w:r>
      <w:r w:rsidR="001A76F2" w:rsidRPr="00FF75FC">
        <w:rPr>
          <w:rFonts w:ascii="Times New Roman" w:hAnsi="Times New Roman" w:cs="Times New Roman"/>
        </w:rPr>
        <w:t xml:space="preserve">MSP, posebno tista, ki šele želijo pričeti z mednarodnih poslovanjem in tista, katera želijo svoje poslovanje diverzificirati na nove proizvode in/ali nove tuje trge oziroma širiti obstoječe aktivnosti na tujih trgih. </w:t>
      </w:r>
    </w:p>
    <w:p w:rsidR="008A1357" w:rsidRPr="00FF75FC" w:rsidRDefault="008A1357" w:rsidP="001F194D">
      <w:pPr>
        <w:pStyle w:val="Default"/>
        <w:jc w:val="both"/>
        <w:rPr>
          <w:rFonts w:cs="Times New Roman"/>
          <w:b/>
        </w:rPr>
      </w:pPr>
    </w:p>
    <w:p w:rsidR="008A1357" w:rsidRPr="00FF75FC" w:rsidRDefault="008A1357" w:rsidP="001F194D">
      <w:pPr>
        <w:pStyle w:val="Default"/>
        <w:jc w:val="both"/>
        <w:rPr>
          <w:rFonts w:ascii="Times New Roman" w:hAnsi="Times New Roman" w:cs="Times New Roman"/>
        </w:rPr>
      </w:pPr>
      <w:r w:rsidRPr="00FF75FC">
        <w:rPr>
          <w:rFonts w:ascii="Times New Roman" w:hAnsi="Times New Roman" w:cs="Times New Roman"/>
        </w:rPr>
        <w:t xml:space="preserve">Upravičenci prednostne naložbe so </w:t>
      </w:r>
      <w:r w:rsidR="001A76F2" w:rsidRPr="00FF75FC">
        <w:rPr>
          <w:rFonts w:ascii="Times New Roman" w:hAnsi="Times New Roman" w:cs="Times New Roman"/>
        </w:rPr>
        <w:t>MSP, institucije, zbornice, združenja, neprofitne organizacije, mreže, institucije regionalnega razvoja, javni zavodi.</w:t>
      </w:r>
    </w:p>
    <w:p w:rsidR="00136517" w:rsidRDefault="00136517" w:rsidP="001F194D">
      <w:pPr>
        <w:pStyle w:val="Default"/>
        <w:jc w:val="both"/>
        <w:rPr>
          <w:rFonts w:ascii="Times New Roman" w:hAnsi="Times New Roman" w:cs="Times New Roman"/>
        </w:rPr>
      </w:pPr>
    </w:p>
    <w:p w:rsidR="00FC5B5D" w:rsidRPr="00FF75FC" w:rsidRDefault="00FC5B5D" w:rsidP="00FC5B5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FC5B5D" w:rsidRPr="00FF75FC" w:rsidRDefault="00FC5B5D" w:rsidP="00FC5B5D">
      <w:pPr>
        <w:pStyle w:val="Default"/>
        <w:jc w:val="both"/>
        <w:rPr>
          <w:rFonts w:ascii="Times New Roman" w:hAnsi="Times New Roman" w:cs="Times New Roman"/>
        </w:rPr>
      </w:pPr>
      <w:r w:rsidRPr="00FF75FC">
        <w:rPr>
          <w:rFonts w:ascii="Times New Roman" w:hAnsi="Times New Roman" w:cs="Times New Roman"/>
        </w:rPr>
        <w:t>V izvajanju prednostne naložbe se načrtuje uporaba finančnih instrumentov.</w:t>
      </w:r>
    </w:p>
    <w:p w:rsidR="00FC5B5D" w:rsidRPr="00FF75FC" w:rsidRDefault="00FC5B5D" w:rsidP="00FC5B5D">
      <w:pPr>
        <w:pStyle w:val="Default"/>
        <w:jc w:val="both"/>
        <w:rPr>
          <w:rFonts w:ascii="Times New Roman" w:hAnsi="Times New Roman" w:cs="Times New Roman"/>
        </w:rPr>
      </w:pPr>
    </w:p>
    <w:p w:rsidR="00FC5B5D" w:rsidRPr="00FF75FC" w:rsidRDefault="00FC5B5D" w:rsidP="00FC5B5D">
      <w:pPr>
        <w:pStyle w:val="Default"/>
        <w:jc w:val="both"/>
        <w:rPr>
          <w:rFonts w:ascii="Times New Roman" w:hAnsi="Times New Roman" w:cs="Times New Roman"/>
        </w:rPr>
      </w:pPr>
      <w:r w:rsidRPr="00FF75FC">
        <w:rPr>
          <w:rFonts w:ascii="Times New Roman" w:hAnsi="Times New Roman" w:cs="Times New Roman"/>
        </w:rPr>
        <w:t>Ta del prednostne naložbe v fazi priprav meril za izbor predvidoma ne načrtuje uporabe velikih projektov.</w:t>
      </w:r>
    </w:p>
    <w:p w:rsidR="00FC5B5D" w:rsidRDefault="00FC5B5D" w:rsidP="001F194D">
      <w:pPr>
        <w:pStyle w:val="Default"/>
        <w:jc w:val="both"/>
        <w:rPr>
          <w:rFonts w:ascii="Times New Roman" w:hAnsi="Times New Roman" w:cs="Times New Roman"/>
        </w:rPr>
      </w:pPr>
    </w:p>
    <w:p w:rsidR="00A16237" w:rsidRDefault="00A16237" w:rsidP="001F194D">
      <w:pPr>
        <w:pStyle w:val="Default"/>
        <w:jc w:val="both"/>
        <w:rPr>
          <w:rFonts w:ascii="Times New Roman" w:hAnsi="Times New Roman" w:cs="Times New Roman"/>
          <w:b/>
          <w:color w:val="auto"/>
        </w:rPr>
      </w:pPr>
      <w:r w:rsidRPr="002B7BAF">
        <w:rPr>
          <w:rFonts w:ascii="Times New Roman" w:hAnsi="Times New Roman" w:cs="Times New Roman"/>
          <w:b/>
          <w:color w:val="auto"/>
        </w:rPr>
        <w:t>Način izbora operacij</w:t>
      </w:r>
    </w:p>
    <w:p w:rsidR="00A16237" w:rsidRDefault="00A16237" w:rsidP="001F194D">
      <w:pPr>
        <w:pStyle w:val="Default"/>
        <w:jc w:val="both"/>
        <w:rPr>
          <w:rFonts w:ascii="Times New Roman" w:hAnsi="Times New Roman" w:cs="Times New Roman"/>
        </w:rPr>
      </w:pPr>
      <w:r w:rsidRPr="00FF75FC">
        <w:rPr>
          <w:rFonts w:ascii="Times New Roman" w:hAnsi="Times New Roman" w:cs="Times New Roman"/>
          <w:color w:val="auto"/>
        </w:rPr>
        <w:t xml:space="preserve">V smislu mehanizmov izvajanja bosta smiselno uporabljena javni razpis za izbor operacij </w:t>
      </w:r>
      <w:r w:rsidRPr="00FF75FC">
        <w:rPr>
          <w:rFonts w:ascii="Times New Roman" w:hAnsi="Times New Roman" w:cs="Times New Roman"/>
          <w:color w:val="auto"/>
          <w:lang w:eastAsia="en-US"/>
        </w:rPr>
        <w:t>oziroma drug podoben/enakovreden postopek</w:t>
      </w:r>
      <w:r w:rsidRPr="00FF75FC">
        <w:rPr>
          <w:rFonts w:ascii="Times New Roman" w:hAnsi="Times New Roman" w:cs="Times New Roman"/>
          <w:color w:val="auto"/>
          <w:sz w:val="22"/>
          <w:szCs w:val="22"/>
          <w:lang w:eastAsia="en-US"/>
        </w:rPr>
        <w:t xml:space="preserve"> </w:t>
      </w:r>
      <w:r w:rsidRPr="00FF75FC">
        <w:rPr>
          <w:rFonts w:ascii="Times New Roman" w:hAnsi="Times New Roman" w:cs="Times New Roman"/>
        </w:rPr>
        <w:t>ali neposredna potrditev operacij.</w:t>
      </w:r>
    </w:p>
    <w:p w:rsidR="00A16237" w:rsidRDefault="00A16237" w:rsidP="001F194D">
      <w:pPr>
        <w:pStyle w:val="Default"/>
        <w:jc w:val="both"/>
        <w:rPr>
          <w:rFonts w:ascii="Times New Roman" w:hAnsi="Times New Roman" w:cs="Times New Roman"/>
        </w:rPr>
      </w:pPr>
    </w:p>
    <w:p w:rsidR="00A16237" w:rsidRDefault="00A16237" w:rsidP="001F194D">
      <w:pPr>
        <w:pStyle w:val="Default"/>
        <w:jc w:val="both"/>
        <w:rPr>
          <w:rFonts w:ascii="Times New Roman" w:hAnsi="Times New Roman" w:cs="Times New Roman"/>
          <w:b/>
          <w:color w:val="auto"/>
        </w:rPr>
      </w:pPr>
      <w:r>
        <w:rPr>
          <w:rFonts w:ascii="Times New Roman" w:hAnsi="Times New Roman" w:cs="Times New Roman"/>
          <w:b/>
          <w:color w:val="auto"/>
        </w:rPr>
        <w:t>Ugotavljanje upravičenosti</w:t>
      </w:r>
    </w:p>
    <w:p w:rsidR="00A16237" w:rsidRPr="000C1993" w:rsidRDefault="00A16237"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6F0718" w:rsidRPr="00FF75FC" w:rsidRDefault="00EF7E16" w:rsidP="006A2971">
      <w:pPr>
        <w:pStyle w:val="Default"/>
        <w:numPr>
          <w:ilvl w:val="0"/>
          <w:numId w:val="65"/>
        </w:numPr>
        <w:jc w:val="both"/>
        <w:rPr>
          <w:rFonts w:ascii="Times New Roman" w:hAnsi="Times New Roman" w:cs="Times New Roman"/>
          <w:color w:val="auto"/>
        </w:rPr>
      </w:pPr>
      <w:r w:rsidRPr="00EF7E16">
        <w:rPr>
          <w:rFonts w:ascii="Times New Roman" w:hAnsi="Times New Roman" w:cs="Times New Roman"/>
        </w:rPr>
        <w:t>mednarodno usmerjen</w:t>
      </w:r>
      <w:r w:rsidR="007839B4">
        <w:rPr>
          <w:rFonts w:ascii="Times New Roman" w:hAnsi="Times New Roman" w:cs="Times New Roman"/>
        </w:rPr>
        <w:t>a</w:t>
      </w:r>
      <w:r w:rsidR="0047759A" w:rsidRPr="00FF75FC">
        <w:rPr>
          <w:rFonts w:ascii="Times New Roman" w:hAnsi="Times New Roman" w:cs="Times New Roman"/>
        </w:rPr>
        <w:t xml:space="preserve"> </w:t>
      </w:r>
      <w:r w:rsidR="007839B4">
        <w:rPr>
          <w:rFonts w:ascii="Times New Roman" w:hAnsi="Times New Roman" w:cs="Times New Roman"/>
        </w:rPr>
        <w:t>aktivnost</w:t>
      </w:r>
      <w:r w:rsidR="006F0718" w:rsidRPr="00FF75FC">
        <w:rPr>
          <w:rFonts w:ascii="Times New Roman" w:hAnsi="Times New Roman" w:cs="Times New Roman"/>
        </w:rPr>
        <w:t>,</w:t>
      </w:r>
    </w:p>
    <w:p w:rsidR="004E612F" w:rsidRPr="004E612F" w:rsidRDefault="004E612F" w:rsidP="006A2971">
      <w:pPr>
        <w:pStyle w:val="Default"/>
        <w:numPr>
          <w:ilvl w:val="0"/>
          <w:numId w:val="65"/>
        </w:numPr>
        <w:jc w:val="both"/>
        <w:rPr>
          <w:rFonts w:ascii="Times New Roman" w:hAnsi="Times New Roman" w:cs="Times New Roman"/>
        </w:rPr>
      </w:pPr>
      <w:r w:rsidRPr="00FF75FC">
        <w:rPr>
          <w:rFonts w:ascii="Times New Roman" w:hAnsi="Times New Roman" w:cs="Times New Roman"/>
        </w:rPr>
        <w:t>prispevek k doseganju ciljev, opredeljenih v strateških razvojnih dokumentih Slovenije, prispevek k d</w:t>
      </w:r>
      <w:r>
        <w:rPr>
          <w:rFonts w:ascii="Times New Roman" w:hAnsi="Times New Roman" w:cs="Times New Roman"/>
        </w:rPr>
        <w:t>oseganju ciljev EU 2020.</w:t>
      </w:r>
    </w:p>
    <w:p w:rsidR="00175062" w:rsidRPr="00175062" w:rsidRDefault="00175062" w:rsidP="001F194D">
      <w:pPr>
        <w:pStyle w:val="Default"/>
        <w:jc w:val="both"/>
        <w:rPr>
          <w:rFonts w:ascii="Times New Roman" w:hAnsi="Times New Roman" w:cs="Times New Roman"/>
          <w:color w:val="auto"/>
        </w:rPr>
      </w:pPr>
    </w:p>
    <w:p w:rsidR="000C1993" w:rsidRPr="00FF75FC" w:rsidRDefault="000C1993"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6F0718" w:rsidRPr="00FF75FC" w:rsidRDefault="004F3446"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zagotovi zastopanost </w:t>
      </w:r>
      <w:r w:rsidRPr="00FF75FC">
        <w:rPr>
          <w:rFonts w:ascii="Times New Roman" w:hAnsi="Times New Roman" w:cs="Times New Roman"/>
          <w:color w:val="auto"/>
          <w:lang w:eastAsia="en-US"/>
        </w:rPr>
        <w:t>nekaterih ali vseh</w:t>
      </w:r>
      <w:r w:rsidRPr="00FF75FC">
        <w:rPr>
          <w:rFonts w:ascii="Times New Roman" w:hAnsi="Times New Roman" w:cs="Times New Roman"/>
          <w:color w:val="auto"/>
        </w:rPr>
        <w:t xml:space="preserve"> meril za ocenjevanje:</w:t>
      </w:r>
    </w:p>
    <w:p w:rsidR="007839B4" w:rsidRPr="00734DB0" w:rsidRDefault="007839B4" w:rsidP="006A2971">
      <w:pPr>
        <w:pStyle w:val="Default"/>
        <w:numPr>
          <w:ilvl w:val="0"/>
          <w:numId w:val="95"/>
        </w:numPr>
        <w:jc w:val="both"/>
        <w:rPr>
          <w:rFonts w:ascii="Times New Roman" w:hAnsi="Times New Roman" w:cs="Times New Roman"/>
        </w:rPr>
      </w:pPr>
      <w:r w:rsidRPr="00734DB0">
        <w:rPr>
          <w:rFonts w:ascii="Times New Roman" w:hAnsi="Times New Roman" w:cs="Times New Roman"/>
        </w:rPr>
        <w:t>vzdržnost in trajnost poslovnega modela,</w:t>
      </w:r>
    </w:p>
    <w:p w:rsidR="007839B4" w:rsidRPr="00734DB0" w:rsidRDefault="007839B4" w:rsidP="006A2971">
      <w:pPr>
        <w:pStyle w:val="Default"/>
        <w:numPr>
          <w:ilvl w:val="0"/>
          <w:numId w:val="95"/>
        </w:numPr>
        <w:jc w:val="both"/>
        <w:rPr>
          <w:rFonts w:ascii="Times New Roman" w:hAnsi="Times New Roman" w:cs="Times New Roman"/>
        </w:rPr>
      </w:pPr>
      <w:r w:rsidRPr="00734DB0">
        <w:rPr>
          <w:rFonts w:ascii="Times New Roman" w:hAnsi="Times New Roman" w:cs="Times New Roman"/>
        </w:rPr>
        <w:t xml:space="preserve">delež </w:t>
      </w:r>
      <w:r>
        <w:rPr>
          <w:rFonts w:ascii="Times New Roman" w:hAnsi="Times New Roman" w:cs="Times New Roman"/>
        </w:rPr>
        <w:t>rasti mednarodne menjave</w:t>
      </w:r>
      <w:r w:rsidRPr="00734DB0">
        <w:rPr>
          <w:rFonts w:ascii="Times New Roman" w:hAnsi="Times New Roman" w:cs="Times New Roman"/>
        </w:rPr>
        <w:t xml:space="preserve">, merljivih učinkov na trgu, , </w:t>
      </w:r>
    </w:p>
    <w:p w:rsidR="007839B4" w:rsidRPr="00006E7B" w:rsidRDefault="007839B4" w:rsidP="006A2971">
      <w:pPr>
        <w:pStyle w:val="Default"/>
        <w:numPr>
          <w:ilvl w:val="0"/>
          <w:numId w:val="95"/>
        </w:numPr>
        <w:jc w:val="both"/>
        <w:rPr>
          <w:rFonts w:ascii="Times New Roman" w:hAnsi="Times New Roman" w:cs="Times New Roman"/>
        </w:rPr>
      </w:pPr>
      <w:r w:rsidRPr="00734DB0">
        <w:rPr>
          <w:rFonts w:ascii="Times New Roman" w:hAnsi="Times New Roman" w:cs="Times New Roman"/>
        </w:rPr>
        <w:t>upoštevanje že pridobljenih dokazil o zagotavljanju kakovosti, intelektualne lastnine ipd., npr. mednarodni certifikati/patenti/ipd.,</w:t>
      </w:r>
    </w:p>
    <w:p w:rsidR="007839B4" w:rsidRPr="00FF75FC" w:rsidRDefault="007839B4" w:rsidP="006A2971">
      <w:pPr>
        <w:pStyle w:val="Default"/>
        <w:numPr>
          <w:ilvl w:val="0"/>
          <w:numId w:val="95"/>
        </w:numPr>
        <w:jc w:val="both"/>
        <w:rPr>
          <w:rFonts w:ascii="Times New Roman" w:hAnsi="Times New Roman" w:cs="Times New Roman"/>
        </w:rPr>
      </w:pPr>
      <w:r w:rsidRPr="00FF75FC">
        <w:rPr>
          <w:rFonts w:ascii="Times New Roman" w:hAnsi="Times New Roman" w:cs="Times New Roman"/>
        </w:rPr>
        <w:t>ocena kakovosti in izvedljivosti projekta (kot. npr. sposobnost nosilcev za izvedbo projekta – človeški, materialni in finančni viri),</w:t>
      </w:r>
    </w:p>
    <w:p w:rsidR="007839B4" w:rsidRPr="00734DB0" w:rsidRDefault="007839B4" w:rsidP="006A2971">
      <w:pPr>
        <w:pStyle w:val="Default"/>
        <w:numPr>
          <w:ilvl w:val="0"/>
          <w:numId w:val="95"/>
        </w:numPr>
        <w:jc w:val="both"/>
        <w:rPr>
          <w:rFonts w:ascii="Times New Roman" w:hAnsi="Times New Roman" w:cs="Times New Roman"/>
        </w:rPr>
      </w:pPr>
      <w:r w:rsidRPr="00734DB0">
        <w:rPr>
          <w:rFonts w:ascii="Times New Roman" w:hAnsi="Times New Roman" w:cs="Times New Roman"/>
        </w:rPr>
        <w:t>prispevek k družbeni spremembi ter k dvigu družbene ozaveščenosti,</w:t>
      </w:r>
    </w:p>
    <w:p w:rsidR="007839B4" w:rsidRPr="00734DB0" w:rsidRDefault="007839B4" w:rsidP="006A2971">
      <w:pPr>
        <w:pStyle w:val="Default"/>
        <w:numPr>
          <w:ilvl w:val="0"/>
          <w:numId w:val="95"/>
        </w:numPr>
        <w:jc w:val="both"/>
        <w:rPr>
          <w:rFonts w:ascii="Times New Roman" w:hAnsi="Times New Roman" w:cs="Times New Roman"/>
        </w:rPr>
      </w:pPr>
      <w:r w:rsidRPr="00734DB0">
        <w:rPr>
          <w:rFonts w:ascii="Times New Roman" w:hAnsi="Times New Roman" w:cs="Times New Roman"/>
        </w:rPr>
        <w:lastRenderedPageBreak/>
        <w:t>povezovanja različnih akterjev za doseganje kritične mase za preboj na tuji trg</w:t>
      </w:r>
    </w:p>
    <w:p w:rsidR="007839B4" w:rsidRDefault="007839B4" w:rsidP="006A2971">
      <w:pPr>
        <w:pStyle w:val="Default"/>
        <w:numPr>
          <w:ilvl w:val="0"/>
          <w:numId w:val="95"/>
        </w:numPr>
        <w:jc w:val="both"/>
        <w:rPr>
          <w:rFonts w:ascii="Times New Roman" w:hAnsi="Times New Roman" w:cs="Times New Roman"/>
        </w:rPr>
      </w:pPr>
      <w:r w:rsidRPr="00734DB0">
        <w:rPr>
          <w:rFonts w:ascii="Times New Roman" w:hAnsi="Times New Roman" w:cs="Times New Roman"/>
        </w:rPr>
        <w:t>upoštevanje finančne sposobnosti, inovativnosti in tržnega potenciala poslovnega načrta podjetja</w:t>
      </w:r>
      <w:r>
        <w:rPr>
          <w:rFonts w:ascii="Times New Roman" w:hAnsi="Times New Roman" w:cs="Times New Roman"/>
        </w:rPr>
        <w:t>, zlasti</w:t>
      </w:r>
      <w:r w:rsidRPr="00734DB0">
        <w:rPr>
          <w:rFonts w:ascii="Times New Roman" w:hAnsi="Times New Roman" w:cs="Times New Roman"/>
        </w:rPr>
        <w:t xml:space="preserve"> za prodor na tuje trge,</w:t>
      </w:r>
    </w:p>
    <w:p w:rsidR="007839B4" w:rsidRDefault="007839B4" w:rsidP="006A2971">
      <w:pPr>
        <w:pStyle w:val="Default"/>
        <w:numPr>
          <w:ilvl w:val="0"/>
          <w:numId w:val="95"/>
        </w:numPr>
        <w:jc w:val="both"/>
        <w:rPr>
          <w:rFonts w:ascii="Times New Roman" w:hAnsi="Times New Roman" w:cs="Times New Roman"/>
        </w:rPr>
      </w:pPr>
      <w:r>
        <w:rPr>
          <w:rFonts w:ascii="Times New Roman" w:hAnsi="Times New Roman" w:cs="Times New Roman"/>
        </w:rPr>
        <w:t>potencial posameznih tujih trgov,</w:t>
      </w:r>
    </w:p>
    <w:p w:rsidR="007839B4" w:rsidRDefault="007839B4" w:rsidP="006A2971">
      <w:pPr>
        <w:pStyle w:val="Default"/>
        <w:numPr>
          <w:ilvl w:val="0"/>
          <w:numId w:val="95"/>
        </w:numPr>
        <w:jc w:val="both"/>
        <w:rPr>
          <w:rFonts w:ascii="Times New Roman" w:hAnsi="Times New Roman" w:cs="Times New Roman"/>
        </w:rPr>
      </w:pPr>
      <w:r>
        <w:rPr>
          <w:rFonts w:ascii="Times New Roman" w:hAnsi="Times New Roman" w:cs="Times New Roman"/>
        </w:rPr>
        <w:t>spodbujanje podjetij, ki še ne izvažajo, k izvoznim aktivnostim</w:t>
      </w:r>
    </w:p>
    <w:p w:rsidR="007839B4" w:rsidRDefault="007839B4" w:rsidP="006A2971">
      <w:pPr>
        <w:pStyle w:val="Default"/>
        <w:numPr>
          <w:ilvl w:val="0"/>
          <w:numId w:val="95"/>
        </w:numPr>
        <w:jc w:val="both"/>
        <w:rPr>
          <w:rFonts w:ascii="Times New Roman" w:hAnsi="Times New Roman" w:cs="Times New Roman"/>
        </w:rPr>
      </w:pPr>
      <w:r>
        <w:rPr>
          <w:rFonts w:ascii="Times New Roman" w:hAnsi="Times New Roman" w:cs="Times New Roman"/>
        </w:rPr>
        <w:t>spodbujanje podjetij, ki že izvažajo, k diverzifikaciji izvoza (nov trg/nov produkt)</w:t>
      </w:r>
    </w:p>
    <w:p w:rsidR="007839B4" w:rsidRPr="00734DB0" w:rsidRDefault="007839B4" w:rsidP="006A2971">
      <w:pPr>
        <w:pStyle w:val="Default"/>
        <w:numPr>
          <w:ilvl w:val="0"/>
          <w:numId w:val="95"/>
        </w:numPr>
        <w:jc w:val="both"/>
        <w:rPr>
          <w:rFonts w:ascii="Times New Roman" w:hAnsi="Times New Roman" w:cs="Times New Roman"/>
        </w:rPr>
      </w:pPr>
      <w:r>
        <w:rPr>
          <w:rFonts w:ascii="Times New Roman" w:hAnsi="Times New Roman" w:cs="Times New Roman"/>
        </w:rPr>
        <w:t xml:space="preserve">če relevantno, </w:t>
      </w:r>
      <w:r w:rsidRPr="00EF7E16">
        <w:rPr>
          <w:rFonts w:ascii="Times New Roman" w:hAnsi="Times New Roman" w:cs="Times New Roman"/>
        </w:rPr>
        <w:t>dodana vrednost na zaposlenega</w:t>
      </w:r>
      <w:r>
        <w:rPr>
          <w:rFonts w:ascii="Times New Roman" w:hAnsi="Times New Roman" w:cs="Times New Roman"/>
        </w:rPr>
        <w:t>,</w:t>
      </w:r>
    </w:p>
    <w:p w:rsidR="007839B4" w:rsidRPr="00734DB0" w:rsidRDefault="007839B4" w:rsidP="006A2971">
      <w:pPr>
        <w:pStyle w:val="Default"/>
        <w:numPr>
          <w:ilvl w:val="0"/>
          <w:numId w:val="95"/>
        </w:numPr>
        <w:jc w:val="both"/>
        <w:rPr>
          <w:rFonts w:ascii="Times New Roman" w:hAnsi="Times New Roman" w:cs="Times New Roman"/>
        </w:rPr>
      </w:pPr>
      <w:r w:rsidRPr="00172092">
        <w:rPr>
          <w:rFonts w:ascii="Times New Roman" w:hAnsi="Times New Roman" w:cs="Times New Roman"/>
        </w:rPr>
        <w:t>prispevek k s</w:t>
      </w:r>
      <w:r>
        <w:rPr>
          <w:rFonts w:ascii="Times New Roman" w:hAnsi="Times New Roman" w:cs="Times New Roman"/>
        </w:rPr>
        <w:t>podbujanju regionalnega razvoja</w:t>
      </w:r>
      <w:r w:rsidRPr="00734DB0">
        <w:rPr>
          <w:rFonts w:ascii="Times New Roman" w:hAnsi="Times New Roman" w:cs="Times New Roman"/>
        </w:rPr>
        <w:t>.</w:t>
      </w:r>
    </w:p>
    <w:p w:rsidR="00725917" w:rsidRDefault="00725917" w:rsidP="001F194D">
      <w:pPr>
        <w:pStyle w:val="Default"/>
        <w:jc w:val="both"/>
        <w:rPr>
          <w:rFonts w:ascii="Times New Roman" w:hAnsi="Times New Roman" w:cs="Times New Roman"/>
        </w:rPr>
      </w:pPr>
    </w:p>
    <w:p w:rsidR="00725917" w:rsidRDefault="00725917" w:rsidP="001F194D">
      <w:pPr>
        <w:pStyle w:val="Default"/>
        <w:jc w:val="both"/>
        <w:rPr>
          <w:rFonts w:ascii="Times New Roman" w:hAnsi="Times New Roman" w:cs="Times New Roman"/>
          <w:color w:val="auto"/>
        </w:rPr>
      </w:pPr>
      <w:r w:rsidRPr="008C076F">
        <w:rPr>
          <w:rFonts w:ascii="Times New Roman" w:hAnsi="Times New Roman" w:cs="Times New Roman"/>
          <w:color w:val="auto"/>
        </w:rPr>
        <w:t>V primeru dodeljevanja pomoči nižjih vrednosti v obliki enostavnih instrumentov (npr. namenskih e-vavčerjev</w:t>
      </w:r>
      <w:r w:rsidR="00B06E1D">
        <w:rPr>
          <w:rFonts w:ascii="Times New Roman" w:hAnsi="Times New Roman" w:cs="Times New Roman"/>
          <w:color w:val="auto"/>
        </w:rPr>
        <w:t>,</w:t>
      </w:r>
      <w:r w:rsidR="00B06E1D" w:rsidRPr="00B06E1D">
        <w:rPr>
          <w:rFonts w:ascii="Times New Roman" w:hAnsi="Times New Roman" w:cs="Times New Roman"/>
          <w:color w:val="auto"/>
        </w:rPr>
        <w:t xml:space="preserve"> </w:t>
      </w:r>
      <w:r w:rsidR="00B06E1D">
        <w:rPr>
          <w:rFonts w:ascii="Times New Roman" w:hAnsi="Times New Roman" w:cs="Times New Roman"/>
          <w:color w:val="auto"/>
        </w:rPr>
        <w:t>storitve podpornega okolja</w:t>
      </w:r>
      <w:r w:rsidRPr="008C076F">
        <w:rPr>
          <w:rFonts w:ascii="Times New Roman" w:hAnsi="Times New Roman" w:cs="Times New Roman"/>
          <w:color w:val="auto"/>
        </w:rPr>
        <w:t xml:space="preserve">) se lahko upoštevajo le vstopni pogoji določeni s posameznim javnim razpisom oz. drugo </w:t>
      </w:r>
      <w:r>
        <w:rPr>
          <w:rFonts w:ascii="Times New Roman" w:hAnsi="Times New Roman" w:cs="Times New Roman"/>
          <w:color w:val="auto"/>
        </w:rPr>
        <w:t xml:space="preserve">ustrezno </w:t>
      </w:r>
      <w:r w:rsidRPr="008C076F">
        <w:rPr>
          <w:rFonts w:ascii="Times New Roman" w:hAnsi="Times New Roman" w:cs="Times New Roman"/>
          <w:color w:val="auto"/>
        </w:rPr>
        <w:t xml:space="preserve">obliko načina izvedbe (merila </w:t>
      </w:r>
      <w:r>
        <w:rPr>
          <w:rFonts w:ascii="Times New Roman" w:hAnsi="Times New Roman" w:cs="Times New Roman"/>
          <w:color w:val="auto"/>
        </w:rPr>
        <w:t xml:space="preserve">za ocenjevanje </w:t>
      </w:r>
      <w:r w:rsidRPr="008C076F">
        <w:rPr>
          <w:rFonts w:ascii="Times New Roman" w:hAnsi="Times New Roman" w:cs="Times New Roman"/>
          <w:color w:val="auto"/>
        </w:rPr>
        <w:t>v tem primeru niso relevantna, oziroma se lahko ustrezno prilagodijo le kot vstopni pogoj).</w:t>
      </w:r>
    </w:p>
    <w:p w:rsidR="00725917" w:rsidRDefault="00725917" w:rsidP="001F194D">
      <w:pPr>
        <w:pStyle w:val="Default"/>
        <w:jc w:val="both"/>
        <w:rPr>
          <w:ins w:id="369" w:author="Avtor"/>
          <w:rFonts w:ascii="Times New Roman" w:hAnsi="Times New Roman" w:cs="Times New Roman"/>
        </w:rPr>
      </w:pPr>
    </w:p>
    <w:p w:rsidR="00582CF6" w:rsidRPr="00175062" w:rsidRDefault="00582CF6" w:rsidP="001F194D">
      <w:pPr>
        <w:pStyle w:val="Default"/>
        <w:jc w:val="both"/>
        <w:rPr>
          <w:rFonts w:ascii="Times New Roman" w:hAnsi="Times New Roman" w:cs="Times New Roman"/>
        </w:rPr>
      </w:pPr>
      <w:ins w:id="370" w:author="Avtor">
        <w:r w:rsidRPr="00582CF6">
          <w:rPr>
            <w:rFonts w:ascii="Times New Roman" w:hAnsi="Times New Roman" w:cs="Times New Roman"/>
          </w:rPr>
          <w:t>Za ukrepe, ki se bodo izvajali kot odziv n</w:t>
        </w:r>
        <w:r w:rsidR="00F42D03">
          <w:rPr>
            <w:rFonts w:ascii="Times New Roman" w:hAnsi="Times New Roman" w:cs="Times New Roman"/>
          </w:rPr>
          <w:t>a</w:t>
        </w:r>
        <w:del w:id="371" w:author="Avtor">
          <w:r w:rsidRPr="00582CF6" w:rsidDel="00F42D03">
            <w:rPr>
              <w:rFonts w:ascii="Times New Roman" w:hAnsi="Times New Roman" w:cs="Times New Roman"/>
            </w:rPr>
            <w:delText>e</w:delText>
          </w:r>
        </w:del>
        <w:r w:rsidRPr="00582CF6">
          <w:rPr>
            <w:rFonts w:ascii="Times New Roman" w:hAnsi="Times New Roman" w:cs="Times New Roman"/>
          </w:rPr>
          <w:t xml:space="preserve"> krizne razmere </w:t>
        </w:r>
        <w:r w:rsidR="006774C7" w:rsidRPr="00E41C2F">
          <w:rPr>
            <w:rFonts w:ascii="Times New Roman" w:hAnsi="Times New Roman"/>
          </w:rPr>
          <w:t>COVID – 19</w:t>
        </w:r>
        <w:del w:id="372" w:author="Avtor">
          <w:r w:rsidRPr="00582CF6" w:rsidDel="006774C7">
            <w:rPr>
              <w:rFonts w:ascii="Times New Roman" w:hAnsi="Times New Roman" w:cs="Times New Roman"/>
            </w:rPr>
            <w:delText>COVID-19</w:delText>
          </w:r>
        </w:del>
        <w:r w:rsidRPr="00582CF6">
          <w:rPr>
            <w:rFonts w:ascii="Times New Roman" w:hAnsi="Times New Roman" w:cs="Times New Roman"/>
          </w:rPr>
          <w:t>, se ta okoliščina lahko upošteva kot prednostni kriterij pri izboru operacij.</w:t>
        </w:r>
      </w:ins>
    </w:p>
    <w:p w:rsidR="00FE7083" w:rsidRPr="00FF75FC" w:rsidRDefault="00FE7083" w:rsidP="001F194D">
      <w:pPr>
        <w:spacing w:after="0" w:line="240" w:lineRule="auto"/>
        <w:jc w:val="both"/>
        <w:rPr>
          <w:rFonts w:ascii="Times New Roman" w:hAnsi="Times New Roman"/>
          <w:sz w:val="24"/>
          <w:szCs w:val="24"/>
          <w:lang w:eastAsia="x-none"/>
        </w:rPr>
      </w:pPr>
      <w:bookmarkStart w:id="373" w:name="_Toc410313654"/>
      <w:r w:rsidRPr="00FF75FC">
        <w:rPr>
          <w:rFonts w:ascii="Times New Roman" w:hAnsi="Times New Roman"/>
          <w:sz w:val="24"/>
          <w:szCs w:val="24"/>
          <w:lang w:eastAsia="x-none"/>
        </w:rPr>
        <w:br w:type="page"/>
      </w:r>
    </w:p>
    <w:p w:rsidR="00FE7083" w:rsidRPr="00FF75FC" w:rsidRDefault="00FE7083" w:rsidP="006A2971">
      <w:pPr>
        <w:pStyle w:val="Naslov1"/>
        <w:numPr>
          <w:ilvl w:val="0"/>
          <w:numId w:val="78"/>
        </w:numPr>
        <w:spacing w:before="0" w:after="0" w:line="240" w:lineRule="auto"/>
      </w:pPr>
      <w:bookmarkStart w:id="374" w:name="__RefHeading__12_1585369985"/>
      <w:bookmarkStart w:id="375" w:name="_Toc57026923"/>
      <w:bookmarkEnd w:id="374"/>
      <w:r w:rsidRPr="00FF75FC">
        <w:lastRenderedPageBreak/>
        <w:t>PREDNOSTNA OS</w:t>
      </w:r>
      <w:bookmarkEnd w:id="375"/>
      <w:r w:rsidRPr="00FF75FC">
        <w:t xml:space="preserve"> </w:t>
      </w:r>
    </w:p>
    <w:p w:rsidR="00FE7083" w:rsidRPr="00FF75FC" w:rsidRDefault="00FE7083" w:rsidP="001F194D">
      <w:pPr>
        <w:spacing w:after="0" w:line="240" w:lineRule="auto"/>
        <w:rPr>
          <w:sz w:val="24"/>
          <w:szCs w:val="24"/>
        </w:rPr>
      </w:pPr>
    </w:p>
    <w:p w:rsidR="00CC6BD3" w:rsidRDefault="00FE7083" w:rsidP="001F194D">
      <w:pPr>
        <w:spacing w:after="0" w:line="240" w:lineRule="auto"/>
        <w:jc w:val="both"/>
        <w:rPr>
          <w:rFonts w:ascii="Times New Roman" w:hAnsi="Times New Roman"/>
          <w:b/>
          <w:i/>
          <w:sz w:val="24"/>
          <w:szCs w:val="24"/>
        </w:rPr>
      </w:pPr>
      <w:r w:rsidRPr="00FF75FC">
        <w:rPr>
          <w:rFonts w:ascii="Times New Roman" w:hAnsi="Times New Roman"/>
          <w:b/>
          <w:i/>
          <w:sz w:val="24"/>
          <w:szCs w:val="24"/>
        </w:rPr>
        <w:t>TRAJNOSTNA RABA IN PROIZVODNJA ENERGIJE IN PAMETNA OMREŽJA</w:t>
      </w:r>
      <w:bookmarkEnd w:id="373"/>
      <w:r w:rsidRPr="00FF75FC">
        <w:rPr>
          <w:rFonts w:ascii="Times New Roman" w:hAnsi="Times New Roman"/>
          <w:b/>
          <w:i/>
          <w:sz w:val="24"/>
          <w:szCs w:val="24"/>
        </w:rPr>
        <w:t xml:space="preserve"> </w:t>
      </w:r>
    </w:p>
    <w:p w:rsidR="00CC6BD3" w:rsidRPr="00FF75FC" w:rsidRDefault="00FE7083" w:rsidP="001F194D">
      <w:pPr>
        <w:autoSpaceDE w:val="0"/>
        <w:autoSpaceDN w:val="0"/>
        <w:adjustRightInd w:val="0"/>
        <w:spacing w:after="0" w:line="240" w:lineRule="auto"/>
        <w:jc w:val="both"/>
        <w:rPr>
          <w:rFonts w:ascii="Times New Roman" w:hAnsi="Times New Roman"/>
          <w:sz w:val="24"/>
          <w:szCs w:val="24"/>
        </w:rPr>
      </w:pPr>
      <w:r w:rsidRPr="00FF75FC">
        <w:rPr>
          <w:rFonts w:ascii="Times New Roman" w:hAnsi="Times New Roman"/>
          <w:sz w:val="24"/>
          <w:szCs w:val="24"/>
        </w:rPr>
        <w:t>Prednostno os »Trajnostna raba in proizvodnja energije in pametna omrežja« sestavlja štiri prednostne naložbe:</w:t>
      </w:r>
    </w:p>
    <w:p w:rsidR="00FE7083" w:rsidRPr="00FF75FC" w:rsidRDefault="00FE7083" w:rsidP="001F194D">
      <w:pPr>
        <w:autoSpaceDE w:val="0"/>
        <w:autoSpaceDN w:val="0"/>
        <w:adjustRightInd w:val="0"/>
        <w:spacing w:after="0" w:line="240" w:lineRule="auto"/>
        <w:jc w:val="both"/>
        <w:rPr>
          <w:rFonts w:ascii="Times New Roman" w:hAnsi="Times New Roman"/>
          <w:b/>
          <w:bCs/>
          <w:color w:val="000000"/>
          <w:sz w:val="24"/>
          <w:szCs w:val="24"/>
          <w:lang w:eastAsia="sl-SI"/>
        </w:rPr>
      </w:pPr>
    </w:p>
    <w:p w:rsidR="00415CAD" w:rsidRPr="00FF75FC" w:rsidRDefault="00DC70FB" w:rsidP="001F194D">
      <w:pPr>
        <w:numPr>
          <w:ilvl w:val="0"/>
          <w:numId w:val="19"/>
        </w:numPr>
        <w:spacing w:after="0" w:line="240" w:lineRule="auto"/>
        <w:jc w:val="both"/>
        <w:rPr>
          <w:rFonts w:ascii="Times New Roman" w:eastAsia="Times New Roman" w:hAnsi="Times New Roman"/>
          <w:i/>
          <w:sz w:val="24"/>
          <w:szCs w:val="24"/>
          <w:lang w:eastAsia="sl-SI"/>
        </w:rPr>
      </w:pPr>
      <w:r w:rsidRPr="00DC70FB">
        <w:rPr>
          <w:rFonts w:ascii="Times New Roman" w:eastAsia="Times New Roman" w:hAnsi="Times New Roman"/>
          <w:i/>
          <w:sz w:val="24"/>
          <w:szCs w:val="24"/>
          <w:lang w:eastAsia="sl-SI"/>
        </w:rPr>
        <w:t>Spodbujanje energetske učinkovitosti, pametnega upravljanja z energijo in uporabe energije iz obnovljivih virov v javni infrastrukturi, vključno z javnimi stavbami, in stanovanjskem sektorju</w:t>
      </w:r>
      <w:r>
        <w:rPr>
          <w:rFonts w:ascii="Times New Roman" w:eastAsia="Times New Roman" w:hAnsi="Times New Roman"/>
          <w:i/>
          <w:sz w:val="24"/>
          <w:szCs w:val="24"/>
          <w:lang w:eastAsia="sl-SI"/>
        </w:rPr>
        <w:t>,</w:t>
      </w:r>
    </w:p>
    <w:p w:rsidR="00415CAD" w:rsidRPr="00FF75FC" w:rsidRDefault="00DC70FB" w:rsidP="001F194D">
      <w:pPr>
        <w:numPr>
          <w:ilvl w:val="0"/>
          <w:numId w:val="19"/>
        </w:numPr>
        <w:spacing w:after="0" w:line="240" w:lineRule="auto"/>
        <w:jc w:val="both"/>
        <w:rPr>
          <w:rFonts w:ascii="Times New Roman" w:eastAsia="Times New Roman" w:hAnsi="Times New Roman"/>
          <w:i/>
          <w:sz w:val="24"/>
          <w:szCs w:val="24"/>
          <w:lang w:eastAsia="sl-SI"/>
        </w:rPr>
      </w:pPr>
      <w:r w:rsidRPr="00DC70FB">
        <w:t xml:space="preserve"> </w:t>
      </w:r>
      <w:r w:rsidRPr="00DC70FB">
        <w:rPr>
          <w:rFonts w:ascii="Times New Roman" w:eastAsia="Times New Roman" w:hAnsi="Times New Roman"/>
          <w:i/>
          <w:sz w:val="24"/>
          <w:szCs w:val="24"/>
          <w:lang w:eastAsia="sl-SI"/>
        </w:rPr>
        <w:t>Spodbujanje proizvodnje in distribucije energije iz obnovljivih virov</w:t>
      </w:r>
      <w:r>
        <w:rPr>
          <w:rFonts w:ascii="Times New Roman" w:eastAsia="Times New Roman" w:hAnsi="Times New Roman"/>
          <w:i/>
          <w:sz w:val="24"/>
          <w:szCs w:val="24"/>
          <w:lang w:eastAsia="sl-SI"/>
        </w:rPr>
        <w:t>,</w:t>
      </w:r>
    </w:p>
    <w:p w:rsidR="00415CAD" w:rsidRPr="00FF75FC" w:rsidRDefault="00415CAD" w:rsidP="001F194D">
      <w:pPr>
        <w:numPr>
          <w:ilvl w:val="0"/>
          <w:numId w:val="19"/>
        </w:numPr>
        <w:spacing w:after="0" w:line="240" w:lineRule="auto"/>
        <w:jc w:val="both"/>
        <w:rPr>
          <w:rFonts w:ascii="Times New Roman" w:eastAsia="Times New Roman" w:hAnsi="Times New Roman"/>
          <w:i/>
          <w:sz w:val="24"/>
          <w:szCs w:val="24"/>
          <w:lang w:eastAsia="sl-SI"/>
        </w:rPr>
      </w:pPr>
      <w:r w:rsidRPr="00FF75FC">
        <w:rPr>
          <w:rFonts w:ascii="Times New Roman" w:eastAsia="Times New Roman" w:hAnsi="Times New Roman"/>
          <w:i/>
          <w:sz w:val="24"/>
          <w:szCs w:val="24"/>
          <w:lang w:eastAsia="sl-SI"/>
        </w:rPr>
        <w:t>Razvoj in uporaba pametnih distribucijskih sistemov, ki delujejo pri nizkih in srednjih napetostih</w:t>
      </w:r>
      <w:r w:rsidR="00FE7083" w:rsidRPr="00FF75FC">
        <w:rPr>
          <w:rFonts w:ascii="Times New Roman" w:eastAsia="Times New Roman" w:hAnsi="Times New Roman"/>
          <w:i/>
          <w:sz w:val="24"/>
          <w:szCs w:val="24"/>
          <w:lang w:eastAsia="sl-SI"/>
        </w:rPr>
        <w:t>,</w:t>
      </w:r>
    </w:p>
    <w:p w:rsidR="00415CAD" w:rsidRPr="00FF75FC" w:rsidRDefault="00415CAD" w:rsidP="001F194D">
      <w:pPr>
        <w:numPr>
          <w:ilvl w:val="0"/>
          <w:numId w:val="19"/>
        </w:numPr>
        <w:spacing w:after="0" w:line="240" w:lineRule="auto"/>
        <w:jc w:val="both"/>
        <w:rPr>
          <w:rFonts w:ascii="Times New Roman" w:eastAsia="Times New Roman" w:hAnsi="Times New Roman"/>
          <w:i/>
          <w:sz w:val="24"/>
          <w:szCs w:val="24"/>
          <w:lang w:eastAsia="sl-SI"/>
        </w:rPr>
      </w:pPr>
      <w:r w:rsidRPr="00FF75FC">
        <w:rPr>
          <w:rFonts w:ascii="Times New Roman" w:eastAsia="Times New Roman" w:hAnsi="Times New Roman"/>
          <w:i/>
          <w:sz w:val="24"/>
          <w:szCs w:val="24"/>
          <w:lang w:eastAsia="sl-SI"/>
        </w:rPr>
        <w:t>Spodbujanje nizkoogljičnih strategij za vse vrste območij, zlasti za urbana območja, vključno s spodbujanjem trajnostne multimodalne urbane mobilnosti in ustreznimi omilitvenimi prilagoditvenimi ukrepi</w:t>
      </w:r>
      <w:r w:rsidR="00FE7083" w:rsidRPr="00FF75FC">
        <w:rPr>
          <w:rFonts w:ascii="Times New Roman" w:eastAsia="Times New Roman" w:hAnsi="Times New Roman"/>
          <w:i/>
          <w:sz w:val="24"/>
          <w:szCs w:val="24"/>
          <w:lang w:eastAsia="sl-SI"/>
        </w:rPr>
        <w:t>.</w:t>
      </w:r>
    </w:p>
    <w:p w:rsidR="00CC6BD3" w:rsidRPr="00FF75FC" w:rsidRDefault="00CC6BD3" w:rsidP="001F194D">
      <w:pPr>
        <w:autoSpaceDE w:val="0"/>
        <w:autoSpaceDN w:val="0"/>
        <w:adjustRightInd w:val="0"/>
        <w:spacing w:after="0" w:line="240" w:lineRule="auto"/>
        <w:jc w:val="both"/>
        <w:rPr>
          <w:rFonts w:ascii="Times New Roman" w:hAnsi="Times New Roman"/>
          <w:sz w:val="24"/>
          <w:szCs w:val="24"/>
        </w:rPr>
      </w:pPr>
    </w:p>
    <w:p w:rsidR="00BA59A4" w:rsidRPr="00FF75FC" w:rsidRDefault="00FE7083" w:rsidP="001F194D">
      <w:pPr>
        <w:autoSpaceDE w:val="0"/>
        <w:autoSpaceDN w:val="0"/>
        <w:adjustRightInd w:val="0"/>
        <w:spacing w:after="0" w:line="240" w:lineRule="auto"/>
        <w:jc w:val="both"/>
        <w:rPr>
          <w:rFonts w:ascii="Times New Roman" w:hAnsi="Times New Roman"/>
          <w:sz w:val="24"/>
          <w:szCs w:val="24"/>
        </w:rPr>
      </w:pPr>
      <w:r w:rsidRPr="00FF75FC">
        <w:rPr>
          <w:rFonts w:ascii="Times New Roman" w:hAnsi="Times New Roman"/>
          <w:sz w:val="24"/>
          <w:szCs w:val="24"/>
        </w:rPr>
        <w:t>Za izvajanje p</w:t>
      </w:r>
      <w:r w:rsidR="00BA59A4" w:rsidRPr="00FF75FC">
        <w:rPr>
          <w:rFonts w:ascii="Times New Roman" w:hAnsi="Times New Roman"/>
          <w:sz w:val="24"/>
          <w:szCs w:val="24"/>
        </w:rPr>
        <w:t>rednostne osi je opredeljen KS, kjer kategorija regij ni relevantna,</w:t>
      </w:r>
      <w:r w:rsidRPr="00FF75FC">
        <w:rPr>
          <w:rFonts w:ascii="Times New Roman" w:hAnsi="Times New Roman"/>
          <w:sz w:val="24"/>
          <w:szCs w:val="24"/>
        </w:rPr>
        <w:t xml:space="preserve"> in ESRR za </w:t>
      </w:r>
      <w:r w:rsidR="00BA59A4" w:rsidRPr="00FF75FC">
        <w:rPr>
          <w:rFonts w:ascii="Times New Roman" w:hAnsi="Times New Roman"/>
          <w:sz w:val="24"/>
          <w:szCs w:val="24"/>
        </w:rPr>
        <w:t xml:space="preserve">obe </w:t>
      </w:r>
      <w:r w:rsidRPr="00FF75FC">
        <w:rPr>
          <w:rFonts w:ascii="Times New Roman" w:hAnsi="Times New Roman"/>
          <w:sz w:val="24"/>
          <w:szCs w:val="24"/>
        </w:rPr>
        <w:t xml:space="preserve">kategoriji regij </w:t>
      </w:r>
      <w:r w:rsidR="00BA59A4" w:rsidRPr="00FF75FC">
        <w:rPr>
          <w:rFonts w:ascii="Times New Roman" w:hAnsi="Times New Roman"/>
          <w:sz w:val="24"/>
          <w:szCs w:val="24"/>
        </w:rPr>
        <w:t>Vzhodna in Zahodna Slovenija.</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41C2F" w:rsidRDefault="00B12B1B">
      <w:pPr>
        <w:pStyle w:val="Naslov2"/>
        <w:numPr>
          <w:ilvl w:val="0"/>
          <w:numId w:val="153"/>
        </w:numPr>
        <w:pPrChange w:id="376" w:author="Avtor">
          <w:pPr>
            <w:numPr>
              <w:numId w:val="102"/>
            </w:numPr>
            <w:autoSpaceDE w:val="0"/>
            <w:autoSpaceDN w:val="0"/>
            <w:adjustRightInd w:val="0"/>
            <w:spacing w:after="0" w:line="240" w:lineRule="auto"/>
            <w:ind w:left="720" w:hanging="360"/>
            <w:jc w:val="both"/>
          </w:pPr>
        </w:pPrChange>
      </w:pPr>
      <w:r w:rsidRPr="00E62651">
        <w:t xml:space="preserve">Spodbujanje energetske učinkovitosti, pametnega upravljanja z energijo in uporabe obnovljivih virov energije v javni infrastrukturi, vključno z javnimi stavbami, in stanovanjskem sektorju </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Predvidene dejavnosti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Prvi specifični cilj prednostne naložbe je povečanje učinkovitosti rabe energije v javnem sektorju.</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Vrste in primeri področij, ki jim je namenjena podpora, in njihovega pričakovanega prispevka k specifičnim ciljem so predvidoma:</w:t>
      </w:r>
    </w:p>
    <w:p w:rsidR="00B12B1B" w:rsidRPr="00B12B1B" w:rsidRDefault="00B12B1B" w:rsidP="006A2971">
      <w:pPr>
        <w:numPr>
          <w:ilvl w:val="0"/>
          <w:numId w:val="103"/>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energetska prenova stavb javnega sektorja, ki so v lasti in uporabi neposrednih in posrednih proračunskih uporabnikov ter lokalnih samoupravnih skupnosti,</w:t>
      </w:r>
    </w:p>
    <w:p w:rsidR="00B12B1B" w:rsidRPr="00B12B1B" w:rsidRDefault="00B12B1B" w:rsidP="006A2971">
      <w:pPr>
        <w:numPr>
          <w:ilvl w:val="0"/>
          <w:numId w:val="103"/>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energetska prenova stavb javnega sektorja, ki se bodo izvajale v okviru energetskega pogodbeništva kot nove oblike izvajanja in financiranja,</w:t>
      </w:r>
    </w:p>
    <w:p w:rsidR="00B12B1B" w:rsidRPr="00B12B1B" w:rsidRDefault="00B12B1B" w:rsidP="006A2971">
      <w:pPr>
        <w:numPr>
          <w:ilvl w:val="0"/>
          <w:numId w:val="103"/>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izvedba demonstracijskih projektov celovite energetske prenove različnih tipov stavb javnega sektorja po merilih skoraj nič-energijske prenove, kjer bo to mogoče (</w:t>
      </w:r>
      <w:r w:rsidR="000616A1">
        <w:rPr>
          <w:rFonts w:ascii="Times New Roman" w:hAnsi="Times New Roman"/>
          <w:sz w:val="24"/>
          <w:szCs w:val="24"/>
        </w:rPr>
        <w:t xml:space="preserve">predvsem </w:t>
      </w:r>
      <w:r w:rsidRPr="00B12B1B">
        <w:rPr>
          <w:rFonts w:ascii="Times New Roman" w:hAnsi="Times New Roman"/>
          <w:sz w:val="24"/>
          <w:szCs w:val="24"/>
        </w:rPr>
        <w:t>stavbe osrednje oz. ožje vlade, stavbe kulturne dediščine) z uporabo najnovejših tehnologij, ki imajo demonstracijski učinek.</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Drugi specifični cilj prednostne naložbe je povečanje učinkovitosti rabe energije v gospodinjstvih.</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Vrste in primeri področij, ki jim je namenjena podpora, in njihovega pričakovanega prispevka k specifičnim ciljem so predvidoma:</w:t>
      </w:r>
    </w:p>
    <w:p w:rsidR="00B12B1B" w:rsidRPr="00B12B1B" w:rsidRDefault="00B12B1B" w:rsidP="006A2971">
      <w:pPr>
        <w:numPr>
          <w:ilvl w:val="0"/>
          <w:numId w:val="104"/>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energetska prenova večstanovanjskih stavb v javni lasti, ki se bo izvajala tudi v okviru celostnih teritorialnih naložb (CTN),</w:t>
      </w:r>
    </w:p>
    <w:p w:rsidR="00B12B1B" w:rsidRPr="00B12B1B" w:rsidRDefault="00B12B1B" w:rsidP="006A2971">
      <w:pPr>
        <w:numPr>
          <w:ilvl w:val="0"/>
          <w:numId w:val="104"/>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lastRenderedPageBreak/>
        <w:t xml:space="preserve">energetska prenova stavb gospodinjstev, ki se soočajo s problemom energetske revščine; vključene so tako investicije kot tudi svetovanje in ukrepi za spremembe vedenjskih navad. </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Komplementarne vrste in primeri področij, ki jim je namenjena podpora, in njihovega pričakovanega prispevka k specifičnim ciljem so predvidoma:</w:t>
      </w:r>
    </w:p>
    <w:p w:rsidR="00B12B1B" w:rsidRPr="00B12B1B" w:rsidRDefault="00B12B1B" w:rsidP="006A2971">
      <w:pPr>
        <w:numPr>
          <w:ilvl w:val="0"/>
          <w:numId w:val="105"/>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vzpostavitev ustrezne evidence stavb osrednje oz. ožje vlade,</w:t>
      </w:r>
    </w:p>
    <w:p w:rsidR="00B12B1B" w:rsidRPr="00B12B1B" w:rsidRDefault="00B12B1B" w:rsidP="006A2971">
      <w:pPr>
        <w:numPr>
          <w:ilvl w:val="0"/>
          <w:numId w:val="105"/>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uporaba zelene infrastrukture, s katerimi se bodo dosegale druge koristi,</w:t>
      </w:r>
    </w:p>
    <w:p w:rsidR="00B12B1B" w:rsidRPr="00B12B1B" w:rsidRDefault="00B12B1B" w:rsidP="006A2971">
      <w:pPr>
        <w:numPr>
          <w:ilvl w:val="0"/>
          <w:numId w:val="105"/>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usposabljanja mikro in MSP podjetij, izvajalcev v gradbeništvu, podpora povezovanju podjetij (npr. v konzorcije), ki izvajajo prenove in novogradnje za uspešno izvajanje projektov,</w:t>
      </w:r>
    </w:p>
    <w:p w:rsidR="00B12B1B" w:rsidRPr="00B12B1B" w:rsidRDefault="00B12B1B" w:rsidP="006A2971">
      <w:pPr>
        <w:numPr>
          <w:ilvl w:val="0"/>
          <w:numId w:val="105"/>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neformalno in formalno izobraževanje ter usposabljanje izvajalcev energetske prenove stavb,</w:t>
      </w:r>
    </w:p>
    <w:p w:rsidR="00B12B1B" w:rsidRPr="00B12B1B" w:rsidRDefault="00B12B1B" w:rsidP="006A2971">
      <w:pPr>
        <w:numPr>
          <w:ilvl w:val="0"/>
          <w:numId w:val="105"/>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usposabljanje izvajalcev skoraj nič-energijske gradnje,</w:t>
      </w:r>
    </w:p>
    <w:p w:rsidR="00B12B1B" w:rsidRPr="00B12B1B" w:rsidRDefault="00B12B1B" w:rsidP="006A2971">
      <w:pPr>
        <w:numPr>
          <w:ilvl w:val="0"/>
          <w:numId w:val="105"/>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podpora za ozaveščanje in izobraževanje o energetski učinkovitosti.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Ciljne skupine in upravičenci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Ciljne skupine prednostne naložbe so podjetja, javni sektor, gospodinjstva, gospodinjstva z nizkimi prihodki.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Upravičenci prednostne naložbe so podjetja, državna uprava, javni sektor, občine, javni stanovanjski skladi (v 100% občinski lasti), neprofitne stanovanjske organizacije v skladu s stanovanjskim zakonom (v 100% občinski lasti), ki izvajajo stanovanjsko politiko mestne občine, izvajalci pogodbenega zagotavljanja prihrankov, nevladne organizacije (prednost bodo imele organizacije, ki imajo dostop do oseb z nizkimi prihodki), zadruge (npr. stanovanjske).</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 okviru te prednostne naložbe bodo v izbranih mestih enajstih mestnih občin lahko ukrepi podprti preko mehanizma celostnih teritorialnih naložb.</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Finančni instrumenti in veliki projekti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 xml:space="preserve">V izvajanju prednostne naložbe se načrtuje uporaba finančnih instrumentov. Predhodna ocena finančnih instrumentov je pokazala, da  na področju energetske prenove obstajajo tržne vrzeli financiranja, ki jih je smiselno nasloviti s finančnimi instrumenti v različnih oblikah  (garancije, posojila in rizični kapital). Finančne instrumente je smiselno tudi kombinirati z nepovratnimi viri financiranja. </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 okviru te prednostne naložbe ni predvidena uporaba velikih projektov.</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Način izbora operacij</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 smislu mehanizmov izvajanja bosta smiselno uporabljena javni razpis za izbor operacij oziroma drug podoben/enakovreden postopek ali neposredna potrditev operacij.</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Ugotavljanje upravičenosti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Ob upoštevanju predmeta vsakega posameznega izbora operacij se glede na relevantnost zagotovi zastopanost vsaj naslednjih pogojev za ugotavljanje upravičenosti:</w:t>
      </w:r>
    </w:p>
    <w:p w:rsidR="00B12B1B" w:rsidRPr="00B12B1B" w:rsidRDefault="00B12B1B" w:rsidP="006A2971">
      <w:pPr>
        <w:numPr>
          <w:ilvl w:val="0"/>
          <w:numId w:val="106"/>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 xml:space="preserve">izkazovanje možnosti za financiranje z energetskim pogodbeništvom (pogodbenim zagotavljanjem prihranka energije in pogodbenim zagotavljanjem oskrbe z energijo), s </w:t>
      </w:r>
      <w:r w:rsidRPr="00B12B1B">
        <w:rPr>
          <w:rFonts w:ascii="Times New Roman" w:hAnsi="Times New Roman"/>
          <w:sz w:val="24"/>
          <w:szCs w:val="24"/>
        </w:rPr>
        <w:lastRenderedPageBreak/>
        <w:t xml:space="preserve">tem, da se pri vsaki potencialni prenovi za stavbo ali sklop naredi preizkus primernosti javno-zasebnega partnerstva, ki omogoča izvedbo financiranja z energetskih pogodbeništvom; v kolikor preizkus pokaže neprimernost javno-zasebnega partnerstva se podpora lahko dodeli tudi za operacije, ki se ne izvajajo po modelu energetskega pogodbeništva, </w:t>
      </w:r>
    </w:p>
    <w:p w:rsidR="00B12B1B" w:rsidRPr="00B12B1B" w:rsidRDefault="00B12B1B" w:rsidP="006A2971">
      <w:pPr>
        <w:numPr>
          <w:ilvl w:val="0"/>
          <w:numId w:val="106"/>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izjema pri preizkusu primernosti javno-zasebnega partnerstva iz predhodne alineje so stanovanja v javni lasti ali v pretežno javni lasti, ki niso v uporabi lastnikov stanovanj in zato energetski prihranek ni prihodek lastnika stanovanja,</w:t>
      </w:r>
    </w:p>
    <w:p w:rsidR="00B12B1B" w:rsidRPr="00B12B1B" w:rsidRDefault="00B12B1B" w:rsidP="006A2971">
      <w:pPr>
        <w:numPr>
          <w:ilvl w:val="0"/>
          <w:numId w:val="106"/>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podpora samo za stavbe, ki izkazujejo določen nivo dovedene energije,</w:t>
      </w:r>
    </w:p>
    <w:p w:rsidR="00B12B1B" w:rsidRPr="00B12B1B" w:rsidRDefault="00B12B1B" w:rsidP="006A2971">
      <w:pPr>
        <w:numPr>
          <w:ilvl w:val="0"/>
          <w:numId w:val="106"/>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podpora je le za tisti del operacije, ki prispeva k učinkoviti rabi in obnovljivim virom energije.</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Ob upoštevanju predmeta vsakega posameznega izbora operacij za demonstracijske projekte se glede na relevantnost zagotovi zastopanost še vsaj naslednjima pogojema za ugotavljanje upravičenosti:</w:t>
      </w:r>
    </w:p>
    <w:p w:rsidR="00B12B1B" w:rsidRPr="00B12B1B" w:rsidRDefault="00B12B1B" w:rsidP="006A2971">
      <w:pPr>
        <w:numPr>
          <w:ilvl w:val="0"/>
          <w:numId w:val="107"/>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pripravljenost projekta in</w:t>
      </w:r>
    </w:p>
    <w:p w:rsidR="00B12B1B" w:rsidRPr="00B12B1B" w:rsidRDefault="00B12B1B" w:rsidP="006A2971">
      <w:pPr>
        <w:numPr>
          <w:ilvl w:val="0"/>
          <w:numId w:val="107"/>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doprinos k več specifičnim ciljem OP.</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Merila za ocenjevanje</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Ob upoštevanju predmeta vsakega posameznega izbora operacij se zagotovi zastopanost nekaterih ali vseh meril za ocenjevanje:</w:t>
      </w:r>
    </w:p>
    <w:p w:rsidR="00B12B1B" w:rsidRPr="00B12B1B" w:rsidRDefault="00B12B1B" w:rsidP="006A2971">
      <w:pPr>
        <w:numPr>
          <w:ilvl w:val="0"/>
          <w:numId w:val="10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prispevek k energetski učinkovitosti,</w:t>
      </w:r>
    </w:p>
    <w:p w:rsidR="00B12B1B" w:rsidRPr="00B12B1B" w:rsidRDefault="00B12B1B" w:rsidP="006A2971">
      <w:pPr>
        <w:numPr>
          <w:ilvl w:val="0"/>
          <w:numId w:val="10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delež sofinanciranja upravičenih stroškov s strani upravičenca,</w:t>
      </w:r>
    </w:p>
    <w:p w:rsidR="00B12B1B" w:rsidRPr="00B12B1B" w:rsidRDefault="00B12B1B" w:rsidP="006A2971">
      <w:pPr>
        <w:numPr>
          <w:ilvl w:val="0"/>
          <w:numId w:val="10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upoštevanje principov trajnostne gradnje (v skladu z državno smernico o trajnostni gradnji), vključevanje sklopov stavb, ki imajo skupnega upravljavca, s ciljem zmanjšanja tveganja pri prenovi z energetskim pogodbeništvom oz. doseganja nižjih cen pri izvajalcih javnih naročil,</w:t>
      </w:r>
    </w:p>
    <w:p w:rsidR="00B12B1B" w:rsidRPr="00B12B1B" w:rsidRDefault="00B12B1B" w:rsidP="006A2971">
      <w:pPr>
        <w:numPr>
          <w:ilvl w:val="0"/>
          <w:numId w:val="10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 xml:space="preserve">»skoraj nič energijska stavba«, </w:t>
      </w:r>
    </w:p>
    <w:p w:rsidR="00B12B1B" w:rsidRPr="00B12B1B" w:rsidRDefault="00B12B1B" w:rsidP="006A2971">
      <w:pPr>
        <w:numPr>
          <w:ilvl w:val="0"/>
          <w:numId w:val="10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možnost priklopa na daljinsko ogrevanje/hlajenje,</w:t>
      </w:r>
    </w:p>
    <w:p w:rsidR="00B12B1B" w:rsidRPr="00B12B1B" w:rsidRDefault="00B12B1B" w:rsidP="006A2971">
      <w:pPr>
        <w:numPr>
          <w:ilvl w:val="0"/>
          <w:numId w:val="10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vključevanje še drugih vidikov prenov, povezanih s prednostnimi naložbami drugih prednostnih osi (učinkovita raba prostora, urbana mobilnost) in se bodo izvajali v okviru mehanizma celostnih teritorialnih naložb (CTN),</w:t>
      </w:r>
    </w:p>
    <w:p w:rsidR="00B12B1B" w:rsidRPr="00B12B1B" w:rsidRDefault="00B12B1B" w:rsidP="006A2971">
      <w:pPr>
        <w:numPr>
          <w:ilvl w:val="0"/>
          <w:numId w:val="10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upoštevanje parametrov, ki vplivajo na kakovost zraka za doseganje sinergičnih učinkov zmanjševanja emisij toplogrednih plinov in izboljševanja kakovosti zraka (PM10) v mestih, predvsem / ali zlasti / v občinah, v katerih je zrak prekomerno onesnažen in so skladno s predmetno zakonodajo razglašena za degradirana območja in imajo sprejet Odlok o načrtu za kakovost zraka,</w:t>
      </w:r>
    </w:p>
    <w:p w:rsidR="00B12B1B" w:rsidRPr="00B12B1B" w:rsidRDefault="00B12B1B" w:rsidP="006A2971">
      <w:pPr>
        <w:numPr>
          <w:ilvl w:val="0"/>
          <w:numId w:val="10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prispevek k družbeni spremembi ter k dvigu družbene ozaveščenosti,</w:t>
      </w:r>
    </w:p>
    <w:p w:rsidR="00B12B1B" w:rsidRPr="00B12B1B" w:rsidRDefault="00B12B1B" w:rsidP="006A2971">
      <w:pPr>
        <w:numPr>
          <w:ilvl w:val="0"/>
          <w:numId w:val="10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ob upoštevanju predmeta vsakega posameznega izbora operacij se ob smiselnem upoštevanju splošnih meril upoštevajo tudi specifična merila za objekte kulturne dediščine. Pri teh se upoštevajo naslednja merila:</w:t>
      </w:r>
    </w:p>
    <w:p w:rsidR="00B12B1B" w:rsidRPr="00B12B1B" w:rsidRDefault="00B12B1B" w:rsidP="006A2971">
      <w:pPr>
        <w:numPr>
          <w:ilvl w:val="0"/>
          <w:numId w:val="109"/>
        </w:numPr>
        <w:tabs>
          <w:tab w:val="left" w:pos="1008"/>
        </w:tabs>
        <w:autoSpaceDE w:val="0"/>
        <w:autoSpaceDN w:val="0"/>
        <w:adjustRightInd w:val="0"/>
        <w:spacing w:after="0" w:line="240" w:lineRule="auto"/>
        <w:ind w:left="709" w:hanging="11"/>
        <w:jc w:val="both"/>
        <w:rPr>
          <w:rFonts w:ascii="Times New Roman" w:hAnsi="Times New Roman"/>
          <w:sz w:val="24"/>
          <w:szCs w:val="24"/>
        </w:rPr>
      </w:pPr>
      <w:r w:rsidRPr="00B12B1B">
        <w:rPr>
          <w:rFonts w:ascii="Times New Roman" w:hAnsi="Times New Roman"/>
          <w:sz w:val="24"/>
          <w:szCs w:val="24"/>
        </w:rPr>
        <w:t>pomembnost kulturne dediščine,</w:t>
      </w:r>
    </w:p>
    <w:p w:rsidR="00B12B1B" w:rsidRPr="00B12B1B" w:rsidRDefault="00B12B1B" w:rsidP="006A2971">
      <w:pPr>
        <w:numPr>
          <w:ilvl w:val="0"/>
          <w:numId w:val="109"/>
        </w:numPr>
        <w:tabs>
          <w:tab w:val="left" w:pos="1008"/>
        </w:tabs>
        <w:autoSpaceDE w:val="0"/>
        <w:autoSpaceDN w:val="0"/>
        <w:adjustRightInd w:val="0"/>
        <w:spacing w:after="0" w:line="240" w:lineRule="auto"/>
        <w:ind w:left="709" w:hanging="11"/>
        <w:jc w:val="both"/>
        <w:rPr>
          <w:rFonts w:ascii="Times New Roman" w:hAnsi="Times New Roman"/>
          <w:sz w:val="24"/>
          <w:szCs w:val="24"/>
        </w:rPr>
      </w:pPr>
      <w:r w:rsidRPr="00B12B1B">
        <w:rPr>
          <w:rFonts w:ascii="Times New Roman" w:hAnsi="Times New Roman"/>
          <w:sz w:val="24"/>
          <w:szCs w:val="24"/>
        </w:rPr>
        <w:t>vpliv na razvoj dejavnosti,</w:t>
      </w:r>
    </w:p>
    <w:p w:rsidR="00B12B1B" w:rsidRPr="00B12B1B" w:rsidRDefault="00B12B1B" w:rsidP="006A2971">
      <w:pPr>
        <w:numPr>
          <w:ilvl w:val="0"/>
          <w:numId w:val="109"/>
        </w:numPr>
        <w:tabs>
          <w:tab w:val="left" w:pos="1008"/>
        </w:tabs>
        <w:autoSpaceDE w:val="0"/>
        <w:autoSpaceDN w:val="0"/>
        <w:adjustRightInd w:val="0"/>
        <w:spacing w:after="0" w:line="240" w:lineRule="auto"/>
        <w:ind w:left="709" w:hanging="11"/>
        <w:jc w:val="both"/>
        <w:rPr>
          <w:rFonts w:ascii="Times New Roman" w:hAnsi="Times New Roman"/>
          <w:sz w:val="24"/>
          <w:szCs w:val="24"/>
        </w:rPr>
      </w:pPr>
      <w:r w:rsidRPr="00B12B1B">
        <w:rPr>
          <w:rFonts w:ascii="Times New Roman" w:hAnsi="Times New Roman"/>
          <w:sz w:val="24"/>
          <w:szCs w:val="24"/>
        </w:rPr>
        <w:t>dostopnost kulturne dediščine javnosti.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41C2F" w:rsidRDefault="00B12B1B">
      <w:pPr>
        <w:pStyle w:val="Naslov2"/>
        <w:numPr>
          <w:ilvl w:val="0"/>
          <w:numId w:val="153"/>
        </w:numPr>
        <w:pPrChange w:id="377" w:author="Avtor">
          <w:pPr>
            <w:numPr>
              <w:numId w:val="102"/>
            </w:numPr>
            <w:autoSpaceDE w:val="0"/>
            <w:autoSpaceDN w:val="0"/>
            <w:adjustRightInd w:val="0"/>
            <w:spacing w:after="0" w:line="240" w:lineRule="auto"/>
            <w:ind w:left="720" w:hanging="360"/>
            <w:jc w:val="both"/>
          </w:pPr>
        </w:pPrChange>
      </w:pPr>
      <w:r w:rsidRPr="00E62651">
        <w:t xml:space="preserve">Spodbujanje proizvodnje in distribucije energije, ki izvira iz obnovljivih virov </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lastRenderedPageBreak/>
        <w:t>Predvidene dejavnosti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Specifični cilj prednostne naložbe je povečanje deleža obnovljivih virov energije v končni rabi energije.</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Vrste in primeri področij, ki jim je namenjena podpora, in njihovega pričakovanega prispevka k specifičnim ciljem so predvidoma:</w:t>
      </w:r>
    </w:p>
    <w:p w:rsidR="00B12B1B" w:rsidRPr="00B12B1B" w:rsidRDefault="00B12B1B" w:rsidP="006A2971">
      <w:pPr>
        <w:numPr>
          <w:ilvl w:val="0"/>
          <w:numId w:val="110"/>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toplota za ogrevanje in hlajenje ter visoko učinkovito soproizvodnjo z npr. izgradnjo novih in rekonstrukcija obstoječih sistemov za ogrevanje ter spodbudami za priklop novih uporabnikov na že obstoječe kapacitete (geotermalni ogrevalni sistemi, sončni kolektorji, kotli na lesno biomaso v javnem sektorju, storitvenih dejavnostih in industriji, sistemi daljinskega ogrevanja DOLB nad 1MW moči, lokalni sistemi DOLB do 1 MW moči, toplotne črpalke),</w:t>
      </w:r>
    </w:p>
    <w:p w:rsidR="00B12B1B" w:rsidRPr="00B12B1B" w:rsidRDefault="00B12B1B" w:rsidP="006A2971">
      <w:pPr>
        <w:numPr>
          <w:ilvl w:val="0"/>
          <w:numId w:val="110"/>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električna energija z npr. izgradnjo novih manjših objektov za proizvodnjo električne energije iz OVE (energija vetra, sončna energija, biomasa in male HE do 10 MW moči),</w:t>
      </w:r>
    </w:p>
    <w:p w:rsidR="00B12B1B" w:rsidRPr="00B12B1B" w:rsidRDefault="00B12B1B" w:rsidP="006A2971">
      <w:pPr>
        <w:numPr>
          <w:ilvl w:val="0"/>
          <w:numId w:val="110"/>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 xml:space="preserve">na območjih z več kot 5.000 prebivalci bodo spodbude za vlaganja v obnovljive vire energije lahko podprte tudi preko pilotnih projektov (shem) samoupravnih lokalnih skupnosti za doseganje energetske samozadostnosti (npr. energetsko zadružništvo). </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Ciljne skupine in upravičenci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Ciljne skupine prednostne naložbe so podjetja, javni sektor, gospodinjstva, občine, zadruge, zavodi, posamezniki.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Upravičenci prednostne naložbe so podjetja, javni sektor, občine, zavodi, zadruge.</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Finančni instrumenti in veliki projekti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 xml:space="preserve">V izvajanju prednostne naložbe se ne načrtuje uporaba finančnih instrumentov. </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 okviru te prednostne naložbe ni predvidena uporaba velikih projektov.</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Način izbora operacij</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 smislu mehanizmov izvajanja bosta smiselno uporabljena javni razpis za izbor operacij oziroma drug podoben/enakovreden postopek ali neposredna potrditev operacij.</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Ugotavljanje upravičenosti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Ob upoštevanju predmeta vsakega posameznega izbora operacij se glede na relevantnost zagotovi zastopanost vsaj naslednjih pogojev za ugotavljanje upravičenosti:</w:t>
      </w:r>
    </w:p>
    <w:p w:rsidR="00B12B1B" w:rsidRPr="00B12B1B" w:rsidRDefault="00B12B1B" w:rsidP="006A2971">
      <w:pPr>
        <w:numPr>
          <w:ilvl w:val="0"/>
          <w:numId w:val="111"/>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umeščanje v prostor na način, da pri tem ne bodo prizadete posamezne enote dediščine, vključno z njihovim vplivnim območjem in skladno z okoljsko zakonodajo EU in upoštevanjem Direktive 92/43/EGS o ohranjanju naravnih habitatov ter prosto živečih živalskih in rastlinskih vrst,</w:t>
      </w:r>
    </w:p>
    <w:p w:rsidR="00B12B1B" w:rsidRPr="00B12B1B" w:rsidRDefault="00B12B1B" w:rsidP="006A2971">
      <w:pPr>
        <w:numPr>
          <w:ilvl w:val="0"/>
          <w:numId w:val="111"/>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umeščanje objektov OVE v prostor bo v skladu z AN-OVE, za katerega bo izvedena celovita presoja vplivov na okolje,</w:t>
      </w:r>
    </w:p>
    <w:p w:rsidR="00B12B1B" w:rsidRPr="00B12B1B" w:rsidRDefault="00B12B1B" w:rsidP="006A2971">
      <w:pPr>
        <w:numPr>
          <w:ilvl w:val="0"/>
          <w:numId w:val="111"/>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pri projektih na ogrevanje z biomaso bodo, kjer bo to mogoče in relevantno upoštevani tudi:</w:t>
      </w:r>
    </w:p>
    <w:p w:rsidR="00B12B1B" w:rsidRPr="00B12B1B" w:rsidRDefault="00B12B1B" w:rsidP="006A2971">
      <w:pPr>
        <w:numPr>
          <w:ilvl w:val="0"/>
          <w:numId w:val="112"/>
        </w:numPr>
        <w:tabs>
          <w:tab w:val="left" w:pos="1022"/>
        </w:tabs>
        <w:autoSpaceDE w:val="0"/>
        <w:autoSpaceDN w:val="0"/>
        <w:adjustRightInd w:val="0"/>
        <w:spacing w:after="0" w:line="240" w:lineRule="auto"/>
        <w:ind w:left="709" w:hanging="11"/>
        <w:jc w:val="both"/>
        <w:rPr>
          <w:rFonts w:ascii="Times New Roman" w:hAnsi="Times New Roman"/>
          <w:sz w:val="24"/>
          <w:szCs w:val="24"/>
        </w:rPr>
      </w:pPr>
      <w:r w:rsidRPr="00B12B1B">
        <w:rPr>
          <w:rFonts w:ascii="Times New Roman" w:hAnsi="Times New Roman"/>
          <w:sz w:val="24"/>
          <w:szCs w:val="24"/>
        </w:rPr>
        <w:t xml:space="preserve">parametri, ki vplivajo na kakovost zraka (zmanjševanje emisij toplogrednih plinov) </w:t>
      </w:r>
    </w:p>
    <w:p w:rsidR="00B12B1B" w:rsidRPr="00B12B1B" w:rsidRDefault="00B12B1B" w:rsidP="006A2971">
      <w:pPr>
        <w:numPr>
          <w:ilvl w:val="0"/>
          <w:numId w:val="112"/>
        </w:numPr>
        <w:tabs>
          <w:tab w:val="left" w:pos="1022"/>
        </w:tabs>
        <w:autoSpaceDE w:val="0"/>
        <w:autoSpaceDN w:val="0"/>
        <w:adjustRightInd w:val="0"/>
        <w:spacing w:after="0" w:line="240" w:lineRule="auto"/>
        <w:ind w:left="709" w:hanging="11"/>
        <w:jc w:val="both"/>
        <w:rPr>
          <w:rFonts w:ascii="Times New Roman" w:hAnsi="Times New Roman"/>
          <w:sz w:val="24"/>
          <w:szCs w:val="24"/>
        </w:rPr>
      </w:pPr>
      <w:r w:rsidRPr="00B12B1B">
        <w:rPr>
          <w:rFonts w:ascii="Times New Roman" w:hAnsi="Times New Roman"/>
          <w:sz w:val="24"/>
          <w:szCs w:val="24"/>
        </w:rPr>
        <w:t>omejitve iz prenovljene NEC direktive glede emisij celotnega prahu iz kurilnih naprav.</w:t>
      </w:r>
    </w:p>
    <w:p w:rsidR="00B12B1B" w:rsidRPr="00B12B1B" w:rsidRDefault="00B12B1B" w:rsidP="006A2971">
      <w:pPr>
        <w:numPr>
          <w:ilvl w:val="0"/>
          <w:numId w:val="112"/>
        </w:numPr>
        <w:tabs>
          <w:tab w:val="left" w:pos="1022"/>
        </w:tabs>
        <w:autoSpaceDE w:val="0"/>
        <w:autoSpaceDN w:val="0"/>
        <w:adjustRightInd w:val="0"/>
        <w:spacing w:after="0" w:line="240" w:lineRule="auto"/>
        <w:ind w:left="709" w:hanging="11"/>
        <w:jc w:val="both"/>
        <w:rPr>
          <w:rFonts w:ascii="Times New Roman" w:hAnsi="Times New Roman"/>
          <w:sz w:val="24"/>
          <w:szCs w:val="24"/>
        </w:rPr>
      </w:pPr>
      <w:r w:rsidRPr="00B12B1B">
        <w:rPr>
          <w:rFonts w:ascii="Times New Roman" w:hAnsi="Times New Roman"/>
          <w:sz w:val="24"/>
          <w:szCs w:val="24"/>
        </w:rPr>
        <w:t>trajnostna raba gozdov,</w:t>
      </w:r>
    </w:p>
    <w:p w:rsidR="00B12B1B" w:rsidRPr="00B12B1B" w:rsidRDefault="00B12B1B" w:rsidP="006A2971">
      <w:pPr>
        <w:numPr>
          <w:ilvl w:val="0"/>
          <w:numId w:val="111"/>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lastRenderedPageBreak/>
        <w:t xml:space="preserve">pri načrtovanju in obratovanju geotermalnih ogrevalnih sistemov bodo izbrani projekti, ki bodo zagotavljali, da raba geotermalnega vira energije ne bo imela pomembnega vpliva na podzemne in površinske vode, </w:t>
      </w:r>
    </w:p>
    <w:p w:rsidR="00B12B1B" w:rsidRPr="00B12B1B" w:rsidRDefault="00B12B1B" w:rsidP="006A2971">
      <w:pPr>
        <w:numPr>
          <w:ilvl w:val="0"/>
          <w:numId w:val="111"/>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 xml:space="preserve">podprte bodo izgradnje tistih malih HE, ki bodo sprejemljive za okolje na podlagi celovite presoje vplivov na okolje pod Direktivi 42/2001 v povezavi z okvirno direktivo o vodah, še posebej s členom 4, odstavki 7,8 in 9 ter 6. členom Direktive o habitatih . </w:t>
      </w:r>
    </w:p>
    <w:p w:rsidR="00B12B1B" w:rsidRPr="00B12B1B" w:rsidRDefault="00B12B1B" w:rsidP="006A2971">
      <w:pPr>
        <w:numPr>
          <w:ilvl w:val="0"/>
          <w:numId w:val="111"/>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vetrne elektrarne večjih moči (nad 1 MW) bodo morale biti zaradi blaženja hrupa od naselij oziroma stavb z varovanimi prostori oddaljene vsaj 800 m, odvisno od morfologije terena</w:t>
      </w:r>
      <w:r w:rsidR="00EB2D7C">
        <w:rPr>
          <w:rFonts w:ascii="Times New Roman" w:hAnsi="Times New Roman"/>
          <w:sz w:val="24"/>
          <w:szCs w:val="24"/>
        </w:rPr>
        <w:t>.</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Merila za ocenjevanje</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Ob upoštevanju predmeta vsakega posameznega izbora operacij se zagotovi zastopanost nekaterih ali vseh meril za ocenjevanje:</w:t>
      </w:r>
    </w:p>
    <w:p w:rsidR="00B12B1B" w:rsidRPr="00B12B1B" w:rsidRDefault="00B12B1B" w:rsidP="006A2971">
      <w:pPr>
        <w:numPr>
          <w:ilvl w:val="0"/>
          <w:numId w:val="113"/>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 xml:space="preserve">stroškovna učinkovitost, </w:t>
      </w:r>
    </w:p>
    <w:p w:rsidR="00B12B1B" w:rsidRPr="00B12B1B" w:rsidRDefault="00B12B1B" w:rsidP="006A2971">
      <w:pPr>
        <w:numPr>
          <w:ilvl w:val="0"/>
          <w:numId w:val="113"/>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jasno izražena okoljska učinkovitost (največje zmanjšanje emisij, največje doseganje prihrankov energije in ohranjanje narave) in stroškovna učinkovitost ter generiranje največjih možnih pozitivnih sinergijskih učinkov za gospodarstvo ob čim nižji finančni podpori,</w:t>
      </w:r>
    </w:p>
    <w:p w:rsidR="00B12B1B" w:rsidRPr="00B12B1B" w:rsidRDefault="00B12B1B" w:rsidP="006A2971">
      <w:pPr>
        <w:numPr>
          <w:ilvl w:val="0"/>
          <w:numId w:val="113"/>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upoštevanje parametrov, ki vplivajo na kakovost zraka za doseganje sinergičnih učinkov zmanjševanja emisij toplogrednih plinov in izboljševanja kakovosti zraka (PM10) v mestih, predvsem /ali zlasti/ v občinah, v katerih je zrak prekomerno onesnažen in so skladno s predmetno zakonodajo razglašena za degradirana območja in imajo sprejet Odlok o načrtu za kakovost zraka,</w:t>
      </w:r>
    </w:p>
    <w:p w:rsidR="00B12B1B" w:rsidRPr="00B12B1B" w:rsidRDefault="00B12B1B" w:rsidP="006A2971">
      <w:pPr>
        <w:numPr>
          <w:ilvl w:val="0"/>
          <w:numId w:val="113"/>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omogočanje daljinskega ogrevanja/hlajenja s soproizvodnjo.</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41C2F" w:rsidRDefault="00B12B1B">
      <w:pPr>
        <w:pStyle w:val="Naslov2"/>
        <w:numPr>
          <w:ilvl w:val="0"/>
          <w:numId w:val="153"/>
        </w:numPr>
        <w:pPrChange w:id="378" w:author="Avtor">
          <w:pPr>
            <w:numPr>
              <w:numId w:val="102"/>
            </w:numPr>
            <w:autoSpaceDE w:val="0"/>
            <w:autoSpaceDN w:val="0"/>
            <w:adjustRightInd w:val="0"/>
            <w:spacing w:after="0" w:line="240" w:lineRule="auto"/>
            <w:ind w:left="720" w:hanging="360"/>
            <w:jc w:val="both"/>
          </w:pPr>
        </w:pPrChange>
      </w:pPr>
      <w:r w:rsidRPr="00E62651">
        <w:t xml:space="preserve">Razvoj in uporaba pametnih distribucijskih sistemov, ki delujejo pri nizkih in srednjih napetostih </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Predvidene dejavnosti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Specifični cilj prednostne naložbe je povečanje izkoriščenosti in učinkovitosti energetskih sistemov.</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Vrste in primeri področij, ki jim je namenjena podpora, in njihovega pričakovanega prispevka k specifičnim ciljem so predvidoma:</w:t>
      </w:r>
    </w:p>
    <w:p w:rsidR="00B12B1B" w:rsidRPr="00B12B1B" w:rsidRDefault="00B12B1B" w:rsidP="006A2971">
      <w:pPr>
        <w:numPr>
          <w:ilvl w:val="0"/>
          <w:numId w:val="114"/>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sofinanciranje dejavnosti, ki prispevajo k integraciji sistemov in rešitev za implementacijo in vzpostavitev sodobne IKT infrastrukture ter opremljenost odjemalcev z naprednimi merilnimi sistemi, kar vključuje tudi vgradnjo naprednih merilnikov energije, potrebno komunikacijsko infrastrukturo in informacijski sistem za izvajanje meritev;</w:t>
      </w:r>
    </w:p>
    <w:p w:rsidR="00B12B1B" w:rsidRPr="00B12B1B" w:rsidRDefault="00B12B1B" w:rsidP="006A2971">
      <w:pPr>
        <w:numPr>
          <w:ilvl w:val="0"/>
          <w:numId w:val="114"/>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postavitev javne pametne infrastrukture za »small scale energy storage« za javno in zasebno rabo kot prilagodljivega odjemalca in ponudnika v okviru elektroenergetskega sistema,</w:t>
      </w:r>
    </w:p>
    <w:p w:rsidR="00B12B1B" w:rsidRPr="00B12B1B" w:rsidRDefault="00B12B1B" w:rsidP="006A2971">
      <w:pPr>
        <w:numPr>
          <w:ilvl w:val="0"/>
          <w:numId w:val="114"/>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spodbujanje nameščanja IKT naprav za aktivno vključevanje proizvodnje in odjema,</w:t>
      </w:r>
    </w:p>
    <w:p w:rsidR="00B12B1B" w:rsidRPr="00B12B1B" w:rsidRDefault="00B12B1B" w:rsidP="006A2971">
      <w:pPr>
        <w:numPr>
          <w:ilvl w:val="0"/>
          <w:numId w:val="114"/>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podpora inovativnim vlaganjem v nizkonapetostne distribucijske sisteme in preko tega odpiranje poslovnih priložnosti za nove/lokalne akterje tako na področju IKT, kot tudi v energetskem sektorju,</w:t>
      </w:r>
    </w:p>
    <w:p w:rsidR="00B12B1B" w:rsidRPr="00B12B1B" w:rsidRDefault="00B12B1B" w:rsidP="006A2971">
      <w:pPr>
        <w:numPr>
          <w:ilvl w:val="0"/>
          <w:numId w:val="114"/>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lastRenderedPageBreak/>
        <w:t>razvoj novih energetskih storitev, ki bodo prispevala k večji preglednosti in konkurenčnosti na trgu,</w:t>
      </w:r>
    </w:p>
    <w:p w:rsidR="00B12B1B" w:rsidRPr="00B12B1B" w:rsidRDefault="00B12B1B" w:rsidP="006A2971">
      <w:pPr>
        <w:numPr>
          <w:ilvl w:val="0"/>
          <w:numId w:val="114"/>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dejavnosti na področju informiranja, izobraževanja in ozaveščanja končnih uporabnikov glede aktivnega vključevanja proizvodnje in odjema ter prednosti opremljenosti odjemalcev z naprednimi merilnimi sistemi (novi poslovni modeli).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Ciljne skupine in upravičenci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Ciljne skupine prednostne naložbe so končni odjemalci in proizvajalci električne energije, priključeni na distribucijsko omrežje na nizko in srednje napetostnem nivoju ter operaterji distribucijskih sistemov energije.</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Upravičenci prednostne naložbe so operaterji distribucijskih sistemov energije, lastniki/upravljavci proizvodnih enot razpršenih virov ter hranilnikov energije, lastniki električnih vozil ter lastniki/upravljavci parkirišč, IKT podjetja, občine, lokalna energetska podjetja.</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Finančni instrumenti in veliki projekti</w:t>
      </w:r>
    </w:p>
    <w:p w:rsidR="00B12B1B" w:rsidRPr="00B12B1B" w:rsidRDefault="003D555F" w:rsidP="001F194D">
      <w:pPr>
        <w:autoSpaceDE w:val="0"/>
        <w:autoSpaceDN w:val="0"/>
        <w:adjustRightInd w:val="0"/>
        <w:spacing w:after="0" w:line="240" w:lineRule="auto"/>
        <w:jc w:val="both"/>
        <w:rPr>
          <w:rFonts w:ascii="Times New Roman" w:hAnsi="Times New Roman"/>
          <w:sz w:val="24"/>
          <w:szCs w:val="24"/>
        </w:rPr>
      </w:pPr>
      <w:r w:rsidRPr="003D555F">
        <w:rPr>
          <w:rFonts w:ascii="Times New Roman" w:hAnsi="Times New Roman"/>
          <w:sz w:val="24"/>
          <w:szCs w:val="24"/>
        </w:rPr>
        <w:t>V izvajanju prednostne naložbe se ne načrtuje uporabe finančnih instrumentov; v kolikor se bo tekom izvajanja pokazala dodatna potreba/vrzel po finančnih instrumentih, bo lahko upravljavec sklada skladov, v dogovoru z pristojnimi državnimi organi</w:t>
      </w:r>
      <w:r>
        <w:rPr>
          <w:rFonts w:ascii="Times New Roman" w:hAnsi="Times New Roman"/>
          <w:sz w:val="24"/>
          <w:szCs w:val="24"/>
        </w:rPr>
        <w:t>,</w:t>
      </w:r>
      <w:r w:rsidRPr="003D555F">
        <w:rPr>
          <w:rFonts w:ascii="Times New Roman" w:hAnsi="Times New Roman"/>
          <w:sz w:val="24"/>
          <w:szCs w:val="24"/>
        </w:rPr>
        <w:t xml:space="preserve"> izvedel dodatno preverjanje trga in po </w:t>
      </w:r>
      <w:r w:rsidRPr="003D555F">
        <w:rPr>
          <w:rFonts w:ascii="Times New Roman" w:hAnsi="Times New Roman"/>
          <w:sz w:val="24"/>
          <w:szCs w:val="24"/>
        </w:rPr>
        <w:tab/>
        <w:t>potrebi plasiral finančne produkte na teh novih področjih.</w:t>
      </w:r>
      <w:r>
        <w:rPr>
          <w:rFonts w:ascii="Times New Roman" w:hAnsi="Times New Roman"/>
          <w:sz w:val="24"/>
          <w:szCs w:val="24"/>
        </w:rPr>
        <w:t xml:space="preserve"> </w:t>
      </w:r>
      <w:r w:rsidR="00B12B1B" w:rsidRPr="00B12B1B">
        <w:rPr>
          <w:rFonts w:ascii="Times New Roman" w:hAnsi="Times New Roman"/>
          <w:sz w:val="24"/>
          <w:szCs w:val="24"/>
        </w:rPr>
        <w:t>V okviru te prednostne naložbe ni predvidena  uporaba velikih projektov.</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Način izbora operacij</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 smislu mehanizmov izvajanja bosta smiselno uporabljena javni razpis za izbor operacij oziroma drug podoben/enakovreden postopek ali neposredna potrditev operacij.</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Ugotavljanje upravičenosti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Ob upoštevanju predmeta vsakega posameznega izbora operacij se glede na relevantnost zagotovi zastopanost vsaj naslednjih pogojev za ugotavljanje upravičenosti:</w:t>
      </w:r>
    </w:p>
    <w:p w:rsidR="00B12B1B" w:rsidRPr="00B12B1B" w:rsidRDefault="00B12B1B" w:rsidP="006A2971">
      <w:pPr>
        <w:numPr>
          <w:ilvl w:val="0"/>
          <w:numId w:val="115"/>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prispevati k doseganju ciljev/rezultatov na ravni prednostne osi in neposrednih učinkov,</w:t>
      </w:r>
    </w:p>
    <w:p w:rsidR="00B12B1B" w:rsidRPr="00B12B1B" w:rsidRDefault="00B12B1B" w:rsidP="006A2971">
      <w:pPr>
        <w:numPr>
          <w:ilvl w:val="0"/>
          <w:numId w:val="115"/>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izkazovati realno izvedljivost v obdobju, za katerega velja podpora in ustreznost ter sposobnost upravičencev,</w:t>
      </w:r>
    </w:p>
    <w:p w:rsidR="00B12B1B" w:rsidRPr="00B12B1B" w:rsidRDefault="00B12B1B" w:rsidP="006A2971">
      <w:pPr>
        <w:numPr>
          <w:ilvl w:val="0"/>
          <w:numId w:val="115"/>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izkazovati ustreznost ciljnih skupin,</w:t>
      </w:r>
    </w:p>
    <w:p w:rsidR="00B12B1B" w:rsidRPr="00B12B1B" w:rsidRDefault="00B12B1B" w:rsidP="006A2971">
      <w:pPr>
        <w:numPr>
          <w:ilvl w:val="0"/>
          <w:numId w:val="115"/>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zagotavljati trajnost predvidenih/načrtovanih rezultatov,</w:t>
      </w:r>
    </w:p>
    <w:p w:rsidR="00B12B1B" w:rsidRPr="00B12B1B" w:rsidRDefault="00B12B1B" w:rsidP="006A2971">
      <w:pPr>
        <w:numPr>
          <w:ilvl w:val="0"/>
          <w:numId w:val="115"/>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zagotavljati stroškovno in sinergično učinkovitost.</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Merila za ocenjevanje</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Ob upoštevanju predmeta vsakega posameznega izbora operacij se zagotovi zastopanost nekaterih ali vseh meril za ocenjevanje:</w:t>
      </w:r>
    </w:p>
    <w:p w:rsidR="00B12B1B" w:rsidRPr="00B12B1B" w:rsidRDefault="00B12B1B" w:rsidP="006A2971">
      <w:pPr>
        <w:numPr>
          <w:ilvl w:val="0"/>
          <w:numId w:val="116"/>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prispevek k razmeram v NN in SN elektroenergetskem omrežju:</w:t>
      </w:r>
    </w:p>
    <w:p w:rsidR="00B12B1B" w:rsidRPr="00B12B1B" w:rsidRDefault="00B12B1B" w:rsidP="006A2971">
      <w:pPr>
        <w:numPr>
          <w:ilvl w:val="0"/>
          <w:numId w:val="117"/>
        </w:numPr>
        <w:tabs>
          <w:tab w:val="left" w:pos="980"/>
        </w:tabs>
        <w:autoSpaceDE w:val="0"/>
        <w:autoSpaceDN w:val="0"/>
        <w:adjustRightInd w:val="0"/>
        <w:spacing w:after="0" w:line="240" w:lineRule="auto"/>
        <w:ind w:left="709" w:hanging="11"/>
        <w:jc w:val="both"/>
        <w:rPr>
          <w:rFonts w:ascii="Times New Roman" w:hAnsi="Times New Roman"/>
          <w:sz w:val="24"/>
          <w:szCs w:val="24"/>
        </w:rPr>
      </w:pPr>
      <w:r w:rsidRPr="00B12B1B">
        <w:rPr>
          <w:rFonts w:ascii="Times New Roman" w:hAnsi="Times New Roman"/>
          <w:sz w:val="24"/>
          <w:szCs w:val="24"/>
        </w:rPr>
        <w:t>napredni sistemi regulacije napetosti,</w:t>
      </w:r>
    </w:p>
    <w:p w:rsidR="00B12B1B" w:rsidRPr="00B12B1B" w:rsidRDefault="00B12B1B" w:rsidP="006A2971">
      <w:pPr>
        <w:numPr>
          <w:ilvl w:val="0"/>
          <w:numId w:val="117"/>
        </w:numPr>
        <w:tabs>
          <w:tab w:val="left" w:pos="980"/>
        </w:tabs>
        <w:autoSpaceDE w:val="0"/>
        <w:autoSpaceDN w:val="0"/>
        <w:adjustRightInd w:val="0"/>
        <w:spacing w:after="0" w:line="240" w:lineRule="auto"/>
        <w:ind w:left="709" w:hanging="11"/>
        <w:jc w:val="both"/>
        <w:rPr>
          <w:rFonts w:ascii="Times New Roman" w:hAnsi="Times New Roman"/>
          <w:sz w:val="24"/>
          <w:szCs w:val="24"/>
        </w:rPr>
      </w:pPr>
      <w:r w:rsidRPr="00B12B1B">
        <w:rPr>
          <w:rFonts w:ascii="Times New Roman" w:hAnsi="Times New Roman"/>
          <w:sz w:val="24"/>
          <w:szCs w:val="24"/>
        </w:rPr>
        <w:t>aktivno vključevanje odjema in proizvodnje iz OVE,</w:t>
      </w:r>
    </w:p>
    <w:p w:rsidR="00B12B1B" w:rsidRPr="00B12B1B" w:rsidRDefault="00B12B1B" w:rsidP="006A2971">
      <w:pPr>
        <w:numPr>
          <w:ilvl w:val="0"/>
          <w:numId w:val="117"/>
        </w:numPr>
        <w:tabs>
          <w:tab w:val="left" w:pos="980"/>
        </w:tabs>
        <w:autoSpaceDE w:val="0"/>
        <w:autoSpaceDN w:val="0"/>
        <w:adjustRightInd w:val="0"/>
        <w:spacing w:after="0" w:line="240" w:lineRule="auto"/>
        <w:ind w:left="709" w:hanging="11"/>
        <w:jc w:val="both"/>
        <w:rPr>
          <w:rFonts w:ascii="Times New Roman" w:hAnsi="Times New Roman"/>
          <w:sz w:val="24"/>
          <w:szCs w:val="24"/>
        </w:rPr>
      </w:pPr>
      <w:r w:rsidRPr="00B12B1B">
        <w:rPr>
          <w:rFonts w:ascii="Times New Roman" w:hAnsi="Times New Roman"/>
          <w:sz w:val="24"/>
          <w:szCs w:val="24"/>
        </w:rPr>
        <w:t>napredni sistemi upravljanja z energijo,</w:t>
      </w:r>
    </w:p>
    <w:p w:rsidR="00B12B1B" w:rsidRPr="00B12B1B" w:rsidRDefault="00B12B1B" w:rsidP="006A2971">
      <w:pPr>
        <w:numPr>
          <w:ilvl w:val="0"/>
          <w:numId w:val="116"/>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 xml:space="preserve">povezovanje merilnih sistemov električne energije še z merilnimi sistemi ostalih vrst energije (plina, toplote) z uporabo enotne infrastrukture in povezovanjem funkcij, s ciljem doseganja sinergijskih učinkov pri načrtovanju, izgradnji in obratovanju </w:t>
      </w:r>
      <w:r w:rsidRPr="00B12B1B">
        <w:rPr>
          <w:rFonts w:ascii="Times New Roman" w:hAnsi="Times New Roman"/>
          <w:sz w:val="24"/>
          <w:szCs w:val="24"/>
        </w:rPr>
        <w:lastRenderedPageBreak/>
        <w:t>sistemov, s čemer se poveča  gospodarnost sistemov  ter učinkovitost ravnanja z energijo,</w:t>
      </w:r>
    </w:p>
    <w:p w:rsidR="00B12B1B" w:rsidRPr="00B12B1B" w:rsidRDefault="00B12B1B" w:rsidP="006A2971">
      <w:pPr>
        <w:numPr>
          <w:ilvl w:val="0"/>
          <w:numId w:val="116"/>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doprinos k preostalim posebnim ciljem OP (npr. v okviru TC1 – mednarodna konkurenčnost raziskav, inovacij in tehnološkega razvoja v skladu s pametno specializacijo za večjo konkurenčnost in ozelenitev gospodarstva),</w:t>
      </w:r>
    </w:p>
    <w:p w:rsidR="00B12B1B" w:rsidRPr="00B12B1B" w:rsidRDefault="00B12B1B" w:rsidP="006A2971">
      <w:pPr>
        <w:numPr>
          <w:ilvl w:val="0"/>
          <w:numId w:val="116"/>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prispevek k družbeni spremembi ter k dvigu družbene ozaveščenosti.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833EC" w:rsidRDefault="00B12B1B">
      <w:pPr>
        <w:pStyle w:val="Naslov2"/>
        <w:numPr>
          <w:ilvl w:val="0"/>
          <w:numId w:val="153"/>
        </w:numPr>
        <w:rPr>
          <w:b w:val="0"/>
          <w:i w:val="0"/>
          <w:rPrChange w:id="379" w:author="Avtor">
            <w:rPr>
              <w:rFonts w:ascii="Times New Roman" w:hAnsi="Times New Roman"/>
              <w:b/>
              <w:i/>
              <w:sz w:val="24"/>
              <w:szCs w:val="24"/>
            </w:rPr>
          </w:rPrChange>
        </w:rPr>
        <w:pPrChange w:id="380" w:author="Avtor">
          <w:pPr>
            <w:numPr>
              <w:numId w:val="102"/>
            </w:numPr>
            <w:autoSpaceDE w:val="0"/>
            <w:autoSpaceDN w:val="0"/>
            <w:adjustRightInd w:val="0"/>
            <w:spacing w:after="0" w:line="240" w:lineRule="auto"/>
            <w:ind w:left="720" w:hanging="360"/>
            <w:jc w:val="both"/>
          </w:pPr>
        </w:pPrChange>
      </w:pPr>
      <w:r w:rsidRPr="00E62651">
        <w:t>Spodbujanje nizkoogljičnih strategij za vse vrste območi</w:t>
      </w:r>
      <w:r w:rsidRPr="00E41C2F">
        <w:t>j, zlasti za urbana območja, vključno s spodbujanjem trajnostne multimodalne urbane mobilnosti in ustreznimi omilitvenimi prilagoditvenimi ukrepi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Predvidene dejavnosti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Specifični cilj prednostne naložbe je razvoj urbane mobilnosti za izboljšanje kakovosti zraka v mestih.</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Vrste in primeri področij, ki jim je namenjena podpora, in njihovega pričakovanega prispevka k specifičnim ciljem so predvidoma:</w:t>
      </w:r>
    </w:p>
    <w:p w:rsidR="00B12B1B" w:rsidRPr="00B12B1B" w:rsidRDefault="00B12B1B" w:rsidP="006A2971">
      <w:pPr>
        <w:numPr>
          <w:ilvl w:val="0"/>
          <w:numId w:val="11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ureditev varnih dostopov do postaj in postajališč JPP, ureditev stojal in nadstrešnic za parkiranje koles, sistem P+R, postajališča in postaje JPP, pločniki, kolesarske povezave. Te naložbe so predvidene v manjšem obsegu kot dopolnitev vrzeli v obstoječih infrastrukturnih omrežjih za trajnostno mobilnost v mestih;</w:t>
      </w:r>
    </w:p>
    <w:p w:rsidR="00B12B1B" w:rsidRPr="00B12B1B" w:rsidRDefault="00B12B1B" w:rsidP="006A2971">
      <w:pPr>
        <w:numPr>
          <w:ilvl w:val="0"/>
          <w:numId w:val="11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gradnja regionalnih kolesarskih povezav za zagotavljanje trajnostne mobilnosti; povezuje mestna območja z njihovim zaledjem;</w:t>
      </w:r>
    </w:p>
    <w:p w:rsidR="00B12B1B" w:rsidRPr="00B12B1B" w:rsidRDefault="00B12B1B" w:rsidP="006A2971">
      <w:pPr>
        <w:numPr>
          <w:ilvl w:val="0"/>
          <w:numId w:val="11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ukrepi za zagotavljanje e-mobilnosti: vzpodbujanje alternativnih goriv v javnem potniškem prometu;</w:t>
      </w:r>
    </w:p>
    <w:p w:rsidR="00B12B1B" w:rsidRPr="00B12B1B" w:rsidRDefault="00B12B1B" w:rsidP="006A2971">
      <w:pPr>
        <w:numPr>
          <w:ilvl w:val="0"/>
          <w:numId w:val="11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poleg ustreznih infrastrukturnih pogojev za trajnostno mobilnost se bodo oblikovali in izvajali ustrezni ukrepi upravljanja mobilnosti kot so:</w:t>
      </w:r>
    </w:p>
    <w:p w:rsidR="00B12B1B" w:rsidRPr="00B12B1B" w:rsidRDefault="00B12B1B" w:rsidP="006A2971">
      <w:pPr>
        <w:numPr>
          <w:ilvl w:val="0"/>
          <w:numId w:val="119"/>
        </w:numPr>
        <w:tabs>
          <w:tab w:val="left" w:pos="993"/>
          <w:tab w:val="left" w:pos="1120"/>
        </w:tabs>
        <w:autoSpaceDE w:val="0"/>
        <w:autoSpaceDN w:val="0"/>
        <w:adjustRightInd w:val="0"/>
        <w:spacing w:after="0" w:line="240" w:lineRule="auto"/>
        <w:ind w:left="709" w:firstLine="0"/>
        <w:jc w:val="both"/>
        <w:rPr>
          <w:rFonts w:ascii="Times New Roman" w:hAnsi="Times New Roman"/>
          <w:sz w:val="24"/>
          <w:szCs w:val="24"/>
        </w:rPr>
      </w:pPr>
      <w:r w:rsidRPr="00B12B1B">
        <w:rPr>
          <w:rFonts w:ascii="Times New Roman" w:hAnsi="Times New Roman"/>
          <w:sz w:val="24"/>
          <w:szCs w:val="24"/>
        </w:rPr>
        <w:t>ukrepi trajnostne parkirne politike, ki pomenijo celovit pristop na ravni parkiranja v nekem mestu, kar pomeni, da z omejevanjem parkiranja v mestnih središčih, finančno politiko dražjega parkiranja v centrih in cenejšega parkiranja na obrobju mest ter sistemom P + R upravljamo količino prometa v mestih,</w:t>
      </w:r>
    </w:p>
    <w:p w:rsidR="00B12B1B" w:rsidRPr="00B12B1B" w:rsidRDefault="00B12B1B" w:rsidP="006A2971">
      <w:pPr>
        <w:numPr>
          <w:ilvl w:val="0"/>
          <w:numId w:val="119"/>
        </w:numPr>
        <w:tabs>
          <w:tab w:val="left" w:pos="993"/>
          <w:tab w:val="left" w:pos="1120"/>
        </w:tabs>
        <w:autoSpaceDE w:val="0"/>
        <w:autoSpaceDN w:val="0"/>
        <w:adjustRightInd w:val="0"/>
        <w:spacing w:after="0" w:line="240" w:lineRule="auto"/>
        <w:ind w:left="709" w:firstLine="0"/>
        <w:jc w:val="both"/>
        <w:rPr>
          <w:rFonts w:ascii="Times New Roman" w:hAnsi="Times New Roman"/>
          <w:sz w:val="24"/>
          <w:szCs w:val="24"/>
        </w:rPr>
      </w:pPr>
      <w:r w:rsidRPr="00B12B1B">
        <w:rPr>
          <w:rFonts w:ascii="Times New Roman" w:hAnsi="Times New Roman"/>
          <w:sz w:val="24"/>
          <w:szCs w:val="24"/>
        </w:rPr>
        <w:t>izdelava mobilnostnih načrtov: različne institucije si glede na specifiko prostora v katerem se nahajajo, potovalnih navad zaposlenih in možnostih trajnostnega prihoda na delo in šolo, izdelajo lasten mobilnostni načrt ter med zaposlenimi spodbujajo spreminjanje potovalnih navad,</w:t>
      </w:r>
    </w:p>
    <w:p w:rsidR="00B12B1B" w:rsidRPr="00B12B1B" w:rsidRDefault="00B12B1B" w:rsidP="006A2971">
      <w:pPr>
        <w:numPr>
          <w:ilvl w:val="0"/>
          <w:numId w:val="119"/>
        </w:numPr>
        <w:tabs>
          <w:tab w:val="left" w:pos="993"/>
          <w:tab w:val="left" w:pos="1120"/>
        </w:tabs>
        <w:autoSpaceDE w:val="0"/>
        <w:autoSpaceDN w:val="0"/>
        <w:adjustRightInd w:val="0"/>
        <w:spacing w:after="0" w:line="240" w:lineRule="auto"/>
        <w:ind w:left="709" w:firstLine="0"/>
        <w:jc w:val="both"/>
        <w:rPr>
          <w:rFonts w:ascii="Times New Roman" w:hAnsi="Times New Roman"/>
          <w:sz w:val="24"/>
          <w:szCs w:val="24"/>
        </w:rPr>
      </w:pPr>
      <w:r w:rsidRPr="00B12B1B">
        <w:rPr>
          <w:rFonts w:ascii="Times New Roman" w:hAnsi="Times New Roman"/>
          <w:sz w:val="24"/>
          <w:szCs w:val="24"/>
        </w:rPr>
        <w:t>omejevanje prometa v mestnih jedrih za osebni promet: mesto določi omejitev vstopa osebnih vozil v širša oziroma ožje prometne središče na osnovi različnih kriterijev, kot so npr. emisijski standardi vozil (okoljske cone) ali zapore določenih območij,</w:t>
      </w:r>
    </w:p>
    <w:p w:rsidR="00B12B1B" w:rsidRPr="00B12B1B" w:rsidRDefault="00B12B1B" w:rsidP="006A2971">
      <w:pPr>
        <w:numPr>
          <w:ilvl w:val="0"/>
          <w:numId w:val="119"/>
        </w:numPr>
        <w:tabs>
          <w:tab w:val="left" w:pos="993"/>
          <w:tab w:val="left" w:pos="1120"/>
        </w:tabs>
        <w:autoSpaceDE w:val="0"/>
        <w:autoSpaceDN w:val="0"/>
        <w:adjustRightInd w:val="0"/>
        <w:spacing w:after="0" w:line="240" w:lineRule="auto"/>
        <w:ind w:left="709" w:firstLine="0"/>
        <w:jc w:val="both"/>
        <w:rPr>
          <w:rFonts w:ascii="Times New Roman" w:hAnsi="Times New Roman"/>
          <w:sz w:val="24"/>
          <w:szCs w:val="24"/>
        </w:rPr>
      </w:pPr>
      <w:r w:rsidRPr="00B12B1B">
        <w:rPr>
          <w:rFonts w:ascii="Times New Roman" w:hAnsi="Times New Roman"/>
          <w:sz w:val="24"/>
          <w:szCs w:val="24"/>
        </w:rPr>
        <w:t>zelena mestna logistika: mesta bodo določila politiko na področju dostave blaga, ki bo določal skladnost dostavnih vozil z okoljskimi standardi, časovna okna dostave ter bo spodbujal alternativne rešitve glede na specifiko prostora v mestnih središčih,</w:t>
      </w:r>
    </w:p>
    <w:p w:rsidR="001F194D" w:rsidRDefault="00B12B1B" w:rsidP="006A2971">
      <w:pPr>
        <w:numPr>
          <w:ilvl w:val="0"/>
          <w:numId w:val="119"/>
        </w:numPr>
        <w:tabs>
          <w:tab w:val="left" w:pos="993"/>
          <w:tab w:val="left" w:pos="1120"/>
        </w:tabs>
        <w:autoSpaceDE w:val="0"/>
        <w:autoSpaceDN w:val="0"/>
        <w:adjustRightInd w:val="0"/>
        <w:spacing w:after="0" w:line="240" w:lineRule="auto"/>
        <w:ind w:left="709" w:firstLine="0"/>
        <w:jc w:val="both"/>
        <w:rPr>
          <w:rFonts w:ascii="Times New Roman" w:hAnsi="Times New Roman"/>
          <w:sz w:val="24"/>
          <w:szCs w:val="24"/>
        </w:rPr>
      </w:pPr>
      <w:r w:rsidRPr="00006E7B">
        <w:rPr>
          <w:rFonts w:ascii="Times New Roman" w:hAnsi="Times New Roman"/>
          <w:sz w:val="24"/>
          <w:szCs w:val="24"/>
        </w:rPr>
        <w:t>uporaba sodobnih tehnologij za učinkovito upravljanje mobilnosti: na voljo so številni mehanizmi kot npr. spremljanje vozil v realnem času s prikazovalniki na postajališčih JPP, informacijski portali za potnike z možnostjo uporabe mobilnih telefonov, ipd</w:t>
      </w:r>
      <w:r w:rsidR="001F194D">
        <w:rPr>
          <w:rFonts w:ascii="Times New Roman" w:hAnsi="Times New Roman"/>
          <w:sz w:val="24"/>
          <w:szCs w:val="24"/>
        </w:rPr>
        <w:t>.</w:t>
      </w:r>
      <w:r w:rsidRPr="00006E7B">
        <w:rPr>
          <w:rFonts w:ascii="Times New Roman" w:hAnsi="Times New Roman"/>
          <w:sz w:val="24"/>
          <w:szCs w:val="24"/>
        </w:rPr>
        <w:t>,</w:t>
      </w:r>
    </w:p>
    <w:p w:rsidR="00B12B1B" w:rsidRPr="00006E7B" w:rsidRDefault="00B12B1B" w:rsidP="006A2971">
      <w:pPr>
        <w:numPr>
          <w:ilvl w:val="0"/>
          <w:numId w:val="119"/>
        </w:numPr>
        <w:tabs>
          <w:tab w:val="left" w:pos="993"/>
          <w:tab w:val="left" w:pos="1120"/>
        </w:tabs>
        <w:autoSpaceDE w:val="0"/>
        <w:autoSpaceDN w:val="0"/>
        <w:adjustRightInd w:val="0"/>
        <w:spacing w:after="0" w:line="240" w:lineRule="auto"/>
        <w:ind w:left="709" w:firstLine="0"/>
        <w:jc w:val="both"/>
        <w:rPr>
          <w:rFonts w:ascii="Times New Roman" w:hAnsi="Times New Roman"/>
          <w:sz w:val="24"/>
          <w:szCs w:val="24"/>
        </w:rPr>
      </w:pPr>
      <w:r w:rsidRPr="00006E7B">
        <w:rPr>
          <w:rFonts w:ascii="Times New Roman" w:hAnsi="Times New Roman"/>
          <w:sz w:val="24"/>
          <w:szCs w:val="24"/>
        </w:rPr>
        <w:lastRenderedPageBreak/>
        <w:t>izobraževalno ozaveščevalne dejavnosti o trajnostni mobilnosti bodo usmerjene na različne ciljne skupine, od vrtcev, osnovnih šol, srednjih šol, študentske populacije do odraslih voznikov avtomobilov in različne strokovne javnosti.</w:t>
      </w:r>
    </w:p>
    <w:p w:rsidR="00B12B1B" w:rsidRPr="00B12B1B" w:rsidRDefault="00B12B1B" w:rsidP="006A2971">
      <w:pPr>
        <w:numPr>
          <w:ilvl w:val="0"/>
          <w:numId w:val="118"/>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za doseganje ciljev OVE v prometu po Direktivi 2009/28/ES in zmanjšanja onesnaženosti zraka bo podpora namenjena tudi postavitvi javne infrastrukture za alternativna goriva in pametnih polnilnih postaj (tako javnih kot zasebnih) za pospešeno uvajanje elektromobilnosti.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Ciljne skupine in upravičenci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Ciljne skupine prednostne naložbe so vsi občani, pešci, kolesarji, uporabniki javnega potniškega prometa, vozniki osebnih vozil.</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Upravičenci prednostne naložbe so občine, prevozniki, vzgojno-izobraževalne ustanove, raziskovalne ustanove,  nevladne organizacije, institucije regionalnega razvoja, podjetja, državna uprava.</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Finančni instrumenti in veliki projekti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 okviru te prednostne naložbe bodo v mestnih občinah lahko ukrepi podprti preko mehanizma celostnih teritorialnih naložb.</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 izvajanju prednostne naložbe se ne načrtuje uporaba finančnih instrumentov.</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V izvajanju prednostne naložbe se ne načrtuje uporaba velikih projektov.</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Način izbora operacij</w:t>
      </w:r>
    </w:p>
    <w:p w:rsidR="00B12B1B" w:rsidRPr="005A7149" w:rsidRDefault="00B12B1B" w:rsidP="001F194D">
      <w:pPr>
        <w:autoSpaceDE w:val="0"/>
        <w:autoSpaceDN w:val="0"/>
        <w:adjustRightInd w:val="0"/>
        <w:spacing w:after="0" w:line="240" w:lineRule="auto"/>
        <w:jc w:val="both"/>
        <w:rPr>
          <w:rFonts w:ascii="Times New Roman" w:hAnsi="Times New Roman"/>
          <w:sz w:val="24"/>
          <w:szCs w:val="24"/>
        </w:rPr>
      </w:pPr>
      <w:r w:rsidRPr="005A7149">
        <w:rPr>
          <w:rFonts w:ascii="Times New Roman" w:hAnsi="Times New Roman"/>
          <w:sz w:val="24"/>
          <w:szCs w:val="24"/>
        </w:rPr>
        <w:t>V smislu mehanizmov izvajanja bosta smiselno uporabljena javni razpis za izbor operacij oziroma drug podoben/enakovreden postopek ali neposredna potrditev operacij</w:t>
      </w:r>
      <w:r w:rsidR="005A7149" w:rsidRPr="005A7149">
        <w:rPr>
          <w:rFonts w:ascii="Times New Roman" w:hAnsi="Times New Roman"/>
          <w:sz w:val="24"/>
          <w:szCs w:val="24"/>
        </w:rPr>
        <w:t xml:space="preserve"> </w:t>
      </w:r>
      <w:r w:rsidR="005A7149" w:rsidRPr="004C77AF">
        <w:rPr>
          <w:rFonts w:ascii="Times New Roman" w:hAnsi="Times New Roman"/>
          <w:sz w:val="24"/>
          <w:szCs w:val="24"/>
        </w:rPr>
        <w:t>(v primerih izvajanja CTN si organ upravljanja zadržuje pravico, da pred odobritvijo opravi končno preverjanje upravičenosti operacij)</w:t>
      </w:r>
      <w:r w:rsidRPr="005A7149">
        <w:rPr>
          <w:rFonts w:ascii="Times New Roman" w:hAnsi="Times New Roman"/>
          <w:sz w:val="24"/>
          <w:szCs w:val="24"/>
        </w:rPr>
        <w:t>.</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Ugotavljanje upravičenosti</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Ob upoštevanju predmeta vsakega posameznega izbora operacij se glede na relevantnost zagotovi zastopanost vsaj naslednjih pogojev za ugotavljanje upravičenosti:</w:t>
      </w:r>
    </w:p>
    <w:p w:rsidR="00B12B1B" w:rsidRPr="00B12B1B" w:rsidRDefault="00B12B1B" w:rsidP="006A2971">
      <w:pPr>
        <w:numPr>
          <w:ilvl w:val="0"/>
          <w:numId w:val="120"/>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s celovitim pristopom prispevanje k izvajanju ukrepov trajnostne mobilnosti v urbanih območjih z jasno izraženo kontinuiteto izvajanja ukrepov,</w:t>
      </w:r>
    </w:p>
    <w:p w:rsidR="00B12B1B" w:rsidRPr="00B12B1B" w:rsidRDefault="00B12B1B" w:rsidP="006A2971">
      <w:pPr>
        <w:numPr>
          <w:ilvl w:val="0"/>
          <w:numId w:val="120"/>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kadar relevantno, smiselno povezovanje z aktivnostmi iz drugih prednostnih naložb za spodbujanje trajnostnega urbanega razvoja,</w:t>
      </w:r>
    </w:p>
    <w:p w:rsidR="00B12B1B" w:rsidRPr="00B12B1B" w:rsidRDefault="00B12B1B" w:rsidP="006A2971">
      <w:pPr>
        <w:numPr>
          <w:ilvl w:val="0"/>
          <w:numId w:val="120"/>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kadar relevantno, izdelane celostne prometne strategije kot predpogoj za izbor operacij, ki se vežejo na izvajanje celostnih prometnih strategij.</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p>
    <w:p w:rsidR="00B12B1B" w:rsidRPr="00EA0DCA" w:rsidRDefault="00B12B1B" w:rsidP="001F194D">
      <w:pPr>
        <w:autoSpaceDE w:val="0"/>
        <w:autoSpaceDN w:val="0"/>
        <w:adjustRightInd w:val="0"/>
        <w:spacing w:after="0" w:line="240" w:lineRule="auto"/>
        <w:jc w:val="both"/>
        <w:rPr>
          <w:rFonts w:ascii="Times New Roman" w:hAnsi="Times New Roman"/>
          <w:b/>
          <w:sz w:val="24"/>
          <w:szCs w:val="24"/>
        </w:rPr>
      </w:pPr>
      <w:r w:rsidRPr="00EA0DCA">
        <w:rPr>
          <w:rFonts w:ascii="Times New Roman" w:hAnsi="Times New Roman"/>
          <w:b/>
          <w:sz w:val="24"/>
          <w:szCs w:val="24"/>
        </w:rPr>
        <w:t>Merila za ocenjevanje</w:t>
      </w:r>
    </w:p>
    <w:p w:rsidR="00B12B1B" w:rsidRPr="00B12B1B" w:rsidRDefault="00B12B1B" w:rsidP="001F194D">
      <w:p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Ob upoštevanju predmeta vsakega posameznega izbora operacij se zagotovi zastopanost nekaterih ali vseh meril za ocenjevanje:</w:t>
      </w:r>
    </w:p>
    <w:p w:rsidR="00B12B1B" w:rsidRPr="00B12B1B" w:rsidRDefault="00B12B1B" w:rsidP="006A2971">
      <w:pPr>
        <w:numPr>
          <w:ilvl w:val="0"/>
          <w:numId w:val="121"/>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prispevanje k spremembi deleža opravljenih potniških kilometrov z osebnimi motornimi vozili in izboljšanju kakovosti zraka v mestih,</w:t>
      </w:r>
    </w:p>
    <w:p w:rsidR="00B12B1B" w:rsidRPr="00B12B1B" w:rsidRDefault="00B12B1B" w:rsidP="006A2971">
      <w:pPr>
        <w:numPr>
          <w:ilvl w:val="0"/>
          <w:numId w:val="121"/>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prispevanje k zmanjšanju obremenitve s hrupom v urbanih središčih,</w:t>
      </w:r>
    </w:p>
    <w:p w:rsidR="00B12B1B" w:rsidRPr="00B12B1B" w:rsidRDefault="00B12B1B" w:rsidP="006A2971">
      <w:pPr>
        <w:numPr>
          <w:ilvl w:val="0"/>
          <w:numId w:val="121"/>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podpiranje uporabe novih tehnologij v urbanih prometnih sistemih,</w:t>
      </w:r>
    </w:p>
    <w:p w:rsidR="00B12B1B" w:rsidRPr="00B12B1B" w:rsidRDefault="00B12B1B" w:rsidP="006A2971">
      <w:pPr>
        <w:numPr>
          <w:ilvl w:val="0"/>
          <w:numId w:val="121"/>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lastRenderedPageBreak/>
        <w:t>prispevek k družbeni spremembi ter k dvigu družbene ozaveščenosti,</w:t>
      </w:r>
    </w:p>
    <w:p w:rsidR="00B12B1B" w:rsidRPr="00B12B1B" w:rsidRDefault="00B12B1B" w:rsidP="006A2971">
      <w:pPr>
        <w:numPr>
          <w:ilvl w:val="0"/>
          <w:numId w:val="121"/>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prispevek k spodbujanju ustvarjanja trajnostnega prometnega sistema,</w:t>
      </w:r>
    </w:p>
    <w:p w:rsidR="00B12B1B" w:rsidRPr="00B12B1B" w:rsidRDefault="00B12B1B" w:rsidP="003D555F">
      <w:pPr>
        <w:numPr>
          <w:ilvl w:val="0"/>
          <w:numId w:val="121"/>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jasno prispevale k spremembi potovalnih navad v okviru dnevne mobilnosti in ne bodo prednostno namenjene turističnim potovanjem</w:t>
      </w:r>
      <w:r w:rsidR="003D555F">
        <w:rPr>
          <w:rFonts w:ascii="Times New Roman" w:hAnsi="Times New Roman"/>
          <w:sz w:val="24"/>
          <w:szCs w:val="24"/>
        </w:rPr>
        <w:t xml:space="preserve"> (npr. </w:t>
      </w:r>
      <w:r w:rsidR="003D555F" w:rsidRPr="003D555F">
        <w:rPr>
          <w:rFonts w:ascii="Times New Roman" w:hAnsi="Times New Roman"/>
          <w:sz w:val="24"/>
          <w:szCs w:val="24"/>
        </w:rPr>
        <w:t>število dnevnih migrantov iz smeri v mestno naselje, oddaljenost od mestnega naselja, reliefna primernost za dnevno m</w:t>
      </w:r>
      <w:r w:rsidR="003D555F">
        <w:rPr>
          <w:rFonts w:ascii="Times New Roman" w:hAnsi="Times New Roman"/>
          <w:sz w:val="24"/>
          <w:szCs w:val="24"/>
        </w:rPr>
        <w:t>obilnost, navezava na sistem JPP</w:t>
      </w:r>
      <w:r w:rsidR="003D555F" w:rsidRPr="003D555F">
        <w:rPr>
          <w:rFonts w:ascii="Times New Roman" w:hAnsi="Times New Roman"/>
          <w:sz w:val="24"/>
          <w:szCs w:val="24"/>
        </w:rPr>
        <w:t xml:space="preserve"> in zveznost povezave do ciljev dnevne mobilnosti</w:t>
      </w:r>
      <w:r w:rsidR="003D555F">
        <w:rPr>
          <w:rFonts w:ascii="Times New Roman" w:hAnsi="Times New Roman"/>
          <w:sz w:val="24"/>
          <w:szCs w:val="24"/>
        </w:rPr>
        <w:t>, …)</w:t>
      </w:r>
      <w:r w:rsidRPr="00B12B1B">
        <w:rPr>
          <w:rFonts w:ascii="Times New Roman" w:hAnsi="Times New Roman"/>
          <w:sz w:val="24"/>
          <w:szCs w:val="24"/>
        </w:rPr>
        <w:t>,</w:t>
      </w:r>
    </w:p>
    <w:p w:rsidR="00B12B1B" w:rsidRPr="00B12B1B" w:rsidRDefault="00B12B1B" w:rsidP="006A2971">
      <w:pPr>
        <w:numPr>
          <w:ilvl w:val="0"/>
          <w:numId w:val="121"/>
        </w:numPr>
        <w:autoSpaceDE w:val="0"/>
        <w:autoSpaceDN w:val="0"/>
        <w:adjustRightInd w:val="0"/>
        <w:spacing w:after="0" w:line="240" w:lineRule="auto"/>
        <w:jc w:val="both"/>
        <w:rPr>
          <w:rFonts w:ascii="Times New Roman" w:hAnsi="Times New Roman"/>
          <w:sz w:val="24"/>
          <w:szCs w:val="24"/>
        </w:rPr>
      </w:pPr>
      <w:r w:rsidRPr="00B12B1B">
        <w:rPr>
          <w:rFonts w:ascii="Times New Roman" w:hAnsi="Times New Roman"/>
          <w:sz w:val="24"/>
          <w:szCs w:val="24"/>
        </w:rPr>
        <w:t>kjer relevantno prispevanje k zagotavljanju trajnostnega urbanega razvoja skladno s sprejetimi trajnostnimi urbanimi strategijami.</w:t>
      </w:r>
    </w:p>
    <w:p w:rsidR="00747407" w:rsidRDefault="00747407" w:rsidP="001F194D">
      <w:pPr>
        <w:spacing w:after="0" w:line="240" w:lineRule="auto"/>
        <w:jc w:val="both"/>
        <w:rPr>
          <w:ins w:id="381" w:author="Avtor"/>
          <w:rFonts w:ascii="Times New Roman" w:hAnsi="Times New Roman"/>
          <w:sz w:val="24"/>
          <w:szCs w:val="24"/>
        </w:rPr>
      </w:pPr>
    </w:p>
    <w:p w:rsidR="00F876C1" w:rsidRDefault="00F876C1" w:rsidP="001F194D">
      <w:pPr>
        <w:spacing w:after="0" w:line="240" w:lineRule="auto"/>
        <w:jc w:val="both"/>
        <w:rPr>
          <w:ins w:id="382" w:author="Avtor"/>
          <w:rFonts w:ascii="Times New Roman" w:hAnsi="Times New Roman"/>
          <w:sz w:val="24"/>
          <w:szCs w:val="24"/>
        </w:rPr>
      </w:pPr>
    </w:p>
    <w:p w:rsidR="00F876C1" w:rsidRPr="00FF75FC" w:rsidRDefault="00F876C1" w:rsidP="001F194D">
      <w:pPr>
        <w:spacing w:after="0" w:line="240" w:lineRule="auto"/>
        <w:jc w:val="both"/>
        <w:rPr>
          <w:rFonts w:ascii="Times New Roman" w:hAnsi="Times New Roman"/>
          <w:sz w:val="24"/>
          <w:szCs w:val="24"/>
        </w:rPr>
      </w:pPr>
    </w:p>
    <w:p w:rsidR="001206D9" w:rsidRPr="00FF75FC" w:rsidRDefault="00E14DC7" w:rsidP="001F194D">
      <w:pPr>
        <w:pStyle w:val="Default"/>
        <w:jc w:val="both"/>
        <w:rPr>
          <w:rFonts w:ascii="Times New Roman" w:hAnsi="Times New Roman" w:cs="Times New Roman"/>
          <w:color w:val="auto"/>
        </w:rPr>
      </w:pPr>
      <w:r w:rsidRPr="00FF75FC">
        <w:rPr>
          <w:rFonts w:ascii="Times New Roman" w:hAnsi="Times New Roman" w:cs="Times New Roman"/>
          <w:color w:val="auto"/>
        </w:rPr>
        <w:br w:type="page"/>
      </w:r>
    </w:p>
    <w:p w:rsidR="001206D9" w:rsidRPr="00FF75FC" w:rsidRDefault="00E14DC7" w:rsidP="006A2971">
      <w:pPr>
        <w:pStyle w:val="Naslov1"/>
        <w:numPr>
          <w:ilvl w:val="0"/>
          <w:numId w:val="78"/>
        </w:numPr>
        <w:spacing w:before="0" w:after="0" w:line="240" w:lineRule="auto"/>
      </w:pPr>
      <w:bookmarkStart w:id="383" w:name="__RefHeading__14_1585369985"/>
      <w:bookmarkStart w:id="384" w:name="_Toc57026924"/>
      <w:bookmarkStart w:id="385" w:name="_Toc410313664"/>
      <w:bookmarkEnd w:id="383"/>
      <w:r w:rsidRPr="00FF75FC">
        <w:lastRenderedPageBreak/>
        <w:t>PREDNOSTNA OS</w:t>
      </w:r>
      <w:bookmarkEnd w:id="384"/>
      <w:r w:rsidRPr="00FF75FC">
        <w:t xml:space="preserve"> </w:t>
      </w:r>
      <w:bookmarkStart w:id="386" w:name="_Toc408915359"/>
    </w:p>
    <w:p w:rsidR="001206D9" w:rsidRPr="00FF75FC" w:rsidRDefault="001206D9" w:rsidP="001F194D">
      <w:pPr>
        <w:pStyle w:val="Default"/>
        <w:jc w:val="both"/>
        <w:rPr>
          <w:rFonts w:ascii="Times New Roman" w:hAnsi="Times New Roman" w:cs="Times New Roman"/>
          <w:color w:val="auto"/>
        </w:rPr>
      </w:pPr>
    </w:p>
    <w:p w:rsidR="000300C2" w:rsidRPr="00FF75FC" w:rsidRDefault="00E14DC7" w:rsidP="001F194D">
      <w:pPr>
        <w:spacing w:after="0" w:line="240" w:lineRule="auto"/>
        <w:jc w:val="both"/>
        <w:rPr>
          <w:rFonts w:ascii="Times New Roman" w:hAnsi="Times New Roman"/>
          <w:b/>
          <w:i/>
          <w:sz w:val="24"/>
          <w:szCs w:val="24"/>
        </w:rPr>
      </w:pPr>
      <w:r w:rsidRPr="00FF75FC">
        <w:rPr>
          <w:rFonts w:ascii="Times New Roman" w:hAnsi="Times New Roman"/>
          <w:b/>
          <w:i/>
          <w:sz w:val="24"/>
          <w:szCs w:val="24"/>
        </w:rPr>
        <w:t>PRILAGAJANJE NA PODNEBNE SPREMEMBE</w:t>
      </w:r>
      <w:bookmarkEnd w:id="385"/>
      <w:bookmarkEnd w:id="386"/>
    </w:p>
    <w:p w:rsidR="00547793" w:rsidRPr="00FF75FC" w:rsidRDefault="00E14DC7" w:rsidP="001F194D">
      <w:pPr>
        <w:pStyle w:val="Default"/>
        <w:jc w:val="both"/>
        <w:rPr>
          <w:rFonts w:ascii="Times New Roman" w:hAnsi="Times New Roman"/>
        </w:rPr>
      </w:pPr>
      <w:r w:rsidRPr="00FF75FC">
        <w:rPr>
          <w:rFonts w:ascii="Times New Roman" w:hAnsi="Times New Roman"/>
        </w:rPr>
        <w:t>Prednostno os »</w:t>
      </w:r>
      <w:r w:rsidRPr="00FF75FC">
        <w:rPr>
          <w:rFonts w:ascii="Times New Roman" w:hAnsi="Times New Roman" w:cs="Times New Roman"/>
          <w:color w:val="auto"/>
        </w:rPr>
        <w:t>Prilagajanje na podnebne spremembe</w:t>
      </w:r>
      <w:r w:rsidRPr="00FF75FC">
        <w:rPr>
          <w:rFonts w:ascii="Times New Roman" w:hAnsi="Times New Roman"/>
        </w:rPr>
        <w:t>« sestavlja ena prednostna naložba:</w:t>
      </w:r>
    </w:p>
    <w:p w:rsidR="00E14DC7" w:rsidRPr="00FF75FC" w:rsidRDefault="00E14DC7" w:rsidP="001F194D">
      <w:pPr>
        <w:pStyle w:val="Default"/>
        <w:jc w:val="both"/>
        <w:rPr>
          <w:rFonts w:ascii="Times New Roman" w:hAnsi="Times New Roman" w:cs="Times New Roman"/>
          <w:color w:val="auto"/>
        </w:rPr>
      </w:pPr>
    </w:p>
    <w:p w:rsidR="000300C2" w:rsidRPr="00FF75FC" w:rsidRDefault="00547793" w:rsidP="006A2971">
      <w:pPr>
        <w:numPr>
          <w:ilvl w:val="0"/>
          <w:numId w:val="21"/>
        </w:num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Podpora naložbam za prilagajanje podnebnim spremembam, vključno s pristopi, ki temeljijo na ekosistemu</w:t>
      </w:r>
      <w:r w:rsidR="00E14DC7" w:rsidRPr="00FF75FC">
        <w:rPr>
          <w:rFonts w:ascii="Times New Roman" w:hAnsi="Times New Roman"/>
          <w:sz w:val="24"/>
          <w:szCs w:val="24"/>
          <w:lang w:eastAsia="sl-SI"/>
        </w:rPr>
        <w:t>.</w:t>
      </w:r>
    </w:p>
    <w:p w:rsidR="000300C2" w:rsidRPr="00FF75FC" w:rsidRDefault="000300C2" w:rsidP="001F194D">
      <w:pPr>
        <w:spacing w:after="0" w:line="240" w:lineRule="auto"/>
        <w:ind w:right="120"/>
        <w:jc w:val="both"/>
        <w:rPr>
          <w:rFonts w:ascii="Times New Roman" w:hAnsi="Times New Roman"/>
          <w:sz w:val="24"/>
          <w:szCs w:val="24"/>
          <w:lang w:eastAsia="sl-SI"/>
        </w:rPr>
      </w:pPr>
    </w:p>
    <w:p w:rsidR="00BA59A4" w:rsidRPr="00FF75FC" w:rsidRDefault="00BA59A4" w:rsidP="001F194D">
      <w:pPr>
        <w:spacing w:after="0" w:line="240" w:lineRule="auto"/>
        <w:jc w:val="both"/>
        <w:rPr>
          <w:rFonts w:ascii="Times New Roman" w:eastAsia="Times New Roman" w:hAnsi="Times New Roman"/>
          <w:sz w:val="24"/>
          <w:szCs w:val="24"/>
          <w:lang w:eastAsia="sl-SI"/>
        </w:rPr>
      </w:pPr>
      <w:r w:rsidRPr="00FF75FC">
        <w:rPr>
          <w:rFonts w:ascii="Times New Roman" w:hAnsi="Times New Roman"/>
          <w:sz w:val="24"/>
          <w:szCs w:val="24"/>
        </w:rPr>
        <w:t xml:space="preserve">Za izvajanje prednostne osi je opredeljen KS, kjer kategorija regij ni relevantna, in ESRR za kategorijo regije </w:t>
      </w:r>
      <w:r w:rsidRPr="00FF75FC">
        <w:rPr>
          <w:rFonts w:ascii="Times New Roman" w:eastAsia="Times New Roman" w:hAnsi="Times New Roman"/>
          <w:sz w:val="24"/>
          <w:szCs w:val="24"/>
          <w:lang w:eastAsia="sl-SI"/>
        </w:rPr>
        <w:t>Vzhodna Slovenija.</w:t>
      </w:r>
    </w:p>
    <w:p w:rsidR="00725F09" w:rsidRPr="00FF75FC" w:rsidRDefault="00725F09" w:rsidP="001F194D">
      <w:pPr>
        <w:autoSpaceDE w:val="0"/>
        <w:autoSpaceDN w:val="0"/>
        <w:adjustRightInd w:val="0"/>
        <w:spacing w:after="0" w:line="240" w:lineRule="auto"/>
        <w:jc w:val="both"/>
        <w:rPr>
          <w:rFonts w:ascii="Times New Roman" w:hAnsi="Times New Roman"/>
          <w:sz w:val="24"/>
          <w:szCs w:val="24"/>
        </w:rPr>
      </w:pPr>
    </w:p>
    <w:p w:rsidR="003C27D8" w:rsidRPr="00FF75FC" w:rsidRDefault="003C27D8" w:rsidP="001F194D">
      <w:pPr>
        <w:autoSpaceDE w:val="0"/>
        <w:autoSpaceDN w:val="0"/>
        <w:adjustRightInd w:val="0"/>
        <w:spacing w:after="0" w:line="240" w:lineRule="auto"/>
        <w:jc w:val="both"/>
        <w:rPr>
          <w:rFonts w:ascii="Times New Roman" w:hAnsi="Times New Roman"/>
          <w:sz w:val="24"/>
          <w:szCs w:val="24"/>
        </w:rPr>
      </w:pPr>
    </w:p>
    <w:p w:rsidR="00046FC0" w:rsidRPr="00046FC0" w:rsidRDefault="00046FC0" w:rsidP="006A2971">
      <w:pPr>
        <w:keepNext/>
        <w:numPr>
          <w:ilvl w:val="0"/>
          <w:numId w:val="24"/>
        </w:numPr>
        <w:spacing w:after="0" w:line="240" w:lineRule="auto"/>
        <w:jc w:val="both"/>
        <w:outlineLvl w:val="1"/>
        <w:rPr>
          <w:rFonts w:ascii="Times New Roman" w:hAnsi="Times New Roman" w:cs="Arial"/>
          <w:b/>
          <w:bCs/>
          <w:i/>
          <w:iCs/>
          <w:sz w:val="24"/>
          <w:szCs w:val="24"/>
          <w:lang w:eastAsia="sl-SI"/>
        </w:rPr>
      </w:pPr>
      <w:bookmarkStart w:id="387" w:name="_Toc51318110"/>
      <w:bookmarkStart w:id="388" w:name="_Toc56689328"/>
      <w:bookmarkStart w:id="389" w:name="_Toc57026804"/>
      <w:bookmarkStart w:id="390" w:name="_Toc57026925"/>
      <w:bookmarkStart w:id="391" w:name="_Toc408915362"/>
      <w:bookmarkStart w:id="392" w:name="_Toc410313665"/>
      <w:bookmarkStart w:id="393" w:name="_Toc413322359"/>
      <w:bookmarkStart w:id="394" w:name="_Toc413322543"/>
      <w:bookmarkStart w:id="395" w:name="_Toc413423375"/>
      <w:bookmarkStart w:id="396" w:name="_Toc413770738"/>
      <w:bookmarkStart w:id="397" w:name="_Toc414629842"/>
      <w:bookmarkStart w:id="398" w:name="_Toc414631214"/>
      <w:bookmarkStart w:id="399" w:name="_Toc416966745"/>
      <w:r w:rsidRPr="00046FC0">
        <w:rPr>
          <w:rFonts w:ascii="Times New Roman" w:hAnsi="Times New Roman" w:cs="Arial"/>
          <w:b/>
          <w:bCs/>
          <w:i/>
          <w:iCs/>
          <w:sz w:val="24"/>
          <w:szCs w:val="24"/>
          <w:lang w:eastAsia="sl-SI"/>
        </w:rPr>
        <w:t>Podpora naložbam za prilagajanje podnebnim spremembam, vključno s pristopi, ki temeljijo na ekosistemu</w:t>
      </w:r>
      <w:bookmarkEnd w:id="387"/>
      <w:bookmarkEnd w:id="388"/>
      <w:bookmarkEnd w:id="389"/>
      <w:bookmarkEnd w:id="390"/>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p>
    <w:p w:rsidR="00046FC0" w:rsidRPr="00046FC0" w:rsidRDefault="00046FC0" w:rsidP="001F194D">
      <w:pPr>
        <w:spacing w:after="0" w:line="240" w:lineRule="auto"/>
        <w:jc w:val="both"/>
        <w:rPr>
          <w:rFonts w:ascii="Times New Roman" w:hAnsi="Times New Roman"/>
          <w:b/>
          <w:sz w:val="24"/>
          <w:szCs w:val="24"/>
        </w:rPr>
      </w:pPr>
      <w:r w:rsidRPr="00046FC0">
        <w:rPr>
          <w:rFonts w:ascii="Times New Roman" w:hAnsi="Times New Roman"/>
          <w:b/>
          <w:sz w:val="24"/>
          <w:szCs w:val="24"/>
        </w:rPr>
        <w:t>Predvidene dejavnosti</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Specifični cilj prednostne naložbe je nižja poplavna ogroženost na območjih pomembnega vpliva poplav.</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Vrste in primeri področij, ki jim je namenjena podpora Kohezijskega sklada kot tudi Evropskega sklada za regionalni razvoj, in njihovega pričakovanega prispevka k specifičnim ciljem so predvidoma naslednje protipoplavne investicije:</w:t>
      </w:r>
    </w:p>
    <w:p w:rsidR="00046FC0" w:rsidRPr="00046FC0" w:rsidRDefault="00046FC0" w:rsidP="00E84C98">
      <w:pPr>
        <w:numPr>
          <w:ilvl w:val="0"/>
          <w:numId w:val="26"/>
        </w:num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nadaljevanje projekta zagotovitev poplavne ureditve porečja Drave: dokončanje projektov I. faze ter nadaljevanje prednostnih investicij – zmanjševanje poplavne ogroženosti ptujske Drave – OPVP Spodnji Duplek in Ptuj; ureditev porečja Meže in Mislinje, zmanjševanje poplavne ogroženosti OPVP Dravograd, Prevalje-Ravne na koroškem in Črna na Koroškem-Žerjav</w:t>
      </w:r>
      <w:ins w:id="400" w:author="Avtor">
        <w:r w:rsidR="00E84C98">
          <w:rPr>
            <w:rFonts w:ascii="Times New Roman" w:hAnsi="Times New Roman"/>
            <w:sz w:val="24"/>
            <w:szCs w:val="24"/>
          </w:rPr>
          <w:t xml:space="preserve">, </w:t>
        </w:r>
        <w:r w:rsidR="00E84C98" w:rsidRPr="00E84C98">
          <w:rPr>
            <w:rFonts w:ascii="Times New Roman" w:hAnsi="Times New Roman"/>
            <w:sz w:val="24"/>
            <w:szCs w:val="24"/>
          </w:rPr>
          <w:t>zmanjševanje poplavne ogroženosti na porečju Dravinje in Polskave</w:t>
        </w:r>
      </w:ins>
      <w:r w:rsidRPr="00046FC0">
        <w:rPr>
          <w:rFonts w:ascii="Times New Roman" w:hAnsi="Times New Roman"/>
          <w:sz w:val="24"/>
          <w:szCs w:val="24"/>
        </w:rPr>
        <w:t>;</w:t>
      </w:r>
    </w:p>
    <w:p w:rsidR="00046FC0" w:rsidRPr="00046FC0" w:rsidRDefault="00046FC0" w:rsidP="006A2971">
      <w:pPr>
        <w:numPr>
          <w:ilvl w:val="0"/>
          <w:numId w:val="26"/>
        </w:num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protipoplavna ureditev porečja Gradaščice (do Ljubljane) – zmanjševanje poplavne ogroženosti OPVP Ljubljana-jug in Dobrova - Brezje pri Dobrovi,</w:t>
      </w:r>
    </w:p>
    <w:p w:rsidR="00046FC0" w:rsidRPr="00046FC0" w:rsidRDefault="00046FC0" w:rsidP="006A2971">
      <w:pPr>
        <w:numPr>
          <w:ilvl w:val="0"/>
          <w:numId w:val="26"/>
        </w:num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protipoplavna ureditev porečja Selške Sore (do kraja Dolenja vas) – zmanjševanje poplavne ogroženosti OPVP Železniki,</w:t>
      </w:r>
    </w:p>
    <w:p w:rsidR="00046FC0" w:rsidRPr="00046FC0" w:rsidRDefault="00046FC0" w:rsidP="006A2971">
      <w:pPr>
        <w:numPr>
          <w:ilvl w:val="0"/>
          <w:numId w:val="26"/>
        </w:num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zmanjšanje poplavne ogroženosti na ostalih območjih pomembnega vpliva poplav, kjer so protipoplavne investicije pripravljene za izvedbo (vsa potrebna dokumentacija za izvedbo projekta) in so nujno potrebne za zagotavljanje nižje poplavne ogroženosti na območjih identificiranih v Načrtu zmanjševanja poplavne ogroženosti.</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Vrste in primeri področij, ki jim je namenjena podpora Kohezijskega sklada kot tudi Evropskega sklada za regionalni razvoj, in njihovega pričakovanega prispevka k specifičnim ciljem so predvidoma naslednje ne-gradbene investicije:</w:t>
      </w:r>
    </w:p>
    <w:p w:rsidR="00046FC0" w:rsidRPr="00046FC0" w:rsidRDefault="00046FC0" w:rsidP="006A2971">
      <w:pPr>
        <w:numPr>
          <w:ilvl w:val="0"/>
          <w:numId w:val="27"/>
        </w:num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 xml:space="preserve">identifikacija ključnih razlivnih površin visokih voda v Sloveniji, </w:t>
      </w:r>
    </w:p>
    <w:p w:rsidR="00046FC0" w:rsidRPr="00046FC0" w:rsidRDefault="00046FC0" w:rsidP="006A2971">
      <w:pPr>
        <w:numPr>
          <w:ilvl w:val="0"/>
          <w:numId w:val="27"/>
        </w:num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 xml:space="preserve">vzpostavitev novih vodomernih postaj za redni hidrološki monitoring na OPVP, </w:t>
      </w:r>
    </w:p>
    <w:p w:rsidR="00046FC0" w:rsidRPr="00046FC0" w:rsidRDefault="00046FC0" w:rsidP="006A2971">
      <w:pPr>
        <w:numPr>
          <w:ilvl w:val="0"/>
          <w:numId w:val="27"/>
        </w:num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 xml:space="preserve">razvoj hidroloških in hidravličnih modelov za utemeljitev in pripravo celovitih rešitev poplavne varnosti na posameznih porečjih, </w:t>
      </w:r>
    </w:p>
    <w:p w:rsidR="00046FC0" w:rsidRPr="00046FC0" w:rsidRDefault="00046FC0" w:rsidP="006A2971">
      <w:pPr>
        <w:numPr>
          <w:ilvl w:val="0"/>
          <w:numId w:val="27"/>
        </w:num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informiranje, ozaveščanje, izobraževanje, zgodnje alarmiranje, obveščanje in spodbujanje k ukrepanju poplavno ogroženih subjektov na območjih pomembnega vpliva poplav ter na plazovitih območjih.</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Vrste in primeri področij, ki jim je namenjena podpora Kohezijskega sklada kot tudi Evropskega sklada za regionalni razvoj, in njihovega pričakovanega prispevka k specifičnim ciljem so predvidoma naslednji horizontalni ukrepi za obvladovanje tveganj</w:t>
      </w:r>
      <w:r w:rsidRPr="00046FC0">
        <w:rPr>
          <w:sz w:val="24"/>
          <w:szCs w:val="24"/>
        </w:rPr>
        <w:t xml:space="preserve"> </w:t>
      </w:r>
      <w:r w:rsidRPr="00046FC0">
        <w:rPr>
          <w:rFonts w:ascii="Times New Roman" w:hAnsi="Times New Roman"/>
          <w:sz w:val="24"/>
          <w:szCs w:val="24"/>
        </w:rPr>
        <w:t>horizontalni ukrepi za obvladovanje tveganj, ki jih prinašajo podnebne spremembe:</w:t>
      </w:r>
    </w:p>
    <w:p w:rsidR="00046FC0" w:rsidRPr="00046FC0" w:rsidRDefault="00046FC0" w:rsidP="007D6C0F">
      <w:pPr>
        <w:numPr>
          <w:ilvl w:val="0"/>
          <w:numId w:val="28"/>
        </w:num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 xml:space="preserve">priprava </w:t>
      </w:r>
      <w:ins w:id="401" w:author="Avtor">
        <w:r w:rsidR="007D6C0F" w:rsidRPr="007D6C0F">
          <w:rPr>
            <w:rFonts w:ascii="Times New Roman" w:hAnsi="Times New Roman"/>
            <w:sz w:val="24"/>
            <w:szCs w:val="24"/>
          </w:rPr>
          <w:t>naložb  na področju pripravljenosti in odziva na podnebne spremembe ter dogodke, ki nastanejo kot posledica podnebnih</w:t>
        </w:r>
        <w:r w:rsidR="007D6C0F">
          <w:rPr>
            <w:rFonts w:ascii="Times New Roman" w:hAnsi="Times New Roman"/>
            <w:sz w:val="24"/>
            <w:szCs w:val="24"/>
          </w:rPr>
          <w:t xml:space="preserve"> sprememb na podlagi </w:t>
        </w:r>
        <w:r w:rsidR="007D6C0F" w:rsidRPr="007D6C0F">
          <w:rPr>
            <w:rFonts w:ascii="Times New Roman" w:hAnsi="Times New Roman"/>
            <w:sz w:val="24"/>
            <w:szCs w:val="24"/>
          </w:rPr>
          <w:t>določil Resolucije nacionalnega programa varstva pred naravnimi in drugimi nesrečami v letih od 2016 do 2022</w:t>
        </w:r>
        <w:r w:rsidR="007D6C0F">
          <w:rPr>
            <w:rFonts w:ascii="Times New Roman" w:hAnsi="Times New Roman"/>
            <w:sz w:val="24"/>
            <w:szCs w:val="24"/>
          </w:rPr>
          <w:t xml:space="preserve">; </w:t>
        </w:r>
      </w:ins>
      <w:del w:id="402" w:author="Avtor">
        <w:r w:rsidRPr="00046FC0" w:rsidDel="007D6C0F">
          <w:rPr>
            <w:rFonts w:ascii="Times New Roman" w:hAnsi="Times New Roman"/>
            <w:sz w:val="24"/>
            <w:szCs w:val="24"/>
          </w:rPr>
          <w:delText>celovite medsektorske ocene tveganj in priložnosti, ki jih podnebne spremembe prinašajo za Slovenijo in ki bo predstavljala podlago za pripravo ukrepov prilagajanja ter preprečevanja in obvladovanja tveganj (akcijski načrt prilagajanja na podnebne spremembe)</w:delText>
        </w:r>
      </w:del>
      <w:r w:rsidRPr="00046FC0">
        <w:rPr>
          <w:rFonts w:ascii="Times New Roman" w:hAnsi="Times New Roman"/>
          <w:sz w:val="24"/>
          <w:szCs w:val="24"/>
        </w:rPr>
        <w:t xml:space="preserve">, </w:t>
      </w:r>
    </w:p>
    <w:p w:rsidR="00046FC0" w:rsidRPr="00046FC0" w:rsidRDefault="00046FC0" w:rsidP="006A2971">
      <w:pPr>
        <w:numPr>
          <w:ilvl w:val="0"/>
          <w:numId w:val="28"/>
        </w:num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 xml:space="preserve">indikativno bo podprta tudi priprava in izvedba skupnih in usklajenih akcij za doseganje večje odpornosti in odzivnosti pri obvladovanju vseh ugotovljenih tveganj na nacionalni in lokalni ravni, še posebej v vseh mestnih in ranljivih podeželskih območjih. </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p>
    <w:p w:rsidR="00046FC0" w:rsidRPr="00046FC0" w:rsidRDefault="00046FC0" w:rsidP="001F194D">
      <w:pPr>
        <w:autoSpaceDE w:val="0"/>
        <w:autoSpaceDN w:val="0"/>
        <w:adjustRightInd w:val="0"/>
        <w:spacing w:after="0" w:line="240" w:lineRule="auto"/>
        <w:jc w:val="both"/>
        <w:rPr>
          <w:rFonts w:ascii="Times New Roman" w:hAnsi="Times New Roman"/>
          <w:b/>
          <w:sz w:val="24"/>
          <w:szCs w:val="24"/>
          <w:lang w:eastAsia="sl-SI"/>
        </w:rPr>
      </w:pPr>
      <w:r w:rsidRPr="00046FC0">
        <w:rPr>
          <w:rFonts w:ascii="Times New Roman" w:hAnsi="Times New Roman"/>
          <w:b/>
          <w:sz w:val="24"/>
          <w:szCs w:val="24"/>
          <w:lang w:eastAsia="sl-SI"/>
        </w:rPr>
        <w:t>Ciljne skupine in upravičenci</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Ciljne skupine prednostne naložbe so</w:t>
      </w:r>
      <w:r w:rsidRPr="00046FC0">
        <w:rPr>
          <w:sz w:val="24"/>
          <w:szCs w:val="24"/>
        </w:rPr>
        <w:t xml:space="preserve"> </w:t>
      </w:r>
      <w:r w:rsidRPr="00046FC0">
        <w:rPr>
          <w:rFonts w:ascii="Times New Roman" w:hAnsi="Times New Roman"/>
          <w:sz w:val="24"/>
          <w:szCs w:val="24"/>
        </w:rPr>
        <w:t>ogroženo prebivalstvo.</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Upravičenci prednostne naložbe so Ministrstvo za okolje in prostor ter organi v sestavi in druga ministrstva ter njihovi organi v sestavi in drugi pripravljavci ocen tveganj za nesreče, Uprava RS za zaščito in reševanje, Agencija RS za okolje, občine, institucije regionalnega razvoja.</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p>
    <w:p w:rsidR="00046FC0" w:rsidRPr="00046FC0" w:rsidRDefault="00046FC0" w:rsidP="001F194D">
      <w:pPr>
        <w:autoSpaceDE w:val="0"/>
        <w:autoSpaceDN w:val="0"/>
        <w:adjustRightInd w:val="0"/>
        <w:spacing w:after="0" w:line="240" w:lineRule="auto"/>
        <w:jc w:val="both"/>
        <w:rPr>
          <w:rFonts w:ascii="Times New Roman" w:hAnsi="Times New Roman"/>
          <w:b/>
          <w:sz w:val="24"/>
          <w:szCs w:val="24"/>
          <w:lang w:eastAsia="sl-SI"/>
        </w:rPr>
      </w:pPr>
      <w:r w:rsidRPr="00046FC0">
        <w:rPr>
          <w:rFonts w:ascii="Times New Roman" w:hAnsi="Times New Roman"/>
          <w:b/>
          <w:sz w:val="24"/>
          <w:szCs w:val="24"/>
          <w:lang w:eastAsia="sl-SI"/>
        </w:rPr>
        <w:t>Finančni instrumenti in veliki projekti</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V izvajanju prednostne naložbe se v fazi priprav meril za izbor ne načrtuje uporabe finančnih instrumentov.</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sz w:val="24"/>
          <w:szCs w:val="24"/>
        </w:rPr>
        <w:t>V izvajanju prednostne naložbe se v fazi priprav meril za izbor ne načrtuje uporabe velikih projektov.</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p>
    <w:p w:rsidR="00046FC0" w:rsidRPr="00046FC0" w:rsidRDefault="00046FC0" w:rsidP="001F194D">
      <w:pPr>
        <w:autoSpaceDE w:val="0"/>
        <w:autoSpaceDN w:val="0"/>
        <w:adjustRightInd w:val="0"/>
        <w:spacing w:after="0" w:line="240" w:lineRule="auto"/>
        <w:jc w:val="both"/>
        <w:rPr>
          <w:rFonts w:ascii="Times New Roman" w:hAnsi="Times New Roman"/>
          <w:b/>
          <w:sz w:val="24"/>
          <w:szCs w:val="24"/>
          <w:lang w:eastAsia="sl-SI"/>
        </w:rPr>
      </w:pPr>
      <w:r w:rsidRPr="00046FC0">
        <w:rPr>
          <w:rFonts w:ascii="Times New Roman" w:hAnsi="Times New Roman"/>
          <w:b/>
          <w:sz w:val="24"/>
          <w:szCs w:val="24"/>
          <w:lang w:eastAsia="sl-SI"/>
        </w:rPr>
        <w:t>Način izbora operacij</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rPr>
      </w:pPr>
      <w:r w:rsidRPr="00046FC0">
        <w:rPr>
          <w:rFonts w:ascii="Times New Roman" w:hAnsi="Times New Roman"/>
        </w:rPr>
        <w:t>V smislu mehanizmov izvajanja bo smiselno uporabljena neposredna potrditev operacij (projekta ali skupine projektov).</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u w:val="single"/>
          <w:lang w:eastAsia="sl-SI"/>
        </w:rPr>
      </w:pPr>
    </w:p>
    <w:p w:rsidR="00046FC0" w:rsidRPr="00046FC0" w:rsidRDefault="00046FC0" w:rsidP="001F194D">
      <w:pPr>
        <w:autoSpaceDE w:val="0"/>
        <w:autoSpaceDN w:val="0"/>
        <w:adjustRightInd w:val="0"/>
        <w:spacing w:after="0" w:line="240" w:lineRule="auto"/>
        <w:jc w:val="both"/>
        <w:rPr>
          <w:rFonts w:ascii="Times New Roman" w:hAnsi="Times New Roman"/>
          <w:b/>
          <w:sz w:val="24"/>
          <w:szCs w:val="24"/>
          <w:lang w:eastAsia="sl-SI"/>
        </w:rPr>
      </w:pPr>
      <w:r w:rsidRPr="00046FC0">
        <w:rPr>
          <w:rFonts w:ascii="Times New Roman" w:hAnsi="Times New Roman"/>
          <w:b/>
          <w:sz w:val="24"/>
          <w:szCs w:val="24"/>
          <w:lang w:eastAsia="sl-SI"/>
        </w:rPr>
        <w:t>Ugotavljanje upravičenosti</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lang w:eastAsia="sl-SI"/>
        </w:rPr>
      </w:pPr>
      <w:r w:rsidRPr="00046FC0">
        <w:rPr>
          <w:rFonts w:ascii="Times New Roman" w:hAnsi="Times New Roman"/>
          <w:sz w:val="24"/>
          <w:szCs w:val="24"/>
          <w:lang w:eastAsia="sl-SI"/>
        </w:rPr>
        <w:t xml:space="preserve">Ob upoštevanju predmeta vsakega posameznega izbora operacij se glede na relevantnost zagotovi zastopanost </w:t>
      </w:r>
      <w:r w:rsidRPr="00046FC0">
        <w:rPr>
          <w:rFonts w:ascii="Times New Roman" w:hAnsi="Times New Roman"/>
          <w:sz w:val="24"/>
          <w:szCs w:val="24"/>
        </w:rPr>
        <w:t>vsaj naslednjih pogojev za ugotavljanje</w:t>
      </w:r>
      <w:r w:rsidRPr="00046FC0">
        <w:rPr>
          <w:rFonts w:ascii="Times New Roman" w:hAnsi="Times New Roman"/>
          <w:sz w:val="24"/>
          <w:szCs w:val="24"/>
          <w:lang w:eastAsia="sl-SI"/>
        </w:rPr>
        <w:t xml:space="preserve"> upravičenosti:</w:t>
      </w:r>
    </w:p>
    <w:p w:rsidR="00046FC0" w:rsidRPr="00046FC0" w:rsidRDefault="00046FC0" w:rsidP="006A2971">
      <w:pPr>
        <w:numPr>
          <w:ilvl w:val="0"/>
          <w:numId w:val="79"/>
        </w:numPr>
        <w:autoSpaceDE w:val="0"/>
        <w:autoSpaceDN w:val="0"/>
        <w:adjustRightInd w:val="0"/>
        <w:spacing w:after="0" w:line="240" w:lineRule="auto"/>
        <w:jc w:val="both"/>
        <w:rPr>
          <w:rFonts w:ascii="Times New Roman" w:hAnsi="Times New Roman"/>
          <w:sz w:val="24"/>
          <w:szCs w:val="24"/>
          <w:lang w:eastAsia="sl-SI"/>
        </w:rPr>
      </w:pPr>
      <w:r w:rsidRPr="00046FC0">
        <w:rPr>
          <w:rFonts w:ascii="Times New Roman" w:hAnsi="Times New Roman"/>
          <w:sz w:val="24"/>
          <w:szCs w:val="24"/>
          <w:lang w:eastAsia="sl-SI"/>
        </w:rPr>
        <w:t>usklajenost z načrti zmanjševanja poplavne ogroženosti v skladu z Direktivo 2007/60/ES (po letu 2015),</w:t>
      </w:r>
    </w:p>
    <w:p w:rsidR="00046FC0" w:rsidRPr="00046FC0" w:rsidRDefault="00046FC0" w:rsidP="006A2971">
      <w:pPr>
        <w:numPr>
          <w:ilvl w:val="0"/>
          <w:numId w:val="79"/>
        </w:numPr>
        <w:autoSpaceDE w:val="0"/>
        <w:autoSpaceDN w:val="0"/>
        <w:adjustRightInd w:val="0"/>
        <w:spacing w:after="0" w:line="240" w:lineRule="auto"/>
        <w:jc w:val="both"/>
        <w:rPr>
          <w:rFonts w:ascii="Times New Roman" w:hAnsi="Times New Roman"/>
          <w:sz w:val="24"/>
          <w:szCs w:val="24"/>
          <w:lang w:eastAsia="sl-SI"/>
        </w:rPr>
      </w:pPr>
      <w:r w:rsidRPr="00046FC0">
        <w:rPr>
          <w:rFonts w:ascii="Times New Roman" w:hAnsi="Times New Roman"/>
          <w:sz w:val="24"/>
          <w:szCs w:val="24"/>
          <w:lang w:eastAsia="sl-SI"/>
        </w:rPr>
        <w:t>pri ne-gradbenih ukrepih, pripravljenost na podlagi Uredbe o izvajanju Sklepa o mehanizmu Unije na področju civilne zaščite (Uradni list RS, št. 62/2014) ali Resolucije o nacionalnem programu varstva pred naravnimi in drugimi nesrečami.</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lang w:eastAsia="sl-SI"/>
        </w:rPr>
      </w:pPr>
    </w:p>
    <w:p w:rsidR="00046FC0" w:rsidRPr="00046FC0" w:rsidRDefault="00046FC0" w:rsidP="001F194D">
      <w:pPr>
        <w:autoSpaceDE w:val="0"/>
        <w:autoSpaceDN w:val="0"/>
        <w:adjustRightInd w:val="0"/>
        <w:spacing w:after="0" w:line="240" w:lineRule="auto"/>
        <w:jc w:val="both"/>
        <w:rPr>
          <w:rFonts w:ascii="Times New Roman" w:hAnsi="Times New Roman"/>
          <w:b/>
          <w:sz w:val="24"/>
          <w:szCs w:val="24"/>
          <w:lang w:eastAsia="sl-SI"/>
        </w:rPr>
      </w:pPr>
      <w:r w:rsidRPr="00046FC0">
        <w:rPr>
          <w:rFonts w:ascii="Times New Roman" w:hAnsi="Times New Roman"/>
          <w:b/>
          <w:sz w:val="24"/>
          <w:szCs w:val="24"/>
          <w:lang w:eastAsia="sl-SI"/>
        </w:rPr>
        <w:t>Merila za ocenjevanje</w:t>
      </w:r>
    </w:p>
    <w:p w:rsidR="00046FC0" w:rsidRPr="00046FC0" w:rsidRDefault="00046FC0" w:rsidP="001F194D">
      <w:pPr>
        <w:autoSpaceDE w:val="0"/>
        <w:autoSpaceDN w:val="0"/>
        <w:adjustRightInd w:val="0"/>
        <w:spacing w:after="0" w:line="240" w:lineRule="auto"/>
        <w:jc w:val="both"/>
        <w:rPr>
          <w:rFonts w:ascii="Times New Roman" w:hAnsi="Times New Roman"/>
          <w:sz w:val="24"/>
          <w:szCs w:val="24"/>
          <w:lang w:eastAsia="sl-SI"/>
        </w:rPr>
      </w:pPr>
      <w:r w:rsidRPr="00046FC0">
        <w:rPr>
          <w:rFonts w:ascii="Times New Roman" w:hAnsi="Times New Roman"/>
          <w:sz w:val="24"/>
          <w:szCs w:val="24"/>
          <w:lang w:eastAsia="sl-SI"/>
        </w:rPr>
        <w:t xml:space="preserve">Ob upoštevanju predmeta vsakega posameznega izbora operacij se zagotovi zastopanost </w:t>
      </w:r>
      <w:r w:rsidRPr="00046FC0">
        <w:rPr>
          <w:rFonts w:ascii="Times New Roman" w:hAnsi="Times New Roman"/>
          <w:sz w:val="24"/>
          <w:szCs w:val="24"/>
        </w:rPr>
        <w:t>nekaterih ali vseh</w:t>
      </w:r>
      <w:r w:rsidRPr="00046FC0">
        <w:rPr>
          <w:rFonts w:ascii="Times New Roman" w:hAnsi="Times New Roman"/>
          <w:sz w:val="24"/>
          <w:szCs w:val="24"/>
          <w:lang w:eastAsia="sl-SI"/>
        </w:rPr>
        <w:t xml:space="preserve"> meril za ocenjevanje:</w:t>
      </w:r>
    </w:p>
    <w:p w:rsidR="00046FC0" w:rsidRPr="00046FC0" w:rsidRDefault="00046FC0" w:rsidP="006A2971">
      <w:pPr>
        <w:numPr>
          <w:ilvl w:val="0"/>
          <w:numId w:val="80"/>
        </w:numPr>
        <w:spacing w:after="0" w:line="240" w:lineRule="auto"/>
        <w:jc w:val="both"/>
        <w:rPr>
          <w:rFonts w:ascii="Times New Roman" w:hAnsi="Times New Roman"/>
          <w:sz w:val="24"/>
          <w:szCs w:val="24"/>
        </w:rPr>
      </w:pPr>
      <w:r w:rsidRPr="00046FC0">
        <w:rPr>
          <w:rFonts w:ascii="Times New Roman" w:hAnsi="Times New Roman"/>
          <w:sz w:val="24"/>
          <w:szCs w:val="24"/>
        </w:rPr>
        <w:t>pri gradbenih ukrepih celovitost obravnave porečij: posamezne investicije v protipoplavno varnost bodo morale upoštevati celovitost reševanja problematike tudi v primerih, ko bodo izvedeni le delni ukrepi/projekti,</w:t>
      </w:r>
    </w:p>
    <w:p w:rsidR="00046FC0" w:rsidRPr="00046FC0" w:rsidRDefault="00046FC0" w:rsidP="006A2971">
      <w:pPr>
        <w:numPr>
          <w:ilvl w:val="0"/>
          <w:numId w:val="80"/>
        </w:numPr>
        <w:spacing w:after="0" w:line="240" w:lineRule="auto"/>
        <w:jc w:val="both"/>
        <w:rPr>
          <w:rFonts w:ascii="Times New Roman" w:hAnsi="Times New Roman"/>
          <w:sz w:val="24"/>
          <w:szCs w:val="24"/>
        </w:rPr>
      </w:pPr>
      <w:r w:rsidRPr="00046FC0">
        <w:rPr>
          <w:rFonts w:ascii="Times New Roman" w:hAnsi="Times New Roman"/>
          <w:sz w:val="24"/>
          <w:szCs w:val="24"/>
        </w:rPr>
        <w:lastRenderedPageBreak/>
        <w:t>doseganje v zakonodaji postavljenih ciljev na vseh vodnih telesih, kjer bodo izvedeni gradbeni protipoplavni ukrepi,</w:t>
      </w:r>
    </w:p>
    <w:p w:rsidR="00046FC0" w:rsidRPr="00046FC0" w:rsidRDefault="00046FC0" w:rsidP="006A2971">
      <w:pPr>
        <w:numPr>
          <w:ilvl w:val="0"/>
          <w:numId w:val="80"/>
        </w:numPr>
        <w:spacing w:after="0" w:line="240" w:lineRule="auto"/>
        <w:jc w:val="both"/>
        <w:rPr>
          <w:rFonts w:ascii="Times New Roman" w:hAnsi="Times New Roman"/>
          <w:sz w:val="24"/>
          <w:szCs w:val="24"/>
        </w:rPr>
      </w:pPr>
      <w:r w:rsidRPr="00046FC0">
        <w:rPr>
          <w:rFonts w:ascii="Times New Roman" w:hAnsi="Times New Roman"/>
          <w:color w:val="000000"/>
          <w:sz w:val="24"/>
          <w:szCs w:val="24"/>
          <w:lang w:eastAsia="sl-SI"/>
        </w:rPr>
        <w:t>pri negradbenih ukrepih bodo imele prednost celovite aktivnosti na področju informiranja, ozaveščanja, izobraževanja, zgodnjega alarmiranja, obveščanja in spodbujanja k ukrepanju poplavno ogroženih subjektov na območjih pomembnega vpliva poplav ter na plazovitih območjih; med ostalimi negradbenimi ukrepi bodo imele prednost skupne in usklajene aktivnosti ter aktivnosti, ki bodo sočasne z gradbenimi ukrepi,</w:t>
      </w:r>
    </w:p>
    <w:p w:rsidR="00046FC0" w:rsidRPr="00046FC0" w:rsidRDefault="00046FC0" w:rsidP="006A2971">
      <w:pPr>
        <w:numPr>
          <w:ilvl w:val="0"/>
          <w:numId w:val="80"/>
        </w:numPr>
        <w:spacing w:after="0" w:line="240" w:lineRule="auto"/>
        <w:jc w:val="both"/>
        <w:rPr>
          <w:rFonts w:ascii="Times New Roman" w:hAnsi="Times New Roman"/>
          <w:sz w:val="24"/>
          <w:szCs w:val="24"/>
        </w:rPr>
      </w:pPr>
      <w:r w:rsidRPr="00046FC0">
        <w:rPr>
          <w:rFonts w:ascii="Times New Roman" w:hAnsi="Times New Roman"/>
          <w:sz w:val="24"/>
          <w:szCs w:val="24"/>
        </w:rPr>
        <w:t>stroškovna učinkovitost projekta,</w:t>
      </w:r>
    </w:p>
    <w:p w:rsidR="00046FC0" w:rsidRPr="00046FC0" w:rsidRDefault="00046FC0" w:rsidP="006A2971">
      <w:pPr>
        <w:numPr>
          <w:ilvl w:val="0"/>
          <w:numId w:val="80"/>
        </w:numPr>
        <w:autoSpaceDE w:val="0"/>
        <w:autoSpaceDN w:val="0"/>
        <w:adjustRightInd w:val="0"/>
        <w:spacing w:after="0" w:line="240" w:lineRule="auto"/>
        <w:jc w:val="both"/>
        <w:rPr>
          <w:rFonts w:ascii="Times New Roman" w:hAnsi="Times New Roman"/>
          <w:sz w:val="24"/>
          <w:szCs w:val="24"/>
          <w:lang w:eastAsia="sl-SI"/>
        </w:rPr>
      </w:pPr>
      <w:r w:rsidRPr="00046FC0">
        <w:rPr>
          <w:rFonts w:ascii="Times New Roman" w:hAnsi="Times New Roman"/>
          <w:sz w:val="24"/>
          <w:szCs w:val="24"/>
          <w:lang w:eastAsia="sl-SI"/>
        </w:rPr>
        <w:t>pripravljenost projekta za izvedbo.</w:t>
      </w:r>
    </w:p>
    <w:bookmarkEnd w:id="391"/>
    <w:bookmarkEnd w:id="392"/>
    <w:bookmarkEnd w:id="393"/>
    <w:bookmarkEnd w:id="394"/>
    <w:bookmarkEnd w:id="395"/>
    <w:bookmarkEnd w:id="396"/>
    <w:bookmarkEnd w:id="397"/>
    <w:bookmarkEnd w:id="398"/>
    <w:bookmarkEnd w:id="399"/>
    <w:p w:rsidR="00351A3D" w:rsidRPr="00FF75FC" w:rsidRDefault="00351A3D" w:rsidP="001F194D">
      <w:pPr>
        <w:spacing w:after="0" w:line="240" w:lineRule="auto"/>
        <w:jc w:val="both"/>
        <w:rPr>
          <w:rFonts w:ascii="Times New Roman" w:hAnsi="Times New Roman"/>
          <w:sz w:val="24"/>
          <w:szCs w:val="24"/>
        </w:rPr>
      </w:pPr>
    </w:p>
    <w:p w:rsidR="000300C2" w:rsidRPr="00FF75FC" w:rsidRDefault="00CB1D75" w:rsidP="001F194D">
      <w:pPr>
        <w:spacing w:after="0" w:line="240" w:lineRule="auto"/>
        <w:rPr>
          <w:rFonts w:ascii="Times New Roman" w:hAnsi="Times New Roman"/>
          <w:sz w:val="24"/>
          <w:szCs w:val="24"/>
        </w:rPr>
      </w:pPr>
      <w:r w:rsidRPr="00FF75FC">
        <w:rPr>
          <w:rFonts w:ascii="Times New Roman" w:hAnsi="Times New Roman"/>
          <w:sz w:val="24"/>
          <w:szCs w:val="24"/>
        </w:rPr>
        <w:br w:type="page"/>
      </w:r>
    </w:p>
    <w:p w:rsidR="00CB1D75" w:rsidRPr="00FF75FC" w:rsidRDefault="00E438B3" w:rsidP="006A2971">
      <w:pPr>
        <w:pStyle w:val="Naslov1"/>
        <w:numPr>
          <w:ilvl w:val="0"/>
          <w:numId w:val="78"/>
        </w:numPr>
        <w:spacing w:before="0" w:after="0" w:line="240" w:lineRule="auto"/>
      </w:pPr>
      <w:bookmarkStart w:id="403" w:name="__RefHeading__16_1585369985"/>
      <w:bookmarkStart w:id="404" w:name="_Toc57026926"/>
      <w:bookmarkStart w:id="405" w:name="_Toc410313667"/>
      <w:bookmarkEnd w:id="403"/>
      <w:r w:rsidRPr="00FF75FC">
        <w:lastRenderedPageBreak/>
        <w:t>PREDNOSTNA OS</w:t>
      </w:r>
      <w:bookmarkEnd w:id="404"/>
    </w:p>
    <w:p w:rsidR="00E438B3" w:rsidRPr="00FF75FC" w:rsidRDefault="00E438B3" w:rsidP="001F194D">
      <w:pPr>
        <w:spacing w:after="0" w:line="240" w:lineRule="auto"/>
        <w:rPr>
          <w:rFonts w:ascii="Times New Roman" w:hAnsi="Times New Roman"/>
          <w:b/>
          <w:i/>
          <w:sz w:val="24"/>
          <w:szCs w:val="24"/>
        </w:rPr>
      </w:pPr>
      <w:bookmarkStart w:id="406" w:name="_Toc408915367"/>
    </w:p>
    <w:p w:rsidR="00725F09" w:rsidRPr="00FF75FC" w:rsidRDefault="00E438B3" w:rsidP="001F194D">
      <w:pPr>
        <w:spacing w:after="0" w:line="240" w:lineRule="auto"/>
        <w:rPr>
          <w:rFonts w:ascii="Times New Roman" w:hAnsi="Times New Roman"/>
          <w:b/>
          <w:i/>
          <w:sz w:val="24"/>
          <w:szCs w:val="24"/>
        </w:rPr>
      </w:pPr>
      <w:r w:rsidRPr="00FF75FC">
        <w:rPr>
          <w:rFonts w:ascii="Times New Roman" w:hAnsi="Times New Roman"/>
          <w:b/>
          <w:i/>
          <w:sz w:val="24"/>
          <w:szCs w:val="24"/>
        </w:rPr>
        <w:t>BOLJŠE STANJE OKOLJA IN BIOTSKE RAZNOVRSTNOSTI</w:t>
      </w:r>
      <w:bookmarkEnd w:id="405"/>
      <w:bookmarkEnd w:id="406"/>
    </w:p>
    <w:p w:rsidR="00725F09" w:rsidRPr="00FF75FC" w:rsidRDefault="00E438B3" w:rsidP="001F194D">
      <w:pPr>
        <w:spacing w:after="0" w:line="240" w:lineRule="auto"/>
        <w:jc w:val="both"/>
        <w:rPr>
          <w:rFonts w:ascii="Times New Roman" w:eastAsia="Times New Roman" w:hAnsi="Times New Roman"/>
          <w:sz w:val="24"/>
          <w:szCs w:val="24"/>
          <w:lang w:eastAsia="sl-SI"/>
        </w:rPr>
      </w:pPr>
      <w:r w:rsidRPr="00FF75FC">
        <w:rPr>
          <w:rFonts w:ascii="Times New Roman" w:eastAsia="Times New Roman" w:hAnsi="Times New Roman"/>
          <w:sz w:val="24"/>
          <w:szCs w:val="24"/>
          <w:lang w:eastAsia="sl-SI"/>
        </w:rPr>
        <w:t>Prednostno os »</w:t>
      </w:r>
      <w:r w:rsidRPr="00FF75FC">
        <w:rPr>
          <w:rFonts w:ascii="Times New Roman" w:hAnsi="Times New Roman"/>
          <w:sz w:val="24"/>
          <w:szCs w:val="24"/>
        </w:rPr>
        <w:t>Boljše stanje okolja in biotske raznovrstnosti</w:t>
      </w:r>
      <w:r w:rsidRPr="00FF75FC">
        <w:rPr>
          <w:rFonts w:ascii="Times New Roman" w:eastAsia="Times New Roman" w:hAnsi="Times New Roman"/>
          <w:sz w:val="24"/>
          <w:szCs w:val="24"/>
          <w:lang w:eastAsia="sl-SI"/>
        </w:rPr>
        <w:t>« sestavljajo tri prednostne naložbe:</w:t>
      </w:r>
    </w:p>
    <w:p w:rsidR="00E438B3" w:rsidRPr="00FF75FC" w:rsidRDefault="00E438B3" w:rsidP="001F194D">
      <w:pPr>
        <w:spacing w:after="0" w:line="240" w:lineRule="auto"/>
        <w:jc w:val="both"/>
        <w:rPr>
          <w:rFonts w:ascii="Times New Roman" w:eastAsia="Times New Roman" w:hAnsi="Times New Roman"/>
          <w:sz w:val="24"/>
          <w:szCs w:val="24"/>
          <w:lang w:eastAsia="sl-SI"/>
        </w:rPr>
      </w:pPr>
    </w:p>
    <w:p w:rsidR="00E438B3" w:rsidRPr="00FF75FC" w:rsidRDefault="00E438B3" w:rsidP="001F194D">
      <w:pPr>
        <w:numPr>
          <w:ilvl w:val="0"/>
          <w:numId w:val="13"/>
        </w:numPr>
        <w:spacing w:after="0" w:line="240" w:lineRule="auto"/>
        <w:jc w:val="both"/>
        <w:rPr>
          <w:rFonts w:ascii="Times New Roman" w:hAnsi="Times New Roman"/>
          <w:i/>
          <w:sz w:val="24"/>
          <w:szCs w:val="24"/>
          <w:lang w:eastAsia="sl-SI"/>
        </w:rPr>
      </w:pPr>
      <w:r w:rsidRPr="00FF75FC">
        <w:rPr>
          <w:rFonts w:ascii="Times New Roman" w:hAnsi="Times New Roman"/>
          <w:i/>
          <w:sz w:val="24"/>
          <w:szCs w:val="24"/>
          <w:lang w:eastAsia="sl-SI"/>
        </w:rPr>
        <w:t>Vlaganje v vodni sektor za izpolnitev zahtev pravnega reda Unije na področju okolja ter za zadovoljitev potreb po naložbah, ki jih opredelijo države članice in ki presegajo te zahteve,</w:t>
      </w:r>
    </w:p>
    <w:p w:rsidR="00E438B3" w:rsidRPr="00FF75FC" w:rsidRDefault="00E438B3" w:rsidP="001F194D">
      <w:pPr>
        <w:numPr>
          <w:ilvl w:val="0"/>
          <w:numId w:val="13"/>
        </w:numPr>
        <w:spacing w:after="0" w:line="240" w:lineRule="auto"/>
        <w:jc w:val="both"/>
        <w:rPr>
          <w:rFonts w:ascii="Times New Roman" w:hAnsi="Times New Roman"/>
          <w:i/>
          <w:sz w:val="24"/>
          <w:szCs w:val="24"/>
          <w:lang w:eastAsia="sl-SI"/>
        </w:rPr>
      </w:pPr>
      <w:r w:rsidRPr="00FF75FC">
        <w:rPr>
          <w:rFonts w:ascii="Times New Roman" w:hAnsi="Times New Roman"/>
          <w:i/>
          <w:sz w:val="24"/>
          <w:szCs w:val="24"/>
          <w:lang w:eastAsia="sl-SI"/>
        </w:rPr>
        <w:t>Varstvo in obnova biotske raznovrstnosti in tal ter spodbujanje ekosistemskih storitev, vključno z omrežjem NATURA 2000 in zelenimi infrastrukturami,</w:t>
      </w:r>
    </w:p>
    <w:p w:rsidR="00E438B3" w:rsidRPr="00FF75FC" w:rsidRDefault="00E438B3" w:rsidP="001F194D">
      <w:pPr>
        <w:numPr>
          <w:ilvl w:val="0"/>
          <w:numId w:val="13"/>
        </w:numPr>
        <w:spacing w:after="0" w:line="240" w:lineRule="auto"/>
        <w:jc w:val="both"/>
        <w:rPr>
          <w:rFonts w:ascii="Times New Roman" w:hAnsi="Times New Roman"/>
          <w:i/>
          <w:sz w:val="24"/>
          <w:szCs w:val="24"/>
          <w:lang w:eastAsia="sl-SI"/>
        </w:rPr>
      </w:pPr>
      <w:r w:rsidRPr="00FF75FC">
        <w:rPr>
          <w:rFonts w:ascii="Times New Roman" w:hAnsi="Times New Roman"/>
          <w:i/>
          <w:sz w:val="24"/>
          <w:szCs w:val="24"/>
          <w:lang w:eastAsia="sl-SI"/>
        </w:rPr>
        <w:t>Ukrepi za izboljšanje urbanega okolja, oživitev mest, sanacijo in dekontaminacijo degradiranih zemljišč (vključno z območji, na katerih poteka preobrazba), zmanjšanje onesnaženosti zraka in spodbujanje ukrepov za zmanjšanje hrupa.</w:t>
      </w:r>
    </w:p>
    <w:p w:rsidR="00E438B3" w:rsidRPr="00FF75FC" w:rsidRDefault="00E438B3" w:rsidP="001F194D">
      <w:pPr>
        <w:spacing w:after="0" w:line="240" w:lineRule="auto"/>
        <w:jc w:val="both"/>
        <w:rPr>
          <w:rFonts w:ascii="Times New Roman" w:hAnsi="Times New Roman"/>
          <w:sz w:val="24"/>
          <w:szCs w:val="24"/>
        </w:rPr>
      </w:pPr>
    </w:p>
    <w:p w:rsidR="00BA59A4" w:rsidRPr="00FF75FC" w:rsidRDefault="00BA59A4" w:rsidP="001F194D">
      <w:pPr>
        <w:spacing w:after="0" w:line="240" w:lineRule="auto"/>
        <w:jc w:val="both"/>
        <w:rPr>
          <w:rFonts w:ascii="Times New Roman" w:eastAsia="Times New Roman" w:hAnsi="Times New Roman"/>
          <w:sz w:val="24"/>
          <w:szCs w:val="24"/>
          <w:lang w:eastAsia="sl-SI"/>
        </w:rPr>
      </w:pPr>
      <w:r w:rsidRPr="00FF75FC">
        <w:rPr>
          <w:rFonts w:ascii="Times New Roman" w:hAnsi="Times New Roman"/>
          <w:sz w:val="24"/>
          <w:szCs w:val="24"/>
        </w:rPr>
        <w:t xml:space="preserve">Za izvajanje prednostne osi je opredeljen KS, kjer kategorija regij ni relevantna, in ESRR za obe kategoriji regij </w:t>
      </w:r>
      <w:r w:rsidRPr="00FF75FC">
        <w:rPr>
          <w:rFonts w:ascii="Times New Roman" w:eastAsia="Times New Roman" w:hAnsi="Times New Roman"/>
          <w:sz w:val="24"/>
          <w:szCs w:val="24"/>
          <w:lang w:eastAsia="sl-SI"/>
        </w:rPr>
        <w:t>Vzhodna in Zahodna Slovenija.</w:t>
      </w:r>
    </w:p>
    <w:p w:rsidR="0038627C" w:rsidRPr="00FF75FC" w:rsidRDefault="0038627C" w:rsidP="001F194D">
      <w:pPr>
        <w:spacing w:after="0" w:line="240" w:lineRule="auto"/>
        <w:jc w:val="both"/>
        <w:rPr>
          <w:rFonts w:ascii="Times New Roman" w:hAnsi="Times New Roman"/>
          <w:sz w:val="24"/>
          <w:szCs w:val="24"/>
        </w:rPr>
      </w:pPr>
    </w:p>
    <w:p w:rsidR="003C27D8" w:rsidRPr="00FF75FC" w:rsidRDefault="003C27D8" w:rsidP="001F194D">
      <w:pPr>
        <w:spacing w:after="0" w:line="240" w:lineRule="auto"/>
        <w:jc w:val="both"/>
        <w:rPr>
          <w:rFonts w:ascii="Times New Roman" w:hAnsi="Times New Roman"/>
          <w:sz w:val="24"/>
          <w:szCs w:val="24"/>
        </w:rPr>
      </w:pPr>
    </w:p>
    <w:p w:rsidR="00221FB2" w:rsidRPr="00FF75FC" w:rsidRDefault="00E438B3" w:rsidP="00E62651">
      <w:pPr>
        <w:pStyle w:val="Naslov2"/>
        <w:numPr>
          <w:ilvl w:val="0"/>
          <w:numId w:val="25"/>
        </w:numPr>
      </w:pPr>
      <w:bookmarkStart w:id="407" w:name="_Toc413322545"/>
      <w:bookmarkStart w:id="408" w:name="_Toc413423377"/>
      <w:bookmarkStart w:id="409" w:name="_Toc413770740"/>
      <w:bookmarkStart w:id="410" w:name="_Toc414629844"/>
      <w:bookmarkStart w:id="411" w:name="_Toc414631216"/>
      <w:bookmarkStart w:id="412" w:name="_Toc416966747"/>
      <w:bookmarkStart w:id="413" w:name="_Toc51318112"/>
      <w:bookmarkStart w:id="414" w:name="_Toc56689330"/>
      <w:bookmarkStart w:id="415" w:name="_Toc57026806"/>
      <w:bookmarkStart w:id="416" w:name="_Toc57026927"/>
      <w:r w:rsidRPr="00FF75FC">
        <w:t>Vlaganje v vodni sektor za izpolnitev zahtev pravnega reda Unije na področju okolja ter za zadovoljitev potreb po naložbah, ki jih opredelijo države članice in ki presegajo te zahteve</w:t>
      </w:r>
      <w:bookmarkEnd w:id="407"/>
      <w:bookmarkEnd w:id="408"/>
      <w:bookmarkEnd w:id="409"/>
      <w:bookmarkEnd w:id="410"/>
      <w:bookmarkEnd w:id="411"/>
      <w:bookmarkEnd w:id="412"/>
      <w:bookmarkEnd w:id="413"/>
      <w:bookmarkEnd w:id="414"/>
      <w:bookmarkEnd w:id="415"/>
      <w:bookmarkEnd w:id="416"/>
    </w:p>
    <w:p w:rsidR="0038627C" w:rsidRPr="00FF75FC" w:rsidRDefault="0038627C" w:rsidP="001F194D">
      <w:pPr>
        <w:spacing w:after="0" w:line="240" w:lineRule="auto"/>
        <w:jc w:val="both"/>
        <w:rPr>
          <w:rFonts w:ascii="Times New Roman" w:hAnsi="Times New Roman"/>
          <w:sz w:val="24"/>
          <w:szCs w:val="24"/>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E438B3" w:rsidRPr="00FF75FC" w:rsidRDefault="00E438B3" w:rsidP="001F194D">
      <w:pPr>
        <w:spacing w:after="0" w:line="240" w:lineRule="auto"/>
        <w:jc w:val="both"/>
        <w:rPr>
          <w:rFonts w:ascii="Times New Roman" w:hAnsi="Times New Roman"/>
          <w:sz w:val="24"/>
          <w:szCs w:val="24"/>
        </w:rPr>
      </w:pPr>
      <w:r w:rsidRPr="00FF75FC">
        <w:rPr>
          <w:rFonts w:ascii="Times New Roman" w:hAnsi="Times New Roman"/>
          <w:sz w:val="24"/>
          <w:szCs w:val="24"/>
        </w:rPr>
        <w:t>Prvi specifični cilj prednostne naložbe je zmanjšanje emisij v vode zaradi izgradnje infrastrukture za odvajanje in čiščenje komunalnih odpadnih voda.</w:t>
      </w:r>
    </w:p>
    <w:p w:rsidR="00E438B3" w:rsidRPr="00FF75FC" w:rsidRDefault="00E438B3" w:rsidP="001F194D">
      <w:pPr>
        <w:spacing w:after="0" w:line="240" w:lineRule="auto"/>
        <w:jc w:val="both"/>
        <w:rPr>
          <w:rFonts w:ascii="Times New Roman" w:hAnsi="Times New Roman"/>
          <w:sz w:val="24"/>
          <w:szCs w:val="24"/>
        </w:rPr>
      </w:pPr>
    </w:p>
    <w:p w:rsidR="00E438B3" w:rsidRPr="00FF75FC" w:rsidRDefault="00E438B3"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D36ED0" w:rsidRPr="00FF75FC" w:rsidRDefault="00D36ED0" w:rsidP="001F194D">
      <w:pPr>
        <w:numPr>
          <w:ilvl w:val="0"/>
          <w:numId w:val="14"/>
        </w:numPr>
        <w:spacing w:after="0" w:line="240" w:lineRule="auto"/>
        <w:jc w:val="both"/>
        <w:rPr>
          <w:rFonts w:ascii="Times New Roman" w:hAnsi="Times New Roman"/>
          <w:sz w:val="24"/>
          <w:szCs w:val="24"/>
        </w:rPr>
      </w:pPr>
      <w:r w:rsidRPr="00FF75FC">
        <w:rPr>
          <w:rFonts w:ascii="Times New Roman" w:hAnsi="Times New Roman"/>
          <w:sz w:val="24"/>
          <w:szCs w:val="24"/>
        </w:rPr>
        <w:t>investicije v primarno in sekundarno infrastrukturo za zbiranje in za ustrezno stopnjo čiščenja komunalnih odpadnih voda v območjih poselitve s skupno obremenitvijo enako ali večjo od 2.000 PE, ki še ne izpolnjujejo zahtev Direktive 91/271/EGS. Med načrtovanimi projekti izgradnje okoljske infrastrukture za ta območja bodo prednostno obravnavani tisti projekti, ki bodo zagotovili zmanjšanje emisij v vodna telesa, za katera je skladno z načrtom upravljanja voda iz predpisa, ki ureja načrt upravljanja voda ugotovljeno, da so v slabem stanju ali da okoljski cilji zanje ne bodo ali verjetno ne bodo doseženi,</w:t>
      </w:r>
    </w:p>
    <w:p w:rsidR="0038627C" w:rsidRPr="00FF75FC" w:rsidRDefault="00D36ED0" w:rsidP="001F194D">
      <w:pPr>
        <w:numPr>
          <w:ilvl w:val="0"/>
          <w:numId w:val="14"/>
        </w:numPr>
        <w:spacing w:after="0" w:line="240" w:lineRule="auto"/>
        <w:jc w:val="both"/>
        <w:rPr>
          <w:rFonts w:ascii="Times New Roman" w:hAnsi="Times New Roman"/>
          <w:sz w:val="24"/>
          <w:szCs w:val="24"/>
        </w:rPr>
      </w:pPr>
      <w:r w:rsidRPr="00FF75FC">
        <w:rPr>
          <w:rFonts w:ascii="Times New Roman" w:hAnsi="Times New Roman"/>
          <w:sz w:val="24"/>
          <w:szCs w:val="24"/>
        </w:rPr>
        <w:t>projekti za vzpostavitev primerjalnega vrednotenja izvajalcev gospodarskih javnih služb na področju zbiranja in čiščenja odpadnih komunalnih voda in na področju zagotavljanja pitne vode. Na ta način se bo povečala učinkovitost in preglednost izvajanja gospodarskih javnih služb varstva okolja in dvignila kakovost storitev za končne uporabnike.</w:t>
      </w:r>
    </w:p>
    <w:p w:rsidR="00D36ED0" w:rsidRPr="00FF75FC" w:rsidRDefault="00D36ED0" w:rsidP="001F194D">
      <w:pPr>
        <w:spacing w:after="0" w:line="240" w:lineRule="auto"/>
        <w:jc w:val="both"/>
        <w:rPr>
          <w:rFonts w:ascii="Times New Roman" w:hAnsi="Times New Roman"/>
          <w:sz w:val="24"/>
          <w:szCs w:val="24"/>
        </w:rPr>
      </w:pPr>
    </w:p>
    <w:p w:rsidR="00E438B3" w:rsidRPr="00FF75FC" w:rsidRDefault="00E438B3" w:rsidP="001F194D">
      <w:pPr>
        <w:spacing w:after="0" w:line="240" w:lineRule="auto"/>
        <w:jc w:val="both"/>
        <w:rPr>
          <w:rFonts w:ascii="Times New Roman" w:hAnsi="Times New Roman"/>
          <w:sz w:val="24"/>
          <w:szCs w:val="24"/>
        </w:rPr>
      </w:pPr>
      <w:r w:rsidRPr="00FF75FC">
        <w:rPr>
          <w:rFonts w:ascii="Times New Roman" w:hAnsi="Times New Roman"/>
          <w:sz w:val="24"/>
          <w:szCs w:val="24"/>
        </w:rPr>
        <w:t>Drugi specifični cilj prednostne naložbe je</w:t>
      </w:r>
      <w:r w:rsidRPr="00FF75FC">
        <w:rPr>
          <w:sz w:val="24"/>
          <w:szCs w:val="24"/>
        </w:rPr>
        <w:t xml:space="preserve"> </w:t>
      </w:r>
      <w:r w:rsidRPr="00FF75FC">
        <w:rPr>
          <w:rFonts w:ascii="Times New Roman" w:hAnsi="Times New Roman"/>
          <w:sz w:val="24"/>
          <w:szCs w:val="24"/>
        </w:rPr>
        <w:t>večja zanesljivost oskrbe z zdravstveno ustrezno pitno vodo.</w:t>
      </w:r>
    </w:p>
    <w:p w:rsidR="00E438B3" w:rsidRPr="00FF75FC" w:rsidRDefault="00E438B3" w:rsidP="001F194D">
      <w:pPr>
        <w:spacing w:after="0" w:line="240" w:lineRule="auto"/>
        <w:jc w:val="both"/>
        <w:rPr>
          <w:rFonts w:ascii="Times New Roman" w:hAnsi="Times New Roman"/>
          <w:sz w:val="24"/>
          <w:szCs w:val="24"/>
        </w:rPr>
      </w:pPr>
    </w:p>
    <w:p w:rsidR="00E438B3" w:rsidRPr="00FF75FC" w:rsidRDefault="00E438B3"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E438B3" w:rsidRPr="00FF75FC" w:rsidRDefault="00D36ED0" w:rsidP="001F194D">
      <w:pPr>
        <w:numPr>
          <w:ilvl w:val="0"/>
          <w:numId w:val="15"/>
        </w:numPr>
        <w:spacing w:after="0" w:line="240" w:lineRule="auto"/>
        <w:jc w:val="both"/>
        <w:rPr>
          <w:rFonts w:ascii="Times New Roman" w:hAnsi="Times New Roman"/>
          <w:sz w:val="24"/>
          <w:szCs w:val="24"/>
        </w:rPr>
      </w:pPr>
      <w:r w:rsidRPr="00FF75FC">
        <w:rPr>
          <w:rFonts w:ascii="Times New Roman" w:hAnsi="Times New Roman"/>
          <w:sz w:val="24"/>
          <w:szCs w:val="24"/>
        </w:rPr>
        <w:lastRenderedPageBreak/>
        <w:t>na področju zagotavljanja zdravstveno ustrezne pitne vode bodo sredstva namenjena izgradnji novih in rekonstrukciji obstoječih vodovodnih sistemov (primarna in sekundarna omrežja) z namenom izboljšanja varne oskrbe prebivalcev s kakovostno pitno vodo in zmanjševanja izgub pitne vode. Sredstva bodo namenjena tudi ukrepom za sanacijo in aktivno zaščito vodnih virov in vzpostavitvi ustreznega sistema za spremljanje kakovosti pitne vode in varstvu vodnih virov. Gre torej za ukrepe za zmanjševanje vodnih izgub na javnih vodovodih in zagotavljanjem rezervnih vodnih virov za javne vodovode.</w:t>
      </w:r>
    </w:p>
    <w:p w:rsidR="00D36ED0" w:rsidRPr="00FF75FC" w:rsidDel="00571F8E" w:rsidRDefault="00D36ED0" w:rsidP="001F194D">
      <w:pPr>
        <w:spacing w:after="0" w:line="240" w:lineRule="auto"/>
        <w:jc w:val="both"/>
        <w:rPr>
          <w:del w:id="417" w:author="Avtor"/>
          <w:rFonts w:ascii="Times New Roman" w:hAnsi="Times New Roman"/>
          <w:sz w:val="24"/>
          <w:szCs w:val="24"/>
        </w:rPr>
      </w:pPr>
    </w:p>
    <w:p w:rsidR="00D36ED0" w:rsidRPr="00FF75FC" w:rsidDel="00841A2D" w:rsidRDefault="00D36ED0" w:rsidP="00E62651">
      <w:pPr>
        <w:spacing w:after="0" w:line="240" w:lineRule="auto"/>
        <w:jc w:val="both"/>
        <w:rPr>
          <w:del w:id="418" w:author="Avtor"/>
          <w:rFonts w:ascii="Times New Roman" w:hAnsi="Times New Roman"/>
          <w:sz w:val="24"/>
          <w:szCs w:val="24"/>
        </w:rPr>
      </w:pPr>
      <w:del w:id="419" w:author="Avtor">
        <w:r w:rsidRPr="00FF75FC" w:rsidDel="00841A2D">
          <w:rPr>
            <w:rFonts w:ascii="Times New Roman" w:hAnsi="Times New Roman"/>
            <w:sz w:val="24"/>
            <w:szCs w:val="24"/>
          </w:rPr>
          <w:delText>Tretji specifični cilj prednostne naložbe je doseganje dobrega kemijskega in ekološkega stanja voda</w:delText>
        </w:r>
      </w:del>
    </w:p>
    <w:p w:rsidR="00D36ED0" w:rsidRPr="00FF75FC" w:rsidDel="00841A2D" w:rsidRDefault="00D36ED0" w:rsidP="00E41C2F">
      <w:pPr>
        <w:spacing w:after="0" w:line="240" w:lineRule="auto"/>
        <w:jc w:val="both"/>
        <w:rPr>
          <w:del w:id="420" w:author="Avtor"/>
          <w:rFonts w:ascii="Times New Roman" w:hAnsi="Times New Roman"/>
          <w:sz w:val="24"/>
          <w:szCs w:val="24"/>
        </w:rPr>
      </w:pPr>
    </w:p>
    <w:p w:rsidR="00D36ED0" w:rsidRPr="00FF75FC" w:rsidDel="00841A2D" w:rsidRDefault="00D36ED0" w:rsidP="00E41C2F">
      <w:pPr>
        <w:spacing w:after="0" w:line="240" w:lineRule="auto"/>
        <w:jc w:val="both"/>
        <w:rPr>
          <w:del w:id="421" w:author="Avtor"/>
          <w:rFonts w:ascii="Times New Roman" w:hAnsi="Times New Roman"/>
          <w:sz w:val="24"/>
          <w:szCs w:val="24"/>
        </w:rPr>
      </w:pPr>
      <w:del w:id="422" w:author="Avtor">
        <w:r w:rsidRPr="00FF75FC" w:rsidDel="00841A2D">
          <w:rPr>
            <w:rFonts w:ascii="Times New Roman" w:hAnsi="Times New Roman"/>
            <w:sz w:val="24"/>
            <w:szCs w:val="24"/>
          </w:rPr>
          <w:delText>Vrste in primeri področij, ki jim je namenjena podpora, in njihovega pričakovanega prispevka k specifičnim ciljem so:</w:delText>
        </w:r>
      </w:del>
    </w:p>
    <w:p w:rsidR="00D36ED0" w:rsidRPr="00FF75FC" w:rsidDel="00841A2D" w:rsidRDefault="00D36ED0">
      <w:pPr>
        <w:spacing w:after="0" w:line="240" w:lineRule="auto"/>
        <w:jc w:val="both"/>
        <w:rPr>
          <w:del w:id="423" w:author="Avtor"/>
          <w:rFonts w:ascii="Times New Roman" w:hAnsi="Times New Roman"/>
          <w:sz w:val="24"/>
          <w:szCs w:val="24"/>
        </w:rPr>
        <w:pPrChange w:id="424" w:author="Avtor">
          <w:pPr>
            <w:numPr>
              <w:numId w:val="15"/>
            </w:numPr>
            <w:spacing w:after="0" w:line="240" w:lineRule="auto"/>
            <w:ind w:left="720" w:hanging="360"/>
            <w:jc w:val="both"/>
          </w:pPr>
        </w:pPrChange>
      </w:pPr>
      <w:del w:id="425" w:author="Avtor">
        <w:r w:rsidRPr="00FF75FC" w:rsidDel="00841A2D">
          <w:rPr>
            <w:rFonts w:ascii="Times New Roman" w:hAnsi="Times New Roman"/>
            <w:sz w:val="24"/>
            <w:szCs w:val="24"/>
          </w:rPr>
          <w:delText>za izboljšanje hidromorfološkega stanja bo v prihodnje tako ključna izvedba ukrepov, med njimi predvsem obnov vodotokov (renaturacija), ki zajema tako izboljšanje stanja hidrološkega režima, morfoloških razmer kot tudi zveznosti toka (prehodnost za vodne organizme in izboljšanje transporta plavin). Sredstva bodo namenjena tudi pripravi projektne dokumentacije, odkupom zemljišč (skladno s pravili, ki urejajo upravičene stroške), pridobivanju gradbenega dovoljenja in izvedbi projektov obnov, zagotavljanju prehodnosti in ukrepov na močno preoblikovanih vodnih telesih,</w:delText>
        </w:r>
      </w:del>
    </w:p>
    <w:p w:rsidR="00D36ED0" w:rsidRPr="00FF75FC" w:rsidDel="00571F8E" w:rsidRDefault="00CF54A2">
      <w:pPr>
        <w:spacing w:after="0" w:line="240" w:lineRule="auto"/>
        <w:jc w:val="both"/>
        <w:rPr>
          <w:del w:id="426" w:author="Avtor"/>
          <w:rFonts w:ascii="Times New Roman" w:hAnsi="Times New Roman"/>
          <w:sz w:val="24"/>
          <w:szCs w:val="24"/>
        </w:rPr>
        <w:pPrChange w:id="427" w:author="Avtor">
          <w:pPr>
            <w:numPr>
              <w:numId w:val="15"/>
            </w:numPr>
            <w:spacing w:after="0" w:line="240" w:lineRule="auto"/>
            <w:ind w:left="720" w:hanging="360"/>
            <w:jc w:val="both"/>
          </w:pPr>
        </w:pPrChange>
      </w:pPr>
      <w:del w:id="428" w:author="Avtor">
        <w:r w:rsidRPr="00FF75FC" w:rsidDel="00841A2D">
          <w:rPr>
            <w:rFonts w:ascii="Times New Roman" w:hAnsi="Times New Roman"/>
            <w:sz w:val="24"/>
            <w:szCs w:val="24"/>
          </w:rPr>
          <w:delText>z</w:delText>
        </w:r>
        <w:r w:rsidR="00D36ED0" w:rsidRPr="00FF75FC" w:rsidDel="00841A2D">
          <w:rPr>
            <w:rFonts w:ascii="Times New Roman" w:hAnsi="Times New Roman"/>
            <w:sz w:val="24"/>
            <w:szCs w:val="24"/>
          </w:rPr>
          <w:delText xml:space="preserve"> namenom zagotavljanja učinkovitega izvajanja okoljske zakonodaje, bo v okviru te prednostne osi podprta tudi priprava ustreznih baz podatkov in vzpostavitev infrastrukture za učinkovito povezovanje in prikazovanje informacij in podatkov (npr. vzpostavitev sistema za celovito načrtovanje in nadzor sistemov za oskrbo s pitno vodo od stanja vodnih teles podzemne vode do pipe, vzpostavitev sistema za celovito načrtovanje in spremljanje čiščenja odpadnih voda, priprava baze podatkov za izvajanje shem razširjene odgovornosti proizvajalcev za odpadke</w:delText>
        </w:r>
        <w:r w:rsidR="00CF4013" w:rsidRPr="00FF75FC" w:rsidDel="00841A2D">
          <w:rPr>
            <w:rFonts w:ascii="Times New Roman" w:hAnsi="Times New Roman"/>
            <w:sz w:val="24"/>
            <w:szCs w:val="24"/>
          </w:rPr>
          <w:delText>, vzpostavitev informacijskega sistema za načrtovanje in spremljanje izvajanja Direktive o čiščenju komunalne vode, vzpostavitev informacijskega sistema za načrtovanje upravljanja voda, izdelava baze prostorskih podatkov o ogroženih območjih</w:delText>
        </w:r>
        <w:r w:rsidR="00D36ED0" w:rsidRPr="00FF75FC" w:rsidDel="00841A2D">
          <w:rPr>
            <w:rFonts w:ascii="Times New Roman" w:hAnsi="Times New Roman"/>
            <w:sz w:val="24"/>
            <w:szCs w:val="24"/>
          </w:rPr>
          <w:delText>).</w:delText>
        </w:r>
      </w:del>
    </w:p>
    <w:p w:rsidR="00221FB2" w:rsidRPr="00FF75FC" w:rsidRDefault="00221FB2" w:rsidP="001F194D">
      <w:pPr>
        <w:spacing w:after="0" w:line="240" w:lineRule="auto"/>
        <w:jc w:val="both"/>
        <w:rPr>
          <w:rFonts w:ascii="Times New Roman" w:hAnsi="Times New Roman"/>
          <w:sz w:val="24"/>
          <w:szCs w:val="24"/>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D36ED0" w:rsidRPr="00FF75FC" w:rsidRDefault="00D36ED0"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prednostne naložbe so končni uporabniki.</w:t>
      </w:r>
    </w:p>
    <w:p w:rsidR="006E7F18" w:rsidRPr="00FF75FC" w:rsidRDefault="006E7F18" w:rsidP="001F194D">
      <w:pPr>
        <w:spacing w:after="0" w:line="240" w:lineRule="auto"/>
        <w:jc w:val="both"/>
        <w:rPr>
          <w:b/>
          <w:sz w:val="24"/>
          <w:szCs w:val="24"/>
        </w:rPr>
      </w:pPr>
    </w:p>
    <w:p w:rsidR="006E7F18" w:rsidRPr="00FF75FC" w:rsidRDefault="006E7F18" w:rsidP="001F194D">
      <w:pPr>
        <w:spacing w:after="0" w:line="240" w:lineRule="auto"/>
        <w:jc w:val="both"/>
        <w:rPr>
          <w:b/>
          <w:sz w:val="24"/>
          <w:szCs w:val="24"/>
        </w:rPr>
      </w:pPr>
      <w:r w:rsidRPr="00FF75FC">
        <w:rPr>
          <w:rFonts w:ascii="Times New Roman" w:hAnsi="Times New Roman"/>
          <w:sz w:val="24"/>
          <w:szCs w:val="24"/>
        </w:rPr>
        <w:t>Upravičenci prednostne naložbe so občine, izvajalci gospodarskih javnih služb urejanja voda, javni zavodi s področja okolja in upravljanja voda, ministrstva, MSP.</w:t>
      </w:r>
    </w:p>
    <w:p w:rsidR="006E7F18" w:rsidRPr="00FF75FC" w:rsidRDefault="006E7F18" w:rsidP="001F194D">
      <w:pPr>
        <w:spacing w:after="0" w:line="240" w:lineRule="auto"/>
        <w:jc w:val="both"/>
        <w:rPr>
          <w:b/>
          <w:sz w:val="24"/>
          <w:szCs w:val="24"/>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6E7F18" w:rsidRPr="00FF75FC" w:rsidRDefault="006E7F18" w:rsidP="001F194D">
      <w:pPr>
        <w:spacing w:after="0" w:line="240" w:lineRule="auto"/>
        <w:jc w:val="both"/>
        <w:rPr>
          <w:rFonts w:ascii="Times New Roman" w:hAnsi="Times New Roman"/>
          <w:sz w:val="24"/>
          <w:szCs w:val="24"/>
        </w:rPr>
      </w:pPr>
      <w:r w:rsidRPr="00FF75FC">
        <w:rPr>
          <w:rFonts w:ascii="Times New Roman" w:hAnsi="Times New Roman"/>
          <w:sz w:val="24"/>
          <w:szCs w:val="24"/>
        </w:rPr>
        <w:t>V izvajanju prednostne naložbe se v fazi priprav meril za izbor ne načrtuje uporabe finančnih instrumentov.</w:t>
      </w:r>
    </w:p>
    <w:p w:rsidR="006E7F18" w:rsidRPr="00FF75FC" w:rsidRDefault="006E7F18" w:rsidP="001F194D">
      <w:pPr>
        <w:spacing w:after="0" w:line="240" w:lineRule="auto"/>
        <w:jc w:val="both"/>
        <w:rPr>
          <w:rFonts w:ascii="Times New Roman" w:hAnsi="Times New Roman"/>
          <w:sz w:val="24"/>
          <w:szCs w:val="24"/>
        </w:rPr>
      </w:pPr>
    </w:p>
    <w:p w:rsidR="006E7F18" w:rsidRPr="00FF75FC" w:rsidRDefault="006E7F18" w:rsidP="001F194D">
      <w:pPr>
        <w:spacing w:after="0" w:line="240" w:lineRule="auto"/>
        <w:jc w:val="both"/>
        <w:rPr>
          <w:rFonts w:ascii="Times New Roman" w:hAnsi="Times New Roman"/>
          <w:sz w:val="24"/>
          <w:szCs w:val="24"/>
        </w:rPr>
      </w:pPr>
      <w:r w:rsidRPr="00FF75FC">
        <w:rPr>
          <w:rFonts w:ascii="Times New Roman" w:hAnsi="Times New Roman"/>
          <w:sz w:val="24"/>
          <w:szCs w:val="24"/>
        </w:rPr>
        <w:t>V izvajanju prednostne naložbe se v fazi priprav meril za izbor ne načrtuje uporabe velikih projektov.</w:t>
      </w:r>
    </w:p>
    <w:p w:rsidR="006E7F18" w:rsidRDefault="006E7F18" w:rsidP="001F194D">
      <w:pPr>
        <w:spacing w:after="0" w:line="240" w:lineRule="auto"/>
        <w:jc w:val="both"/>
        <w:rPr>
          <w:rStyle w:val="PinPBZnak"/>
          <w:rFonts w:ascii="Times New Roman" w:hAnsi="Times New Roman"/>
          <w:szCs w:val="24"/>
        </w:rPr>
      </w:pPr>
    </w:p>
    <w:p w:rsidR="00F032E8" w:rsidRDefault="00F032E8" w:rsidP="001F194D">
      <w:pPr>
        <w:pStyle w:val="Default"/>
        <w:jc w:val="both"/>
        <w:rPr>
          <w:rFonts w:ascii="Times New Roman" w:hAnsi="Times New Roman" w:cs="Times New Roman"/>
          <w:b/>
          <w:color w:val="auto"/>
        </w:rPr>
      </w:pPr>
      <w:r w:rsidRPr="002B7BAF">
        <w:rPr>
          <w:rFonts w:ascii="Times New Roman" w:hAnsi="Times New Roman" w:cs="Times New Roman"/>
          <w:b/>
          <w:color w:val="auto"/>
        </w:rPr>
        <w:t>Način izbora operacij</w:t>
      </w:r>
    </w:p>
    <w:p w:rsidR="00F032E8" w:rsidRDefault="00F032E8" w:rsidP="001F194D">
      <w:pPr>
        <w:spacing w:after="0" w:line="240" w:lineRule="auto"/>
        <w:jc w:val="both"/>
        <w:rPr>
          <w:rStyle w:val="PinPBZnak"/>
          <w:rFonts w:ascii="Times New Roman" w:hAnsi="Times New Roman"/>
          <w:szCs w:val="24"/>
        </w:rPr>
      </w:pPr>
      <w:r w:rsidRPr="00FF75FC">
        <w:rPr>
          <w:rFonts w:ascii="Times New Roman" w:hAnsi="Times New Roman"/>
        </w:rPr>
        <w:t>V smislu mehanizmov izvajanja bo smiselno uporabljena neposredna potrditev operacij.</w:t>
      </w:r>
    </w:p>
    <w:p w:rsidR="00F032E8" w:rsidRPr="00FF75FC" w:rsidRDefault="00F032E8" w:rsidP="001F194D">
      <w:pPr>
        <w:spacing w:after="0" w:line="240" w:lineRule="auto"/>
        <w:jc w:val="both"/>
        <w:rPr>
          <w:rStyle w:val="PinPBZnak"/>
          <w:rFonts w:ascii="Times New Roman" w:hAnsi="Times New Roman"/>
          <w:szCs w:val="24"/>
        </w:rPr>
      </w:pPr>
    </w:p>
    <w:p w:rsidR="00F032E8" w:rsidRDefault="00F032E8" w:rsidP="001F194D">
      <w:pPr>
        <w:pStyle w:val="Default"/>
        <w:jc w:val="both"/>
        <w:rPr>
          <w:rFonts w:ascii="Times New Roman" w:hAnsi="Times New Roman" w:cs="Times New Roman"/>
          <w:b/>
          <w:color w:val="auto"/>
        </w:rPr>
      </w:pPr>
      <w:r>
        <w:rPr>
          <w:rFonts w:ascii="Times New Roman" w:hAnsi="Times New Roman" w:cs="Times New Roman"/>
          <w:b/>
          <w:color w:val="auto"/>
        </w:rPr>
        <w:t>Ugotavljanje upravičenosti</w:t>
      </w:r>
    </w:p>
    <w:p w:rsidR="00F032E8" w:rsidRPr="000C1993" w:rsidRDefault="00F032E8"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1C3A78" w:rsidRDefault="001C3A78" w:rsidP="006A2971">
      <w:pPr>
        <w:pStyle w:val="Default"/>
        <w:numPr>
          <w:ilvl w:val="0"/>
          <w:numId w:val="20"/>
        </w:numPr>
        <w:jc w:val="both"/>
        <w:rPr>
          <w:rFonts w:ascii="Times New Roman" w:hAnsi="Times New Roman" w:cs="Times New Roman"/>
          <w:color w:val="auto"/>
        </w:rPr>
      </w:pPr>
      <w:r>
        <w:rPr>
          <w:rFonts w:ascii="Times New Roman" w:hAnsi="Times New Roman" w:cs="Times New Roman"/>
          <w:color w:val="auto"/>
        </w:rPr>
        <w:t>skladnost z relevantno nacionalno in zakonodajo EU,</w:t>
      </w:r>
    </w:p>
    <w:p w:rsidR="00F032E8" w:rsidRPr="00FF75FC" w:rsidRDefault="00F032E8" w:rsidP="006A2971">
      <w:pPr>
        <w:pStyle w:val="Default"/>
        <w:numPr>
          <w:ilvl w:val="0"/>
          <w:numId w:val="20"/>
        </w:numPr>
        <w:jc w:val="both"/>
        <w:rPr>
          <w:rFonts w:ascii="Times New Roman" w:hAnsi="Times New Roman" w:cs="Times New Roman"/>
          <w:color w:val="auto"/>
        </w:rPr>
      </w:pPr>
      <w:r w:rsidRPr="00FF75FC">
        <w:rPr>
          <w:rFonts w:ascii="Times New Roman" w:hAnsi="Times New Roman" w:cs="Times New Roman"/>
          <w:color w:val="auto"/>
          <w:lang w:eastAsia="en-US"/>
        </w:rPr>
        <w:t>kjer relevantno, rezultati projekta vplivajo na izboljšanje učinkovitosti izvajanja okoljske zakonodaje.</w:t>
      </w:r>
    </w:p>
    <w:p w:rsidR="00370157" w:rsidRPr="00FF75FC" w:rsidRDefault="00370157" w:rsidP="001F194D">
      <w:pPr>
        <w:pStyle w:val="Default"/>
        <w:jc w:val="both"/>
        <w:rPr>
          <w:rFonts w:ascii="Times New Roman" w:hAnsi="Times New Roman" w:cs="Times New Roman"/>
        </w:rPr>
      </w:pPr>
    </w:p>
    <w:p w:rsidR="00AB3E14" w:rsidRPr="00FF75FC" w:rsidRDefault="00AB3E14" w:rsidP="001F194D">
      <w:pPr>
        <w:pStyle w:val="Default"/>
        <w:jc w:val="both"/>
        <w:rPr>
          <w:rFonts w:ascii="Times New Roman" w:hAnsi="Times New Roman" w:cs="Times New Roman"/>
          <w:b/>
        </w:rPr>
      </w:pPr>
      <w:r w:rsidRPr="00FF75FC">
        <w:rPr>
          <w:rStyle w:val="PinPBZnak"/>
          <w:rFonts w:ascii="Times New Roman" w:hAnsi="Times New Roman"/>
          <w:b w:val="0"/>
          <w:szCs w:val="24"/>
          <w:u w:val="none"/>
        </w:rPr>
        <w:t xml:space="preserve">Za vse operacije, tudi tisti, ki so že pripravljene, se bo zagotovila skladnost s spremembami zakonodaje na področju presoje vplivov na okolje. </w:t>
      </w:r>
    </w:p>
    <w:p w:rsidR="00AB3E14" w:rsidRPr="00FF75FC" w:rsidRDefault="00AB3E14" w:rsidP="001F194D">
      <w:pPr>
        <w:pStyle w:val="Default"/>
        <w:jc w:val="both"/>
        <w:rPr>
          <w:rFonts w:ascii="Times New Roman" w:hAnsi="Times New Roman" w:cs="Times New Roman"/>
        </w:rPr>
      </w:pPr>
    </w:p>
    <w:p w:rsidR="00F032E8" w:rsidRPr="00FF75FC" w:rsidRDefault="00F032E8"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B86D16" w:rsidRPr="00FF75FC" w:rsidRDefault="00B86D16" w:rsidP="001F194D">
      <w:p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rPr>
        <w:t>Ob upoštevanju predmeta vsakega posameznega izbora operacij se zagotovi zastopanost nekaterih ali vseh meril za ocenjevanje:</w:t>
      </w:r>
    </w:p>
    <w:p w:rsidR="00B86D16" w:rsidRPr="00FF75FC" w:rsidRDefault="00B86D16" w:rsidP="006A2971">
      <w:pPr>
        <w:pStyle w:val="Default"/>
        <w:numPr>
          <w:ilvl w:val="0"/>
          <w:numId w:val="20"/>
        </w:numPr>
        <w:jc w:val="both"/>
        <w:rPr>
          <w:rFonts w:ascii="Times New Roman" w:hAnsi="Times New Roman" w:cs="Times New Roman"/>
          <w:color w:val="auto"/>
        </w:rPr>
      </w:pPr>
      <w:r w:rsidRPr="00FF75FC">
        <w:rPr>
          <w:rFonts w:ascii="Times New Roman" w:hAnsi="Times New Roman" w:cs="Times New Roman"/>
          <w:color w:val="auto"/>
        </w:rPr>
        <w:t>kjer relevantno, rezultati projekta vplivajo na skrajšanje in poenostavitev upravnih postopkov,</w:t>
      </w:r>
    </w:p>
    <w:p w:rsidR="00B86D16" w:rsidRDefault="00B86D16" w:rsidP="006A2971">
      <w:pPr>
        <w:pStyle w:val="Default"/>
        <w:numPr>
          <w:ilvl w:val="0"/>
          <w:numId w:val="20"/>
        </w:numPr>
        <w:jc w:val="both"/>
        <w:rPr>
          <w:rFonts w:ascii="Times New Roman" w:hAnsi="Times New Roman" w:cs="Times New Roman"/>
          <w:color w:val="auto"/>
        </w:rPr>
      </w:pPr>
      <w:r w:rsidRPr="00FF75FC">
        <w:rPr>
          <w:rFonts w:ascii="Times New Roman" w:hAnsi="Times New Roman" w:cs="Times New Roman"/>
          <w:color w:val="auto"/>
        </w:rPr>
        <w:t>rezultati projekta vplivajo na doseganje ciljev, postavljenih v zakonskih in podzakonskih aktih</w:t>
      </w:r>
      <w:r>
        <w:rPr>
          <w:rFonts w:ascii="Times New Roman" w:hAnsi="Times New Roman" w:cs="Times New Roman"/>
          <w:color w:val="auto"/>
          <w:lang w:eastAsia="en-US"/>
        </w:rPr>
        <w:t>,</w:t>
      </w:r>
    </w:p>
    <w:p w:rsidR="00B86D16" w:rsidRPr="00891C1B" w:rsidRDefault="00B86D16" w:rsidP="006A2971">
      <w:pPr>
        <w:pStyle w:val="Default"/>
        <w:numPr>
          <w:ilvl w:val="0"/>
          <w:numId w:val="20"/>
        </w:numPr>
        <w:jc w:val="both"/>
        <w:rPr>
          <w:rFonts w:ascii="Times New Roman" w:hAnsi="Times New Roman" w:cs="Times New Roman"/>
          <w:color w:val="auto"/>
        </w:rPr>
      </w:pPr>
      <w:r w:rsidRPr="00891C1B">
        <w:rPr>
          <w:rFonts w:ascii="Times New Roman" w:hAnsi="Times New Roman" w:cs="Times New Roman"/>
        </w:rPr>
        <w:t>zagotavljanje možnosti doseganja sinergijskih učinkov z drugimi področji in na enoto vloženih sredstev za največje možne okoljske koristi/učinke,</w:t>
      </w:r>
    </w:p>
    <w:p w:rsidR="00B86D16" w:rsidRPr="00FF75FC" w:rsidRDefault="00B86D16" w:rsidP="001F194D">
      <w:pPr>
        <w:pStyle w:val="Default"/>
        <w:numPr>
          <w:ilvl w:val="0"/>
          <w:numId w:val="16"/>
        </w:numPr>
        <w:jc w:val="both"/>
        <w:rPr>
          <w:rFonts w:ascii="Times New Roman" w:hAnsi="Times New Roman" w:cs="Times New Roman"/>
        </w:rPr>
      </w:pPr>
      <w:r w:rsidRPr="00FF75FC">
        <w:rPr>
          <w:rFonts w:ascii="Times New Roman" w:hAnsi="Times New Roman" w:cs="Times New Roman"/>
        </w:rPr>
        <w:t>poleg sinergijskih učinkov sočasno izkazovanja pripravljenosti na izvedbo (</w:t>
      </w:r>
      <w:r w:rsidR="001C3A78">
        <w:rPr>
          <w:rFonts w:ascii="Times New Roman" w:hAnsi="Times New Roman" w:cs="Times New Roman"/>
        </w:rPr>
        <w:t xml:space="preserve">prednost bodo imeli projekti s </w:t>
      </w:r>
      <w:r w:rsidRPr="00FF75FC">
        <w:rPr>
          <w:rFonts w:ascii="Times New Roman" w:hAnsi="Times New Roman" w:cs="Times New Roman"/>
        </w:rPr>
        <w:t>pridobljen</w:t>
      </w:r>
      <w:r>
        <w:rPr>
          <w:rFonts w:ascii="Times New Roman" w:hAnsi="Times New Roman" w:cs="Times New Roman"/>
        </w:rPr>
        <w:t>im</w:t>
      </w:r>
      <w:r w:rsidRPr="00FF75FC">
        <w:rPr>
          <w:rFonts w:ascii="Times New Roman" w:hAnsi="Times New Roman" w:cs="Times New Roman"/>
        </w:rPr>
        <w:t xml:space="preserve"> gradben</w:t>
      </w:r>
      <w:r>
        <w:rPr>
          <w:rFonts w:ascii="Times New Roman" w:hAnsi="Times New Roman" w:cs="Times New Roman"/>
        </w:rPr>
        <w:t>im</w:t>
      </w:r>
      <w:r w:rsidRPr="00FF75FC">
        <w:rPr>
          <w:rFonts w:ascii="Times New Roman" w:hAnsi="Times New Roman" w:cs="Times New Roman"/>
        </w:rPr>
        <w:t xml:space="preserve"> dovoljenje</w:t>
      </w:r>
      <w:r>
        <w:rPr>
          <w:rFonts w:ascii="Times New Roman" w:hAnsi="Times New Roman" w:cs="Times New Roman"/>
        </w:rPr>
        <w:t>m</w:t>
      </w:r>
      <w:r w:rsidRPr="00FF75FC">
        <w:rPr>
          <w:rFonts w:ascii="Times New Roman" w:hAnsi="Times New Roman" w:cs="Times New Roman"/>
        </w:rPr>
        <w:t>, so v formalnem usklajevanju pri OU in/ali P</w:t>
      </w:r>
      <w:r>
        <w:rPr>
          <w:rFonts w:ascii="Times New Roman" w:hAnsi="Times New Roman" w:cs="Times New Roman"/>
        </w:rPr>
        <w:t>O</w:t>
      </w:r>
      <w:r w:rsidRPr="00FF75FC">
        <w:rPr>
          <w:rFonts w:ascii="Times New Roman" w:hAnsi="Times New Roman" w:cs="Times New Roman"/>
        </w:rPr>
        <w:t>),</w:t>
      </w:r>
    </w:p>
    <w:p w:rsidR="00B86D16" w:rsidRPr="00FF75FC" w:rsidRDefault="00B86D16" w:rsidP="001F194D">
      <w:pPr>
        <w:pStyle w:val="Default"/>
        <w:numPr>
          <w:ilvl w:val="0"/>
          <w:numId w:val="16"/>
        </w:numPr>
        <w:jc w:val="both"/>
        <w:rPr>
          <w:rFonts w:ascii="Times New Roman" w:hAnsi="Times New Roman" w:cs="Times New Roman"/>
        </w:rPr>
      </w:pPr>
      <w:r w:rsidRPr="00FF75FC">
        <w:rPr>
          <w:rFonts w:ascii="Times New Roman" w:hAnsi="Times New Roman" w:cs="Times New Roman"/>
        </w:rPr>
        <w:lastRenderedPageBreak/>
        <w:t>predstavljajo morebitne neizvedene faze projektov, ki so sofinancirani v OP ROPI</w:t>
      </w:r>
      <w:r>
        <w:rPr>
          <w:rFonts w:ascii="Times New Roman" w:hAnsi="Times New Roman" w:cs="Times New Roman"/>
        </w:rPr>
        <w:t xml:space="preserve"> 2007-2013</w:t>
      </w:r>
      <w:r w:rsidRPr="00FF75FC">
        <w:rPr>
          <w:rFonts w:ascii="Times New Roman" w:hAnsi="Times New Roman" w:cs="Times New Roman"/>
        </w:rPr>
        <w:t>,</w:t>
      </w:r>
    </w:p>
    <w:p w:rsidR="00B86D16" w:rsidRDefault="00B86D16" w:rsidP="001F194D">
      <w:pPr>
        <w:pStyle w:val="Default"/>
        <w:numPr>
          <w:ilvl w:val="0"/>
          <w:numId w:val="16"/>
        </w:numPr>
        <w:jc w:val="both"/>
        <w:rPr>
          <w:rFonts w:ascii="Times New Roman" w:hAnsi="Times New Roman" w:cs="Times New Roman"/>
        </w:rPr>
      </w:pPr>
      <w:r w:rsidRPr="00FF75FC">
        <w:rPr>
          <w:rFonts w:ascii="Times New Roman" w:hAnsi="Times New Roman" w:cs="Times New Roman"/>
        </w:rPr>
        <w:t>v primeru novih sistemov prednostno umeščanje izven naravovarstveno pomembnih območij, še posebej varovanih območij in v strnjenih gozdnih površinah</w:t>
      </w:r>
      <w:r>
        <w:rPr>
          <w:rFonts w:ascii="Times New Roman" w:hAnsi="Times New Roman" w:cs="Times New Roman"/>
        </w:rPr>
        <w:t>,</w:t>
      </w:r>
    </w:p>
    <w:p w:rsidR="00B86D16" w:rsidRPr="00FF75FC" w:rsidRDefault="00B86D16" w:rsidP="001F194D">
      <w:pPr>
        <w:pStyle w:val="Default"/>
        <w:numPr>
          <w:ilvl w:val="0"/>
          <w:numId w:val="16"/>
        </w:numPr>
        <w:jc w:val="both"/>
        <w:rPr>
          <w:rFonts w:ascii="Times New Roman" w:hAnsi="Times New Roman" w:cs="Times New Roman"/>
        </w:rPr>
      </w:pPr>
      <w:r>
        <w:rPr>
          <w:rFonts w:ascii="Times New Roman" w:hAnsi="Times New Roman" w:cs="Times New Roman"/>
        </w:rPr>
        <w:t>p</w:t>
      </w:r>
      <w:r w:rsidRPr="00FF75FC">
        <w:rPr>
          <w:rFonts w:ascii="Times New Roman" w:hAnsi="Times New Roman" w:cs="Times New Roman"/>
        </w:rPr>
        <w:t>rednostne umestitve bodo ob že obstoječih vodih,</w:t>
      </w:r>
    </w:p>
    <w:p w:rsidR="00B86D16" w:rsidRPr="00FF75FC" w:rsidRDefault="00B86D16" w:rsidP="001F194D">
      <w:pPr>
        <w:pStyle w:val="Default"/>
        <w:numPr>
          <w:ilvl w:val="0"/>
          <w:numId w:val="16"/>
        </w:numPr>
        <w:jc w:val="both"/>
        <w:rPr>
          <w:rFonts w:ascii="Times New Roman" w:hAnsi="Times New Roman" w:cs="Times New Roman"/>
        </w:rPr>
      </w:pPr>
      <w:r w:rsidRPr="00FF75FC">
        <w:rPr>
          <w:rFonts w:ascii="Times New Roman" w:hAnsi="Times New Roman" w:cs="Times New Roman"/>
        </w:rPr>
        <w:t>zagotavljanje učinkovite institucionalne ureditve za pripravo in izvajanje projektov še posebej v primerih, ko je upravičenec lokalna samoupravna skupnost,</w:t>
      </w:r>
    </w:p>
    <w:p w:rsidR="00B86D16" w:rsidRPr="00FF75FC" w:rsidRDefault="00B86D16" w:rsidP="001F194D">
      <w:pPr>
        <w:pStyle w:val="Default"/>
        <w:jc w:val="both"/>
        <w:rPr>
          <w:rFonts w:ascii="Times New Roman" w:hAnsi="Times New Roman" w:cs="Times New Roman"/>
        </w:rPr>
      </w:pPr>
    </w:p>
    <w:p w:rsidR="00B86D16" w:rsidRPr="00FF75FC" w:rsidRDefault="00B86D16" w:rsidP="001F194D">
      <w:pPr>
        <w:pStyle w:val="Default"/>
        <w:jc w:val="both"/>
        <w:rPr>
          <w:rFonts w:ascii="Times New Roman" w:hAnsi="Times New Roman" w:cs="Times New Roman"/>
        </w:rPr>
      </w:pPr>
      <w:r>
        <w:rPr>
          <w:rFonts w:ascii="Times New Roman" w:hAnsi="Times New Roman" w:cs="Times New Roman"/>
        </w:rPr>
        <w:t>M</w:t>
      </w:r>
      <w:r w:rsidRPr="00FF75FC">
        <w:rPr>
          <w:rFonts w:ascii="Times New Roman" w:hAnsi="Times New Roman" w:cs="Times New Roman"/>
        </w:rPr>
        <w:t xml:space="preserve">erila </w:t>
      </w:r>
      <w:r>
        <w:rPr>
          <w:rFonts w:ascii="Times New Roman" w:hAnsi="Times New Roman" w:cs="Times New Roman"/>
        </w:rPr>
        <w:t xml:space="preserve">za ocenjevanje </w:t>
      </w:r>
      <w:r w:rsidRPr="00FF75FC">
        <w:rPr>
          <w:rFonts w:ascii="Times New Roman" w:hAnsi="Times New Roman" w:cs="Times New Roman"/>
        </w:rPr>
        <w:t>se na področju gradnje infrastrukture za odpadno vodo smiselno dopolnjujejo z naslednjimi specifičnimi merili:</w:t>
      </w:r>
    </w:p>
    <w:p w:rsidR="00B86D16" w:rsidRPr="00FF75FC" w:rsidRDefault="00B86D16" w:rsidP="001F194D">
      <w:pPr>
        <w:pStyle w:val="Default"/>
        <w:numPr>
          <w:ilvl w:val="0"/>
          <w:numId w:val="17"/>
        </w:numPr>
        <w:jc w:val="both"/>
        <w:rPr>
          <w:rFonts w:ascii="Times New Roman" w:hAnsi="Times New Roman" w:cs="Times New Roman"/>
        </w:rPr>
      </w:pPr>
      <w:r>
        <w:rPr>
          <w:rFonts w:ascii="Times New Roman" w:hAnsi="Times New Roman" w:cs="Times New Roman"/>
        </w:rPr>
        <w:t xml:space="preserve">upoštevajo </w:t>
      </w:r>
      <w:r w:rsidRPr="00FF75FC">
        <w:rPr>
          <w:rFonts w:ascii="Times New Roman" w:hAnsi="Times New Roman" w:cs="Times New Roman"/>
        </w:rPr>
        <w:t>rok ureditve aglomeracije skladno z Direktivo o čiščenju komunalne odpadne vode,</w:t>
      </w:r>
    </w:p>
    <w:p w:rsidR="00B86D16" w:rsidRPr="00FF75FC" w:rsidRDefault="00B86D16" w:rsidP="001F194D">
      <w:pPr>
        <w:pStyle w:val="Default"/>
        <w:numPr>
          <w:ilvl w:val="0"/>
          <w:numId w:val="17"/>
        </w:numPr>
        <w:jc w:val="both"/>
        <w:rPr>
          <w:rFonts w:ascii="Times New Roman" w:hAnsi="Times New Roman" w:cs="Times New Roman"/>
        </w:rPr>
      </w:pPr>
      <w:r w:rsidRPr="00FF75FC">
        <w:rPr>
          <w:rFonts w:ascii="Times New Roman" w:hAnsi="Times New Roman" w:cs="Times New Roman"/>
        </w:rPr>
        <w:t>pripravljenost projektov, razmerje med višino investicije ter številom aglomeracij in PE,</w:t>
      </w:r>
    </w:p>
    <w:p w:rsidR="00B86D16" w:rsidRPr="00FF75FC" w:rsidRDefault="00B86D16" w:rsidP="001F194D">
      <w:pPr>
        <w:pStyle w:val="Default"/>
        <w:numPr>
          <w:ilvl w:val="0"/>
          <w:numId w:val="17"/>
        </w:numPr>
        <w:jc w:val="both"/>
        <w:rPr>
          <w:rFonts w:ascii="Times New Roman" w:hAnsi="Times New Roman" w:cs="Times New Roman"/>
        </w:rPr>
      </w:pPr>
      <w:r w:rsidRPr="00FF75FC">
        <w:rPr>
          <w:rFonts w:ascii="Times New Roman" w:hAnsi="Times New Roman" w:cs="Times New Roman"/>
        </w:rPr>
        <w:t>prioritetnost aglomeracij z obremenitvijo nad 2000 PE.</w:t>
      </w:r>
    </w:p>
    <w:p w:rsidR="00B86D16" w:rsidRPr="00FF75FC" w:rsidRDefault="00B86D16" w:rsidP="001F194D">
      <w:pPr>
        <w:spacing w:after="0" w:line="240" w:lineRule="auto"/>
        <w:jc w:val="both"/>
        <w:rPr>
          <w:rStyle w:val="PinPBZnak"/>
          <w:rFonts w:ascii="Times New Roman" w:hAnsi="Times New Roman"/>
          <w:szCs w:val="24"/>
        </w:rPr>
      </w:pPr>
    </w:p>
    <w:p w:rsidR="00B86D16" w:rsidRPr="001F194D" w:rsidRDefault="00B86D16" w:rsidP="001F194D">
      <w:pPr>
        <w:spacing w:after="0" w:line="240" w:lineRule="auto"/>
        <w:jc w:val="both"/>
        <w:rPr>
          <w:rStyle w:val="PinPBZnak"/>
          <w:rFonts w:ascii="Times New Roman" w:hAnsi="Times New Roman"/>
          <w:szCs w:val="24"/>
        </w:rPr>
      </w:pPr>
      <w:r w:rsidRPr="001F194D">
        <w:rPr>
          <w:rFonts w:ascii="Times New Roman" w:hAnsi="Times New Roman"/>
          <w:sz w:val="24"/>
          <w:szCs w:val="24"/>
        </w:rPr>
        <w:t xml:space="preserve">Merila za ocenjevanje se </w:t>
      </w:r>
      <w:r w:rsidRPr="001F194D">
        <w:rPr>
          <w:rFonts w:ascii="Times New Roman" w:hAnsi="Times New Roman"/>
          <w:sz w:val="24"/>
          <w:szCs w:val="24"/>
          <w:lang w:eastAsia="sl-SI"/>
        </w:rPr>
        <w:t xml:space="preserve">na področju </w:t>
      </w:r>
      <w:r w:rsidRPr="001F194D">
        <w:rPr>
          <w:rStyle w:val="PinPBZnak"/>
          <w:rFonts w:ascii="Times New Roman" w:hAnsi="Times New Roman"/>
          <w:b w:val="0"/>
          <w:szCs w:val="24"/>
          <w:u w:val="none"/>
        </w:rPr>
        <w:t>gradnje javne infrastrukture za oskrbo s pitno vodo</w:t>
      </w:r>
      <w:r w:rsidRPr="001F194D">
        <w:rPr>
          <w:rFonts w:ascii="Times New Roman" w:hAnsi="Times New Roman"/>
          <w:sz w:val="24"/>
          <w:szCs w:val="24"/>
          <w:lang w:eastAsia="sl-SI"/>
        </w:rPr>
        <w:t xml:space="preserve"> smiselno dopolnjujejo z naslednjimi specifičnimi merili:</w:t>
      </w:r>
    </w:p>
    <w:p w:rsidR="00B86D16" w:rsidRPr="001F194D" w:rsidRDefault="00B86D16" w:rsidP="001F194D">
      <w:pPr>
        <w:numPr>
          <w:ilvl w:val="0"/>
          <w:numId w:val="18"/>
        </w:numPr>
        <w:spacing w:after="0" w:line="240" w:lineRule="auto"/>
        <w:jc w:val="both"/>
        <w:rPr>
          <w:rFonts w:ascii="Times New Roman" w:hAnsi="Times New Roman"/>
          <w:sz w:val="24"/>
          <w:szCs w:val="24"/>
          <w:lang w:eastAsia="sl-SI"/>
        </w:rPr>
      </w:pPr>
      <w:r w:rsidRPr="001F194D">
        <w:rPr>
          <w:rFonts w:ascii="Times New Roman" w:hAnsi="Times New Roman"/>
          <w:sz w:val="24"/>
          <w:szCs w:val="24"/>
          <w:lang w:eastAsia="sl-SI"/>
        </w:rPr>
        <w:t>zagotovljena dolgoročna primernost (količina, kakovost) vodnega vira,</w:t>
      </w:r>
    </w:p>
    <w:p w:rsidR="00B86D16" w:rsidRPr="001F194D" w:rsidRDefault="00B86D16" w:rsidP="001F194D">
      <w:pPr>
        <w:numPr>
          <w:ilvl w:val="0"/>
          <w:numId w:val="18"/>
        </w:numPr>
        <w:spacing w:after="0" w:line="240" w:lineRule="auto"/>
        <w:jc w:val="both"/>
        <w:rPr>
          <w:rFonts w:ascii="Times New Roman" w:hAnsi="Times New Roman"/>
          <w:sz w:val="24"/>
          <w:szCs w:val="24"/>
          <w:lang w:eastAsia="sl-SI"/>
        </w:rPr>
      </w:pPr>
      <w:r w:rsidRPr="001F194D">
        <w:rPr>
          <w:rFonts w:ascii="Times New Roman" w:hAnsi="Times New Roman"/>
          <w:sz w:val="24"/>
          <w:szCs w:val="24"/>
          <w:lang w:eastAsia="sl-SI"/>
        </w:rPr>
        <w:t>prioriteta so vodovodni sistemi za oskrbo več kot 10.000 prebivalcev,</w:t>
      </w:r>
    </w:p>
    <w:p w:rsidR="00B86D16" w:rsidRPr="001F194D" w:rsidRDefault="00B86D16" w:rsidP="001F194D">
      <w:pPr>
        <w:numPr>
          <w:ilvl w:val="0"/>
          <w:numId w:val="18"/>
        </w:numPr>
        <w:spacing w:after="0" w:line="240" w:lineRule="auto"/>
        <w:jc w:val="both"/>
        <w:rPr>
          <w:rFonts w:ascii="Times New Roman" w:hAnsi="Times New Roman"/>
          <w:sz w:val="24"/>
          <w:szCs w:val="24"/>
          <w:lang w:eastAsia="sl-SI"/>
        </w:rPr>
      </w:pPr>
      <w:r w:rsidRPr="001F194D">
        <w:rPr>
          <w:rFonts w:ascii="Times New Roman" w:hAnsi="Times New Roman"/>
          <w:sz w:val="24"/>
          <w:szCs w:val="24"/>
          <w:lang w:eastAsia="sl-SI"/>
        </w:rPr>
        <w:t>zagotovljena gospodarna in varna raba zajetij za pitno vodo v skladu s predpisano hi</w:t>
      </w:r>
      <w:r w:rsidR="00990957" w:rsidRPr="001F194D">
        <w:rPr>
          <w:rFonts w:ascii="Times New Roman" w:hAnsi="Times New Roman"/>
          <w:sz w:val="24"/>
          <w:szCs w:val="24"/>
          <w:lang w:eastAsia="sl-SI"/>
        </w:rPr>
        <w:t>r</w:t>
      </w:r>
      <w:r w:rsidRPr="001F194D">
        <w:rPr>
          <w:rFonts w:ascii="Times New Roman" w:hAnsi="Times New Roman"/>
          <w:sz w:val="24"/>
          <w:szCs w:val="24"/>
          <w:lang w:eastAsia="sl-SI"/>
        </w:rPr>
        <w:t>earhijo (Uredba o oskrbi s pitno vodo)</w:t>
      </w:r>
    </w:p>
    <w:p w:rsidR="00B86D16" w:rsidRDefault="00B86D16" w:rsidP="001F194D">
      <w:pPr>
        <w:numPr>
          <w:ilvl w:val="0"/>
          <w:numId w:val="18"/>
        </w:numPr>
        <w:spacing w:after="0" w:line="240" w:lineRule="auto"/>
        <w:jc w:val="both"/>
        <w:rPr>
          <w:rFonts w:ascii="Times New Roman" w:hAnsi="Times New Roman"/>
          <w:sz w:val="24"/>
          <w:szCs w:val="24"/>
          <w:lang w:eastAsia="sl-SI"/>
        </w:rPr>
      </w:pPr>
      <w:r w:rsidRPr="001F194D">
        <w:rPr>
          <w:rFonts w:ascii="Times New Roman" w:hAnsi="Times New Roman"/>
          <w:sz w:val="24"/>
          <w:szCs w:val="24"/>
          <w:lang w:eastAsia="sl-SI"/>
        </w:rPr>
        <w:t>ob zagotavljanju</w:t>
      </w:r>
      <w:r w:rsidRPr="00FF75FC">
        <w:rPr>
          <w:rFonts w:ascii="Times New Roman" w:hAnsi="Times New Roman"/>
          <w:sz w:val="24"/>
          <w:szCs w:val="24"/>
          <w:lang w:eastAsia="sl-SI"/>
        </w:rPr>
        <w:t xml:space="preserve"> novih zajetij za pitno vodo se ta prednostno usmerjajo na neonesnažene vodne vire in vodne vire, ki jih je lažje in gospodarneje varovati,</w:t>
      </w:r>
    </w:p>
    <w:p w:rsidR="00B86D16" w:rsidRPr="00891C1B" w:rsidRDefault="00B86D16" w:rsidP="001F194D">
      <w:pPr>
        <w:numPr>
          <w:ilvl w:val="0"/>
          <w:numId w:val="18"/>
        </w:numPr>
        <w:spacing w:after="0" w:line="240" w:lineRule="auto"/>
        <w:jc w:val="both"/>
        <w:rPr>
          <w:rFonts w:ascii="Times New Roman" w:hAnsi="Times New Roman"/>
          <w:sz w:val="24"/>
          <w:szCs w:val="24"/>
          <w:lang w:eastAsia="sl-SI"/>
        </w:rPr>
      </w:pPr>
      <w:r w:rsidRPr="00891C1B">
        <w:rPr>
          <w:rFonts w:ascii="Times New Roman" w:hAnsi="Times New Roman"/>
          <w:sz w:val="24"/>
          <w:szCs w:val="24"/>
          <w:lang w:eastAsia="sl-SI"/>
        </w:rPr>
        <w:t>zagotovljene rezervne zmogljivosti in zagotavljanje zanesljivosti in varnosti obratovanje javnega vodovoda v skladu s predpisanimi merili (Uredba o oskrbi s pitno vodo).</w:t>
      </w:r>
    </w:p>
    <w:p w:rsidR="00B86D16" w:rsidRDefault="00B86D16" w:rsidP="001F194D">
      <w:pPr>
        <w:spacing w:after="0" w:line="240" w:lineRule="auto"/>
        <w:jc w:val="both"/>
        <w:rPr>
          <w:rFonts w:ascii="Times New Roman" w:hAnsi="Times New Roman"/>
          <w:sz w:val="24"/>
          <w:szCs w:val="24"/>
          <w:lang w:eastAsia="sl-SI"/>
        </w:rPr>
      </w:pPr>
    </w:p>
    <w:p w:rsidR="00B86D16" w:rsidRPr="00FF75FC" w:rsidDel="00841A2D" w:rsidRDefault="00B86D16" w:rsidP="001F194D">
      <w:pPr>
        <w:spacing w:after="0" w:line="240" w:lineRule="auto"/>
        <w:jc w:val="both"/>
        <w:rPr>
          <w:del w:id="429" w:author="Avtor"/>
          <w:rStyle w:val="PinPBZnak"/>
          <w:rFonts w:ascii="Times New Roman" w:hAnsi="Times New Roman"/>
          <w:szCs w:val="24"/>
        </w:rPr>
      </w:pPr>
      <w:del w:id="430" w:author="Avtor">
        <w:r w:rsidDel="00841A2D">
          <w:rPr>
            <w:rFonts w:ascii="Times New Roman" w:hAnsi="Times New Roman"/>
          </w:rPr>
          <w:delText>M</w:delText>
        </w:r>
        <w:r w:rsidRPr="00FF75FC" w:rsidDel="00841A2D">
          <w:rPr>
            <w:rFonts w:ascii="Times New Roman" w:hAnsi="Times New Roman"/>
          </w:rPr>
          <w:delText xml:space="preserve">erila </w:delText>
        </w:r>
        <w:r w:rsidDel="00841A2D">
          <w:rPr>
            <w:rFonts w:ascii="Times New Roman" w:hAnsi="Times New Roman"/>
          </w:rPr>
          <w:delText xml:space="preserve">za ocenjevanje </w:delText>
        </w:r>
        <w:r w:rsidRPr="00FF75FC" w:rsidDel="00841A2D">
          <w:rPr>
            <w:rFonts w:ascii="Times New Roman" w:hAnsi="Times New Roman"/>
          </w:rPr>
          <w:delText xml:space="preserve">se </w:delText>
        </w:r>
        <w:r w:rsidRPr="00FF75FC" w:rsidDel="00841A2D">
          <w:rPr>
            <w:rFonts w:ascii="Times New Roman" w:hAnsi="Times New Roman"/>
            <w:sz w:val="24"/>
            <w:szCs w:val="24"/>
            <w:lang w:eastAsia="sl-SI"/>
          </w:rPr>
          <w:delText xml:space="preserve">na področju </w:delText>
        </w:r>
        <w:r w:rsidRPr="00FF75FC" w:rsidDel="00841A2D">
          <w:rPr>
            <w:rStyle w:val="PinPBZnak"/>
            <w:rFonts w:ascii="Times New Roman" w:hAnsi="Times New Roman"/>
            <w:b w:val="0"/>
            <w:szCs w:val="24"/>
            <w:u w:val="none"/>
          </w:rPr>
          <w:delText xml:space="preserve">doseganja dobrega stanja voda </w:delText>
        </w:r>
        <w:r w:rsidRPr="00FF75FC" w:rsidDel="00841A2D">
          <w:rPr>
            <w:rFonts w:ascii="Times New Roman" w:hAnsi="Times New Roman"/>
            <w:sz w:val="24"/>
            <w:szCs w:val="24"/>
            <w:lang w:eastAsia="sl-SI"/>
          </w:rPr>
          <w:delText>smiselno dopolnjujejo z naslednjimi specifičnimi merili:</w:delText>
        </w:r>
      </w:del>
    </w:p>
    <w:p w:rsidR="00B86D16" w:rsidRPr="00FF75FC" w:rsidDel="00841A2D" w:rsidRDefault="00B86D16" w:rsidP="001F194D">
      <w:pPr>
        <w:numPr>
          <w:ilvl w:val="0"/>
          <w:numId w:val="18"/>
        </w:numPr>
        <w:spacing w:after="0" w:line="240" w:lineRule="auto"/>
        <w:jc w:val="both"/>
        <w:rPr>
          <w:del w:id="431" w:author="Avtor"/>
          <w:rFonts w:ascii="Times New Roman" w:hAnsi="Times New Roman"/>
          <w:sz w:val="24"/>
          <w:szCs w:val="24"/>
          <w:lang w:eastAsia="sl-SI"/>
        </w:rPr>
      </w:pPr>
      <w:del w:id="432" w:author="Avtor">
        <w:r w:rsidRPr="00FF75FC" w:rsidDel="00841A2D">
          <w:rPr>
            <w:rFonts w:ascii="Times New Roman" w:hAnsi="Times New Roman"/>
            <w:sz w:val="24"/>
            <w:szCs w:val="24"/>
            <w:lang w:eastAsia="sl-SI"/>
          </w:rPr>
          <w:delText>projekti izboljšanja hidromorfološkega stanja vodotokov so določeni, kot prioritetni za doseganje izboljšanja stanja voda ali stanja vrst in habitatov v Načrtu upravljanja voda ali v Programu ukrepov Območji Natura 2000,</w:delText>
        </w:r>
      </w:del>
    </w:p>
    <w:p w:rsidR="00B86D16" w:rsidRPr="00FF75FC" w:rsidDel="00841A2D" w:rsidRDefault="00B86D16" w:rsidP="001F194D">
      <w:pPr>
        <w:numPr>
          <w:ilvl w:val="0"/>
          <w:numId w:val="18"/>
        </w:numPr>
        <w:spacing w:after="0" w:line="240" w:lineRule="auto"/>
        <w:jc w:val="both"/>
        <w:rPr>
          <w:del w:id="433" w:author="Avtor"/>
          <w:rFonts w:ascii="Times New Roman" w:hAnsi="Times New Roman"/>
          <w:sz w:val="24"/>
          <w:szCs w:val="24"/>
          <w:lang w:eastAsia="sl-SI"/>
        </w:rPr>
      </w:pPr>
      <w:del w:id="434" w:author="Avtor">
        <w:r w:rsidRPr="00FF75FC" w:rsidDel="00841A2D">
          <w:rPr>
            <w:rFonts w:ascii="Times New Roman" w:hAnsi="Times New Roman"/>
            <w:sz w:val="24"/>
            <w:szCs w:val="24"/>
            <w:lang w:eastAsia="sl-SI"/>
          </w:rPr>
          <w:delText>celovitost obravnave odsekov vodnih teles upoštevajoč npr. izboljšanje stanja voda, stanja vrst in habitatov, poplavne varnosti in obstoječo ter načrtovano rabo voda,</w:delText>
        </w:r>
      </w:del>
    </w:p>
    <w:p w:rsidR="00B86D16" w:rsidRPr="00FF75FC" w:rsidDel="00841A2D" w:rsidRDefault="00B86D16" w:rsidP="001F194D">
      <w:pPr>
        <w:numPr>
          <w:ilvl w:val="0"/>
          <w:numId w:val="18"/>
        </w:numPr>
        <w:spacing w:after="0" w:line="240" w:lineRule="auto"/>
        <w:jc w:val="both"/>
        <w:rPr>
          <w:del w:id="435" w:author="Avtor"/>
          <w:rFonts w:ascii="Times New Roman" w:hAnsi="Times New Roman"/>
          <w:sz w:val="24"/>
          <w:szCs w:val="24"/>
          <w:lang w:eastAsia="sl-SI"/>
        </w:rPr>
      </w:pPr>
      <w:del w:id="436" w:author="Avtor">
        <w:r w:rsidRPr="00FF75FC" w:rsidDel="00841A2D">
          <w:rPr>
            <w:rFonts w:ascii="Times New Roman" w:hAnsi="Times New Roman"/>
            <w:sz w:val="24"/>
            <w:szCs w:val="24"/>
            <w:lang w:eastAsia="sl-SI"/>
          </w:rPr>
          <w:delText>zagotavljanje več socio-ekonomskih koristi za širše območje, kot npr. varstvo in obnova biotske raznovrstnosti in tal ter spodbujanje ekosistemskih storitev, vključno z omrežjem NATURA 2000 in zelenimi infrastrukturami.</w:delText>
        </w:r>
      </w:del>
    </w:p>
    <w:p w:rsidR="003C27D8" w:rsidRPr="00FF75FC" w:rsidRDefault="003C27D8" w:rsidP="001F194D">
      <w:pPr>
        <w:spacing w:after="0" w:line="240" w:lineRule="auto"/>
        <w:jc w:val="both"/>
        <w:rPr>
          <w:rFonts w:ascii="Times New Roman" w:hAnsi="Times New Roman"/>
          <w:sz w:val="24"/>
          <w:szCs w:val="24"/>
          <w:lang w:eastAsia="sl-SI"/>
        </w:rPr>
      </w:pPr>
    </w:p>
    <w:p w:rsidR="004B62C1" w:rsidRPr="00FF75FC" w:rsidRDefault="00F6442F" w:rsidP="00E62651">
      <w:pPr>
        <w:pStyle w:val="Naslov2"/>
        <w:numPr>
          <w:ilvl w:val="0"/>
          <w:numId w:val="25"/>
        </w:numPr>
      </w:pPr>
      <w:bookmarkStart w:id="437" w:name="_Toc413423378"/>
      <w:bookmarkStart w:id="438" w:name="_Toc413770741"/>
      <w:bookmarkStart w:id="439" w:name="_Toc414629845"/>
      <w:bookmarkStart w:id="440" w:name="_Toc414631217"/>
      <w:bookmarkStart w:id="441" w:name="_Toc416966748"/>
      <w:bookmarkStart w:id="442" w:name="_Toc51318113"/>
      <w:bookmarkStart w:id="443" w:name="_Toc56689331"/>
      <w:bookmarkStart w:id="444" w:name="_Toc57026807"/>
      <w:bookmarkStart w:id="445" w:name="_Toc57026928"/>
      <w:r w:rsidRPr="00FF75FC">
        <w:t>Varstvo in obnova biotske raznovrstnosti in tal ter spodbujanje ekosistemskih storitev, vključno z omrežjem NATURA 2000 in zelenimi infrastrukturami</w:t>
      </w:r>
      <w:bookmarkEnd w:id="437"/>
      <w:bookmarkEnd w:id="438"/>
      <w:bookmarkEnd w:id="439"/>
      <w:bookmarkEnd w:id="440"/>
      <w:bookmarkEnd w:id="441"/>
      <w:bookmarkEnd w:id="442"/>
      <w:bookmarkEnd w:id="443"/>
      <w:bookmarkEnd w:id="444"/>
      <w:bookmarkEnd w:id="445"/>
    </w:p>
    <w:p w:rsidR="00736A13" w:rsidRPr="00FF75FC" w:rsidRDefault="00736A13" w:rsidP="001F194D">
      <w:pPr>
        <w:spacing w:after="0" w:line="240" w:lineRule="auto"/>
        <w:jc w:val="both"/>
        <w:rPr>
          <w:rFonts w:ascii="Times New Roman" w:hAnsi="Times New Roman"/>
          <w:sz w:val="24"/>
          <w:szCs w:val="24"/>
          <w:lang w:eastAsia="sl-SI"/>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557AFF" w:rsidRPr="00FF75FC" w:rsidRDefault="00557AFF"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rPr>
        <w:t>Specifični cilj prednostne naložbe je</w:t>
      </w:r>
      <w:r w:rsidRPr="00FF75FC">
        <w:rPr>
          <w:rFonts w:ascii="Times New Roman" w:hAnsi="Times New Roman"/>
          <w:sz w:val="24"/>
          <w:szCs w:val="24"/>
          <w:lang w:eastAsia="sl-SI"/>
        </w:rPr>
        <w:t xml:space="preserve"> izboljšanje stanja evropsko pomembnih vrst in habitatnih tipov, prednostno tistih s  slabim stanjem ohranjenosti in endemičnih vrst.</w:t>
      </w:r>
    </w:p>
    <w:p w:rsidR="00557AFF" w:rsidRPr="00FF75FC" w:rsidRDefault="00557AFF" w:rsidP="001F194D">
      <w:pPr>
        <w:spacing w:after="0" w:line="240" w:lineRule="auto"/>
        <w:jc w:val="both"/>
        <w:rPr>
          <w:rFonts w:ascii="Times New Roman" w:hAnsi="Times New Roman"/>
          <w:sz w:val="24"/>
          <w:szCs w:val="24"/>
          <w:lang w:eastAsia="sl-SI"/>
        </w:rPr>
      </w:pPr>
    </w:p>
    <w:p w:rsidR="00457C2F" w:rsidRPr="00FF75FC" w:rsidRDefault="00457C2F"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w:t>
      </w:r>
      <w:r>
        <w:rPr>
          <w:rFonts w:ascii="Times New Roman" w:hAnsi="Times New Roman"/>
          <w:sz w:val="24"/>
          <w:szCs w:val="24"/>
        </w:rPr>
        <w:t>spevka k specifičnim ciljem so:</w:t>
      </w:r>
    </w:p>
    <w:p w:rsidR="00457C2F" w:rsidRPr="00FF75FC" w:rsidRDefault="00457C2F" w:rsidP="006A2971">
      <w:pPr>
        <w:numPr>
          <w:ilvl w:val="0"/>
          <w:numId w:val="29"/>
        </w:numPr>
        <w:spacing w:after="0" w:line="240" w:lineRule="auto"/>
        <w:jc w:val="both"/>
        <w:rPr>
          <w:rFonts w:ascii="Times New Roman" w:hAnsi="Times New Roman"/>
          <w:sz w:val="24"/>
          <w:szCs w:val="24"/>
        </w:rPr>
      </w:pPr>
      <w:r w:rsidRPr="00FF75FC">
        <w:rPr>
          <w:rFonts w:ascii="Times New Roman" w:hAnsi="Times New Roman"/>
          <w:sz w:val="24"/>
          <w:szCs w:val="24"/>
        </w:rPr>
        <w:t>zagotavljanje funkcionalne zelene infrastrukture na najpomembnejših območjih varstva narave, prednostno na območjih Natura 2000,</w:t>
      </w:r>
    </w:p>
    <w:p w:rsidR="00457C2F" w:rsidRDefault="00457C2F" w:rsidP="006A2971">
      <w:pPr>
        <w:numPr>
          <w:ilvl w:val="0"/>
          <w:numId w:val="29"/>
        </w:numPr>
        <w:spacing w:after="0" w:line="240" w:lineRule="auto"/>
        <w:jc w:val="both"/>
        <w:rPr>
          <w:rFonts w:ascii="Times New Roman" w:hAnsi="Times New Roman"/>
          <w:sz w:val="24"/>
          <w:szCs w:val="24"/>
        </w:rPr>
      </w:pPr>
      <w:r w:rsidRPr="00FF75FC">
        <w:rPr>
          <w:rFonts w:ascii="Times New Roman" w:hAnsi="Times New Roman"/>
          <w:sz w:val="24"/>
          <w:szCs w:val="24"/>
        </w:rPr>
        <w:t xml:space="preserve">kot nadgradnja izboljšanja stanja ohranjenosti vrst in habitatnih tipov, razvoj visokokakovostne in za obiskovalce privlačne interpretacije pomena uspešnega ohranjanja biotske raznovrstnosti za zagotovitev ključnih ekosistemskih storitev. Pri interpretaciji pomena ohranjanja biotske raznovrstnosti bodo podprti ukrepi za usmerjanje obiska na manj občutljiva območja in večjo ozaveščenost obiskovalcev in prebivalcev glede pomena območij Natura 2000 za Slovenijo. </w:t>
      </w:r>
    </w:p>
    <w:p w:rsidR="00457C2F" w:rsidRDefault="00457C2F" w:rsidP="001F194D">
      <w:pPr>
        <w:spacing w:after="0" w:line="240" w:lineRule="auto"/>
        <w:jc w:val="both"/>
        <w:rPr>
          <w:rFonts w:ascii="Times New Roman" w:hAnsi="Times New Roman"/>
          <w:sz w:val="24"/>
          <w:szCs w:val="24"/>
        </w:rPr>
      </w:pPr>
    </w:p>
    <w:p w:rsidR="00457C2F" w:rsidRPr="00FF75FC" w:rsidRDefault="00457C2F"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Vlaganja bodo usmerjena npr. na naslednja področja: </w:t>
      </w:r>
    </w:p>
    <w:p w:rsidR="00457C2F" w:rsidRPr="00FF75FC" w:rsidRDefault="00457C2F" w:rsidP="006A2971">
      <w:pPr>
        <w:numPr>
          <w:ilvl w:val="0"/>
          <w:numId w:val="135"/>
        </w:numPr>
        <w:spacing w:after="0" w:line="240" w:lineRule="auto"/>
        <w:ind w:left="709" w:hanging="283"/>
        <w:jc w:val="both"/>
        <w:rPr>
          <w:rFonts w:ascii="Times New Roman" w:hAnsi="Times New Roman"/>
          <w:sz w:val="24"/>
          <w:szCs w:val="24"/>
        </w:rPr>
      </w:pPr>
      <w:r w:rsidRPr="00FF75FC">
        <w:rPr>
          <w:rFonts w:ascii="Times New Roman" w:hAnsi="Times New Roman"/>
          <w:sz w:val="24"/>
          <w:szCs w:val="24"/>
        </w:rPr>
        <w:lastRenderedPageBreak/>
        <w:t xml:space="preserve">vzpostavitev vzdrževanja dobrega naravovarstvenega stanja na prednostnih območjih Natura 2000 (npr. obnova ali vzdrževanje ekosistemov s ciljem ohranjanja biotske raznovrstnosti, obvladovanje invazivnih tujerodnih vrst), </w:t>
      </w:r>
    </w:p>
    <w:p w:rsidR="00457C2F" w:rsidRPr="00FF75FC" w:rsidRDefault="00457C2F" w:rsidP="006A2971">
      <w:pPr>
        <w:numPr>
          <w:ilvl w:val="0"/>
          <w:numId w:val="135"/>
        </w:numPr>
        <w:spacing w:after="0" w:line="240" w:lineRule="auto"/>
        <w:ind w:left="709" w:hanging="283"/>
        <w:jc w:val="both"/>
        <w:rPr>
          <w:rFonts w:ascii="Times New Roman" w:hAnsi="Times New Roman"/>
          <w:sz w:val="24"/>
          <w:szCs w:val="24"/>
        </w:rPr>
      </w:pPr>
      <w:r w:rsidRPr="00FF75FC">
        <w:rPr>
          <w:rFonts w:ascii="Times New Roman" w:hAnsi="Times New Roman"/>
          <w:sz w:val="24"/>
          <w:szCs w:val="24"/>
        </w:rPr>
        <w:t xml:space="preserve">za doseganje ciljev območij Natura 2000 bomo, kjer bo to upravičeno in relevantno, podprli tudi odkup ali vzpostavitev pogodbenega varstva ali skrbništva naravovarstveno pomembnih površin, na katerih bomo vzpostavili ustrezno upravljanje za doseganje naravovarstvenih ciljev ter zagotavljali ključne ekosistemske storitve (npr. zadrževanje voda, blaženje podnebnih sprememb, zagotavljanje pitne vode), </w:t>
      </w:r>
    </w:p>
    <w:p w:rsidR="00457C2F" w:rsidRPr="00FF75FC" w:rsidRDefault="00457C2F" w:rsidP="006A2971">
      <w:pPr>
        <w:numPr>
          <w:ilvl w:val="0"/>
          <w:numId w:val="135"/>
        </w:numPr>
        <w:spacing w:after="0" w:line="240" w:lineRule="auto"/>
        <w:ind w:left="709" w:hanging="283"/>
        <w:jc w:val="both"/>
        <w:rPr>
          <w:rFonts w:ascii="Times New Roman" w:hAnsi="Times New Roman"/>
          <w:sz w:val="24"/>
          <w:szCs w:val="24"/>
        </w:rPr>
      </w:pPr>
      <w:r w:rsidRPr="00FF75FC">
        <w:rPr>
          <w:rFonts w:ascii="Times New Roman" w:hAnsi="Times New Roman"/>
          <w:sz w:val="24"/>
          <w:szCs w:val="24"/>
        </w:rPr>
        <w:t xml:space="preserve">vzpostavitev koridorjev za zagotovitev ugodnega stanja zavarovanih vrst (npr. zeleni mostovi, obnova mokrišč), </w:t>
      </w:r>
    </w:p>
    <w:p w:rsidR="00457C2F" w:rsidRPr="00FF75FC" w:rsidRDefault="00457C2F" w:rsidP="006A2971">
      <w:pPr>
        <w:numPr>
          <w:ilvl w:val="0"/>
          <w:numId w:val="135"/>
        </w:numPr>
        <w:spacing w:after="0" w:line="240" w:lineRule="auto"/>
        <w:ind w:left="709" w:hanging="283"/>
        <w:jc w:val="both"/>
        <w:rPr>
          <w:rFonts w:ascii="Times New Roman" w:hAnsi="Times New Roman"/>
          <w:sz w:val="24"/>
          <w:szCs w:val="24"/>
        </w:rPr>
      </w:pPr>
      <w:r w:rsidRPr="00FF75FC">
        <w:rPr>
          <w:rFonts w:ascii="Times New Roman" w:hAnsi="Times New Roman"/>
          <w:sz w:val="24"/>
          <w:szCs w:val="24"/>
        </w:rPr>
        <w:t>zagotovitev kakovostne interpretacije zgledno urejenih naravovarstvenih površin, ki po potrebi vključuje tudi investicije v javno infrastrukturo za obisk, prednostno z obnovo obstoječih objektov in manjšimi gradbenimi projekti (npr. opazovališča, utrjene poti, informacije točke), s poudarkom na izobraževanju in ozaveščanju o ohranjanju narave, kulturne dediščine in krajine brez negativnih vplivov na doseganje naravovarstvenih ciljev ob zagotavljanju pogojev za trajnostno mobilnost obiskovalcev.</w:t>
      </w:r>
    </w:p>
    <w:p w:rsidR="00065AED" w:rsidRPr="00FF75FC" w:rsidRDefault="00065AED" w:rsidP="001F194D">
      <w:pPr>
        <w:shd w:val="clear" w:color="auto" w:fill="FFFFFF"/>
        <w:spacing w:after="0" w:line="240" w:lineRule="auto"/>
        <w:jc w:val="both"/>
        <w:rPr>
          <w:rStyle w:val="PinPBZnak"/>
          <w:rFonts w:ascii="Times New Roman" w:hAnsi="Times New Roman"/>
          <w:szCs w:val="24"/>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8814F5" w:rsidRPr="00FF75FC" w:rsidRDefault="008814F5" w:rsidP="001F194D">
      <w:pPr>
        <w:shd w:val="clear" w:color="auto" w:fill="FFFFFF"/>
        <w:spacing w:after="0" w:line="240" w:lineRule="auto"/>
        <w:jc w:val="both"/>
        <w:rPr>
          <w:rFonts w:ascii="Times New Roman" w:eastAsia="Times New Roman" w:hAnsi="Times New Roman"/>
          <w:sz w:val="24"/>
          <w:szCs w:val="24"/>
        </w:rPr>
      </w:pPr>
      <w:r w:rsidRPr="00FF75FC">
        <w:rPr>
          <w:rFonts w:ascii="Times New Roman" w:hAnsi="Times New Roman"/>
          <w:sz w:val="24"/>
          <w:szCs w:val="24"/>
        </w:rPr>
        <w:t>Ciljne skupine prednostne naložbe so</w:t>
      </w:r>
      <w:r w:rsidRPr="00FF75FC">
        <w:rPr>
          <w:rFonts w:ascii="Times New Roman" w:eastAsia="Times New Roman" w:hAnsi="Times New Roman"/>
          <w:sz w:val="24"/>
          <w:szCs w:val="24"/>
        </w:rPr>
        <w:t xml:space="preserve"> obiskovalci ohranjene narave (po statističnih podatkih 30 % prebivalstva EU) in kulturne dediščine, lokalne skupnosti in deležniki v turizmu ter nanj vezanih dejavnostih (npr. lokalne pridelave hrane), lokalno prebivalstvo.</w:t>
      </w:r>
    </w:p>
    <w:p w:rsidR="008814F5" w:rsidRPr="00FF75FC" w:rsidRDefault="008814F5" w:rsidP="001F194D">
      <w:pPr>
        <w:shd w:val="clear" w:color="auto" w:fill="FFFFFF"/>
        <w:spacing w:after="0" w:line="240" w:lineRule="auto"/>
        <w:jc w:val="both"/>
        <w:rPr>
          <w:rFonts w:ascii="Times New Roman" w:eastAsia="Times New Roman" w:hAnsi="Times New Roman"/>
          <w:sz w:val="24"/>
          <w:szCs w:val="24"/>
        </w:rPr>
      </w:pPr>
    </w:p>
    <w:p w:rsidR="008814F5" w:rsidRPr="00FF75FC" w:rsidRDefault="008814F5" w:rsidP="001F194D">
      <w:pPr>
        <w:shd w:val="clear" w:color="auto" w:fill="FFFFFF"/>
        <w:spacing w:after="0" w:line="240" w:lineRule="auto"/>
        <w:jc w:val="both"/>
        <w:rPr>
          <w:rFonts w:ascii="Times New Roman" w:eastAsia="Times New Roman" w:hAnsi="Times New Roman"/>
          <w:sz w:val="24"/>
          <w:szCs w:val="24"/>
        </w:rPr>
      </w:pPr>
      <w:r w:rsidRPr="00FF75FC">
        <w:rPr>
          <w:rFonts w:ascii="Times New Roman" w:hAnsi="Times New Roman"/>
          <w:sz w:val="24"/>
          <w:szCs w:val="24"/>
        </w:rPr>
        <w:t>Upravičenci prednostne naložbe so</w:t>
      </w:r>
      <w:r w:rsidRPr="00FF75FC">
        <w:rPr>
          <w:rFonts w:ascii="Times New Roman" w:eastAsia="Times New Roman" w:hAnsi="Times New Roman"/>
          <w:sz w:val="24"/>
          <w:szCs w:val="24"/>
        </w:rPr>
        <w:t xml:space="preserve"> upravljavci zavarovanih območij in območij Natura 2000, javni zavodi, občine, podjetja, nevladne organizacije, ministrstva, institucije regionalnega razvoja.</w:t>
      </w:r>
    </w:p>
    <w:p w:rsidR="008814F5" w:rsidRDefault="008814F5" w:rsidP="001F194D">
      <w:pPr>
        <w:shd w:val="clear" w:color="auto" w:fill="FFFFFF"/>
        <w:spacing w:after="0" w:line="240" w:lineRule="auto"/>
        <w:jc w:val="both"/>
        <w:rPr>
          <w:rStyle w:val="PinPBZnak"/>
          <w:rFonts w:ascii="Times New Roman" w:hAnsi="Times New Roman"/>
          <w:szCs w:val="24"/>
        </w:rPr>
      </w:pPr>
    </w:p>
    <w:p w:rsidR="00406613" w:rsidRPr="00FF75FC" w:rsidRDefault="00406613" w:rsidP="001F194D">
      <w:pPr>
        <w:shd w:val="clear" w:color="auto" w:fill="FFFFFF"/>
        <w:spacing w:after="0" w:line="240" w:lineRule="auto"/>
        <w:jc w:val="both"/>
        <w:rPr>
          <w:rStyle w:val="PinPBZnak"/>
          <w:rFonts w:ascii="Times New Roman" w:hAnsi="Times New Roman"/>
          <w:szCs w:val="24"/>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8814F5" w:rsidRPr="00FF75FC" w:rsidRDefault="008814F5" w:rsidP="001F194D">
      <w:pPr>
        <w:spacing w:after="0" w:line="240" w:lineRule="auto"/>
        <w:jc w:val="both"/>
        <w:rPr>
          <w:rFonts w:ascii="Times New Roman" w:hAnsi="Times New Roman"/>
          <w:sz w:val="24"/>
          <w:szCs w:val="24"/>
        </w:rPr>
      </w:pPr>
      <w:r w:rsidRPr="00FF75FC">
        <w:rPr>
          <w:rFonts w:ascii="Times New Roman" w:hAnsi="Times New Roman"/>
          <w:sz w:val="24"/>
          <w:szCs w:val="24"/>
        </w:rPr>
        <w:t>V izvajanju prednostne naložbe se v fazi priprav meril za izbor ne načrtuje uporabe finančnih instrumentov.</w:t>
      </w:r>
    </w:p>
    <w:p w:rsidR="008814F5" w:rsidRPr="00FF75FC" w:rsidRDefault="008814F5" w:rsidP="001F194D">
      <w:pPr>
        <w:spacing w:after="0" w:line="240" w:lineRule="auto"/>
        <w:jc w:val="both"/>
        <w:rPr>
          <w:rFonts w:ascii="Times New Roman" w:hAnsi="Times New Roman"/>
          <w:sz w:val="24"/>
          <w:szCs w:val="24"/>
        </w:rPr>
      </w:pPr>
    </w:p>
    <w:p w:rsidR="008814F5" w:rsidRPr="00FF75FC" w:rsidRDefault="008814F5" w:rsidP="001F194D">
      <w:pPr>
        <w:spacing w:after="0" w:line="240" w:lineRule="auto"/>
        <w:jc w:val="both"/>
        <w:rPr>
          <w:rFonts w:ascii="Times New Roman" w:hAnsi="Times New Roman"/>
          <w:sz w:val="24"/>
          <w:szCs w:val="24"/>
        </w:rPr>
      </w:pPr>
      <w:r w:rsidRPr="00FF75FC">
        <w:rPr>
          <w:rFonts w:ascii="Times New Roman" w:hAnsi="Times New Roman"/>
          <w:sz w:val="24"/>
          <w:szCs w:val="24"/>
        </w:rPr>
        <w:t>V izvajanju prednostne naložbe se v fazi priprav meril za izbor ne načrtuje uporabe velikih projektov.</w:t>
      </w:r>
    </w:p>
    <w:p w:rsidR="008814F5" w:rsidRDefault="008814F5" w:rsidP="001F194D">
      <w:pPr>
        <w:shd w:val="clear" w:color="auto" w:fill="FFFFFF"/>
        <w:spacing w:after="0" w:line="240" w:lineRule="auto"/>
        <w:jc w:val="both"/>
        <w:rPr>
          <w:rStyle w:val="PinPBZnak"/>
          <w:rFonts w:ascii="Times New Roman" w:hAnsi="Times New Roman"/>
          <w:szCs w:val="24"/>
        </w:rPr>
      </w:pPr>
    </w:p>
    <w:p w:rsidR="00F032E8" w:rsidRDefault="00F032E8" w:rsidP="001F194D">
      <w:pPr>
        <w:pStyle w:val="Default"/>
        <w:jc w:val="both"/>
        <w:rPr>
          <w:rFonts w:ascii="Times New Roman" w:hAnsi="Times New Roman" w:cs="Times New Roman"/>
          <w:b/>
          <w:color w:val="auto"/>
        </w:rPr>
      </w:pPr>
      <w:r w:rsidRPr="002B7BAF">
        <w:rPr>
          <w:rFonts w:ascii="Times New Roman" w:hAnsi="Times New Roman" w:cs="Times New Roman"/>
          <w:b/>
          <w:color w:val="auto"/>
        </w:rPr>
        <w:t>Način izbora operacij</w:t>
      </w:r>
    </w:p>
    <w:p w:rsidR="00F032E8" w:rsidRDefault="00F032E8" w:rsidP="001F194D">
      <w:pPr>
        <w:shd w:val="clear" w:color="auto" w:fill="FFFFFF"/>
        <w:spacing w:after="0" w:line="240" w:lineRule="auto"/>
        <w:jc w:val="both"/>
        <w:rPr>
          <w:rStyle w:val="PinPBZnak"/>
          <w:rFonts w:ascii="Times New Roman" w:hAnsi="Times New Roman"/>
          <w:szCs w:val="24"/>
        </w:rPr>
      </w:pPr>
      <w:r w:rsidRPr="00FF75FC">
        <w:rPr>
          <w:rFonts w:ascii="Times New Roman" w:hAnsi="Times New Roman"/>
        </w:rPr>
        <w:t>V smislu mehanizmov izvajanja bo uporabljena neposredna potrditev operacij.</w:t>
      </w:r>
    </w:p>
    <w:p w:rsidR="00F032E8" w:rsidRDefault="00F032E8" w:rsidP="001F194D">
      <w:pPr>
        <w:shd w:val="clear" w:color="auto" w:fill="FFFFFF"/>
        <w:spacing w:after="0" w:line="240" w:lineRule="auto"/>
        <w:jc w:val="both"/>
        <w:rPr>
          <w:rStyle w:val="PinPBZnak"/>
          <w:rFonts w:ascii="Times New Roman" w:hAnsi="Times New Roman"/>
          <w:szCs w:val="24"/>
        </w:rPr>
      </w:pPr>
    </w:p>
    <w:p w:rsidR="00F032E8" w:rsidRDefault="00F032E8" w:rsidP="001F194D">
      <w:pPr>
        <w:pStyle w:val="Default"/>
        <w:jc w:val="both"/>
        <w:rPr>
          <w:rFonts w:ascii="Times New Roman" w:hAnsi="Times New Roman" w:cs="Times New Roman"/>
          <w:b/>
          <w:color w:val="auto"/>
        </w:rPr>
      </w:pPr>
      <w:r>
        <w:rPr>
          <w:rFonts w:ascii="Times New Roman" w:hAnsi="Times New Roman" w:cs="Times New Roman"/>
          <w:b/>
          <w:color w:val="auto"/>
        </w:rPr>
        <w:t>Ugotavljanje upravičenosti</w:t>
      </w:r>
    </w:p>
    <w:p w:rsidR="00F032E8" w:rsidRPr="000C1993" w:rsidRDefault="00F032E8"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457C2F" w:rsidRPr="00982AF8" w:rsidRDefault="00457C2F" w:rsidP="006A2971">
      <w:pPr>
        <w:numPr>
          <w:ilvl w:val="0"/>
          <w:numId w:val="66"/>
        </w:numPr>
        <w:shd w:val="clear" w:color="auto" w:fill="FFFFFF"/>
        <w:spacing w:after="0" w:line="240" w:lineRule="auto"/>
        <w:jc w:val="both"/>
        <w:rPr>
          <w:rFonts w:ascii="Times New Roman" w:eastAsia="Times New Roman" w:hAnsi="Times New Roman"/>
          <w:sz w:val="24"/>
          <w:szCs w:val="24"/>
        </w:rPr>
      </w:pPr>
      <w:r w:rsidRPr="00982AF8">
        <w:rPr>
          <w:rFonts w:ascii="Times New Roman" w:eastAsia="Times New Roman" w:hAnsi="Times New Roman"/>
          <w:sz w:val="24"/>
          <w:szCs w:val="24"/>
        </w:rPr>
        <w:t>prijava in izvedba operacije je predvidena v partnerstvu, obvezen član partnerstva mora biti upravljalec območja Natura</w:t>
      </w:r>
      <w:r w:rsidR="00982AF8" w:rsidRPr="00982AF8">
        <w:rPr>
          <w:rFonts w:ascii="Times New Roman" w:eastAsia="Times New Roman" w:hAnsi="Times New Roman"/>
          <w:sz w:val="24"/>
          <w:szCs w:val="24"/>
        </w:rPr>
        <w:t>,</w:t>
      </w:r>
    </w:p>
    <w:p w:rsidR="00457C2F" w:rsidRPr="00FF75FC" w:rsidRDefault="00457C2F" w:rsidP="006A2971">
      <w:pPr>
        <w:numPr>
          <w:ilvl w:val="0"/>
          <w:numId w:val="66"/>
        </w:numPr>
        <w:shd w:val="clear" w:color="auto" w:fill="FFFFFF"/>
        <w:spacing w:after="0" w:line="240" w:lineRule="auto"/>
        <w:jc w:val="both"/>
        <w:rPr>
          <w:rFonts w:ascii="Times New Roman" w:eastAsia="Times New Roman" w:hAnsi="Times New Roman"/>
          <w:sz w:val="24"/>
          <w:szCs w:val="24"/>
        </w:rPr>
      </w:pPr>
      <w:r w:rsidRPr="00FF75FC">
        <w:rPr>
          <w:rFonts w:ascii="Times New Roman" w:eastAsia="Times New Roman" w:hAnsi="Times New Roman"/>
          <w:sz w:val="24"/>
          <w:szCs w:val="24"/>
        </w:rPr>
        <w:t>operacija mora biti s seznama Prednostni projekti izboljšanja stanja ohranjenosti vrst in habitatnih tipov in s tem povezane interpretacije ohranjanja narave (in kulturne dediščine) iz Operativnega programa upravljanja območij Natura 2000 za obdobje 201</w:t>
      </w:r>
      <w:r>
        <w:rPr>
          <w:rFonts w:ascii="Times New Roman" w:eastAsia="Times New Roman" w:hAnsi="Times New Roman"/>
          <w:sz w:val="24"/>
          <w:szCs w:val="24"/>
        </w:rPr>
        <w:t>5</w:t>
      </w:r>
      <w:r w:rsidRPr="00FF75FC">
        <w:rPr>
          <w:rFonts w:ascii="Times New Roman" w:eastAsia="Times New Roman" w:hAnsi="Times New Roman"/>
          <w:sz w:val="24"/>
          <w:szCs w:val="24"/>
        </w:rPr>
        <w:t>-2020,</w:t>
      </w:r>
    </w:p>
    <w:p w:rsidR="001C3A78" w:rsidRDefault="00457C2F" w:rsidP="006A2971">
      <w:pPr>
        <w:numPr>
          <w:ilvl w:val="0"/>
          <w:numId w:val="66"/>
        </w:numPr>
        <w:shd w:val="clear" w:color="auto" w:fill="FFFFFF"/>
        <w:spacing w:after="0" w:line="240" w:lineRule="auto"/>
        <w:jc w:val="both"/>
        <w:rPr>
          <w:rFonts w:ascii="Times New Roman" w:eastAsia="Times New Roman" w:hAnsi="Times New Roman"/>
          <w:sz w:val="24"/>
          <w:szCs w:val="24"/>
        </w:rPr>
      </w:pPr>
      <w:r w:rsidRPr="00FF75FC">
        <w:rPr>
          <w:rFonts w:ascii="Times New Roman" w:eastAsia="Times New Roman" w:hAnsi="Times New Roman"/>
          <w:sz w:val="24"/>
          <w:szCs w:val="24"/>
        </w:rPr>
        <w:lastRenderedPageBreak/>
        <w:t>operacija mora biti namenjena izboljšanju stanja ohranjenosti vrst in/ali habitatnih tipov na terenu</w:t>
      </w:r>
      <w:r>
        <w:rPr>
          <w:rFonts w:ascii="Times New Roman" w:eastAsia="Times New Roman" w:hAnsi="Times New Roman"/>
          <w:sz w:val="24"/>
          <w:szCs w:val="24"/>
        </w:rPr>
        <w:t xml:space="preserve"> in sicer skupaj na najmanj 50 ha</w:t>
      </w:r>
      <w:r w:rsidRPr="00FF75FC">
        <w:rPr>
          <w:rFonts w:ascii="Times New Roman" w:eastAsia="Times New Roman" w:hAnsi="Times New Roman"/>
          <w:sz w:val="24"/>
          <w:szCs w:val="24"/>
        </w:rPr>
        <w:t>,</w:t>
      </w:r>
    </w:p>
    <w:p w:rsidR="00457C2F" w:rsidRPr="00FF75FC" w:rsidRDefault="00457C2F" w:rsidP="006A2971">
      <w:pPr>
        <w:numPr>
          <w:ilvl w:val="0"/>
          <w:numId w:val="66"/>
        </w:numPr>
        <w:shd w:val="clear" w:color="auto" w:fill="FFFFFF"/>
        <w:spacing w:after="0" w:line="240" w:lineRule="auto"/>
        <w:jc w:val="both"/>
        <w:rPr>
          <w:rFonts w:ascii="Times New Roman" w:eastAsia="Times New Roman" w:hAnsi="Times New Roman"/>
          <w:sz w:val="24"/>
          <w:szCs w:val="24"/>
        </w:rPr>
      </w:pPr>
      <w:r w:rsidRPr="00FF75FC">
        <w:rPr>
          <w:rFonts w:ascii="Times New Roman" w:eastAsia="Times New Roman" w:hAnsi="Times New Roman"/>
          <w:sz w:val="24"/>
          <w:szCs w:val="24"/>
        </w:rPr>
        <w:t>interpretacija ohranjenosti biotske raznovrstnosti in varstva kulturne dediščine je lahko zgolj nadgradnja že izvedenih aktivnosti izboljšanja stanja vrst in/ali habitatnih tipov ohranjenosti na terenu (na minimalno 50 ha).</w:t>
      </w:r>
    </w:p>
    <w:p w:rsidR="003C27D8" w:rsidRPr="00FF75FC" w:rsidRDefault="003C27D8" w:rsidP="001F194D">
      <w:pPr>
        <w:pStyle w:val="Default"/>
        <w:jc w:val="both"/>
        <w:rPr>
          <w:rFonts w:ascii="Times New Roman" w:hAnsi="Times New Roman" w:cs="Times New Roman"/>
          <w:color w:val="auto"/>
        </w:rPr>
      </w:pPr>
    </w:p>
    <w:p w:rsidR="00F032E8" w:rsidRPr="00FF75FC" w:rsidRDefault="00F032E8"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F032E8" w:rsidRPr="00F032E8" w:rsidRDefault="00F032E8"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982AF8" w:rsidRDefault="00982AF8" w:rsidP="006A2971">
      <w:pPr>
        <w:numPr>
          <w:ilvl w:val="0"/>
          <w:numId w:val="75"/>
        </w:numPr>
        <w:shd w:val="clear" w:color="auto" w:fill="FFFFFF"/>
        <w:spacing w:after="0" w:line="240" w:lineRule="auto"/>
        <w:jc w:val="both"/>
        <w:rPr>
          <w:rFonts w:ascii="Times New Roman" w:hAnsi="Times New Roman"/>
          <w:sz w:val="24"/>
          <w:szCs w:val="24"/>
        </w:rPr>
      </w:pPr>
      <w:r w:rsidRPr="00FF75FC">
        <w:rPr>
          <w:rFonts w:ascii="Times New Roman" w:hAnsi="Times New Roman"/>
          <w:sz w:val="24"/>
          <w:szCs w:val="24"/>
        </w:rPr>
        <w:t>prispevek k izboljšanju stanja ohranjenosti več</w:t>
      </w:r>
      <w:r>
        <w:rPr>
          <w:rFonts w:ascii="Times New Roman" w:hAnsi="Times New Roman"/>
          <w:sz w:val="24"/>
          <w:szCs w:val="24"/>
        </w:rPr>
        <w:t>jega števila</w:t>
      </w:r>
      <w:r w:rsidRPr="00FF75FC">
        <w:rPr>
          <w:rFonts w:ascii="Times New Roman" w:hAnsi="Times New Roman"/>
          <w:sz w:val="24"/>
          <w:szCs w:val="24"/>
        </w:rPr>
        <w:t xml:space="preserve"> vrst in habitatnih tipov v neugodnem stanju ohranjenosti in endemičnim vrstam,</w:t>
      </w:r>
    </w:p>
    <w:p w:rsidR="00982AF8" w:rsidRPr="00FF75FC" w:rsidRDefault="00982AF8" w:rsidP="006A2971">
      <w:pPr>
        <w:numPr>
          <w:ilvl w:val="0"/>
          <w:numId w:val="75"/>
        </w:numPr>
        <w:shd w:val="clear" w:color="auto" w:fill="FFFFFF"/>
        <w:spacing w:after="0" w:line="240" w:lineRule="auto"/>
        <w:jc w:val="both"/>
        <w:rPr>
          <w:rFonts w:ascii="Times New Roman" w:hAnsi="Times New Roman"/>
          <w:sz w:val="24"/>
          <w:szCs w:val="24"/>
        </w:rPr>
      </w:pPr>
      <w:r>
        <w:rPr>
          <w:rFonts w:ascii="Times New Roman" w:hAnsi="Times New Roman"/>
          <w:sz w:val="24"/>
          <w:szCs w:val="24"/>
        </w:rPr>
        <w:t>prispevek k izboljšanju stanja vrst ali habitatnih tipov na večji površini,</w:t>
      </w:r>
    </w:p>
    <w:p w:rsidR="00982AF8" w:rsidRPr="00FF75FC" w:rsidRDefault="00982AF8" w:rsidP="006A2971">
      <w:pPr>
        <w:numPr>
          <w:ilvl w:val="0"/>
          <w:numId w:val="75"/>
        </w:numPr>
        <w:shd w:val="clear" w:color="auto" w:fill="FFFFFF"/>
        <w:spacing w:after="0" w:line="240" w:lineRule="auto"/>
        <w:jc w:val="both"/>
        <w:rPr>
          <w:rFonts w:ascii="Times New Roman" w:hAnsi="Times New Roman"/>
          <w:sz w:val="24"/>
          <w:szCs w:val="24"/>
        </w:rPr>
      </w:pPr>
      <w:r w:rsidRPr="00FF75FC">
        <w:rPr>
          <w:rFonts w:ascii="Times New Roman" w:hAnsi="Times New Roman"/>
          <w:sz w:val="24"/>
          <w:szCs w:val="24"/>
        </w:rPr>
        <w:t>sinergijski učinek za področja ohranjanje narave, ohranjanja kulturne dediščine in javnega dostopa (npr. interpretacija pomena sočasnega ohranjanja biotske raznovrstnosti in varstva kulturne dediščine),</w:t>
      </w:r>
    </w:p>
    <w:p w:rsidR="00982AF8" w:rsidRPr="00FF75FC" w:rsidRDefault="00982AF8" w:rsidP="006A2971">
      <w:pPr>
        <w:numPr>
          <w:ilvl w:val="0"/>
          <w:numId w:val="75"/>
        </w:numPr>
        <w:shd w:val="clear" w:color="auto" w:fill="FFFFFF"/>
        <w:spacing w:after="0" w:line="240" w:lineRule="auto"/>
        <w:jc w:val="both"/>
        <w:rPr>
          <w:rFonts w:ascii="Times New Roman" w:hAnsi="Times New Roman"/>
          <w:sz w:val="24"/>
          <w:szCs w:val="24"/>
        </w:rPr>
      </w:pPr>
      <w:r w:rsidRPr="00FF75FC">
        <w:rPr>
          <w:rFonts w:ascii="Times New Roman" w:hAnsi="Times New Roman"/>
          <w:sz w:val="24"/>
          <w:szCs w:val="24"/>
        </w:rPr>
        <w:t>na morebitno odkupljenih naravovarstveno vrednih zemljiščih vzpostavitev primernega upravljanja, ki ustreza doseganju namena – varstvu narave in ohranjanju biodiverzitete,</w:t>
      </w:r>
    </w:p>
    <w:p w:rsidR="00982AF8" w:rsidRDefault="00982AF8" w:rsidP="006A2971">
      <w:pPr>
        <w:numPr>
          <w:ilvl w:val="0"/>
          <w:numId w:val="75"/>
        </w:numPr>
        <w:shd w:val="clear" w:color="auto" w:fill="FFFFFF"/>
        <w:spacing w:after="0" w:line="240" w:lineRule="auto"/>
        <w:jc w:val="both"/>
        <w:rPr>
          <w:rFonts w:ascii="Times New Roman" w:hAnsi="Times New Roman"/>
          <w:sz w:val="24"/>
          <w:szCs w:val="24"/>
        </w:rPr>
      </w:pPr>
      <w:r w:rsidRPr="00FF75FC">
        <w:rPr>
          <w:rFonts w:ascii="Times New Roman" w:hAnsi="Times New Roman"/>
          <w:sz w:val="24"/>
          <w:szCs w:val="24"/>
        </w:rPr>
        <w:t>v primerih zagotavljanja prostorov prednost obnovi obstoječih objektov, še posebej objektov kulturne dediščine pred novogradnjo,</w:t>
      </w:r>
    </w:p>
    <w:p w:rsidR="00982AF8" w:rsidRPr="00982AF8" w:rsidRDefault="00982AF8" w:rsidP="006A2971">
      <w:pPr>
        <w:numPr>
          <w:ilvl w:val="0"/>
          <w:numId w:val="75"/>
        </w:numPr>
        <w:shd w:val="clear" w:color="auto" w:fill="FFFFFF"/>
        <w:spacing w:after="0" w:line="240" w:lineRule="auto"/>
        <w:jc w:val="both"/>
        <w:rPr>
          <w:rFonts w:ascii="Times New Roman" w:hAnsi="Times New Roman"/>
          <w:sz w:val="24"/>
          <w:szCs w:val="24"/>
        </w:rPr>
      </w:pPr>
      <w:r w:rsidRPr="00982AF8">
        <w:rPr>
          <w:rFonts w:ascii="Times New Roman" w:hAnsi="Times New Roman"/>
          <w:sz w:val="24"/>
          <w:szCs w:val="24"/>
        </w:rPr>
        <w:t>prioriteto pri obnovi objektov kulturne dediščine imajo objekti z višjim statusom pomembn</w:t>
      </w:r>
      <w:r>
        <w:rPr>
          <w:rFonts w:ascii="Times New Roman" w:hAnsi="Times New Roman"/>
          <w:sz w:val="24"/>
          <w:szCs w:val="24"/>
        </w:rPr>
        <w:t>osti objekta kulturne dediščine,</w:t>
      </w:r>
    </w:p>
    <w:p w:rsidR="00982AF8" w:rsidRPr="00FF75FC" w:rsidRDefault="00982AF8" w:rsidP="006A2971">
      <w:pPr>
        <w:numPr>
          <w:ilvl w:val="0"/>
          <w:numId w:val="75"/>
        </w:numPr>
        <w:shd w:val="clear" w:color="auto" w:fill="FFFFFF"/>
        <w:spacing w:after="0" w:line="240" w:lineRule="auto"/>
        <w:jc w:val="both"/>
        <w:rPr>
          <w:rFonts w:ascii="Times New Roman" w:hAnsi="Times New Roman"/>
          <w:sz w:val="24"/>
          <w:szCs w:val="24"/>
        </w:rPr>
      </w:pPr>
      <w:r w:rsidRPr="00FF75FC">
        <w:rPr>
          <w:rFonts w:ascii="Times New Roman" w:hAnsi="Times New Roman"/>
          <w:sz w:val="24"/>
          <w:szCs w:val="24"/>
        </w:rPr>
        <w:t>izvajanje na zavarovanih območjih, ki jih je zavarovala država, ob posebnem upoštevanju 10. in 11. člena Zakona o TNP,</w:t>
      </w:r>
    </w:p>
    <w:p w:rsidR="00982AF8" w:rsidRPr="00FF75FC" w:rsidRDefault="00982AF8" w:rsidP="006A2971">
      <w:pPr>
        <w:numPr>
          <w:ilvl w:val="0"/>
          <w:numId w:val="75"/>
        </w:numPr>
        <w:shd w:val="clear" w:color="auto" w:fill="FFFFFF"/>
        <w:spacing w:after="0" w:line="240" w:lineRule="auto"/>
        <w:jc w:val="both"/>
        <w:rPr>
          <w:rFonts w:ascii="Times New Roman" w:hAnsi="Times New Roman"/>
          <w:sz w:val="24"/>
          <w:szCs w:val="24"/>
        </w:rPr>
      </w:pPr>
      <w:r w:rsidRPr="00FF75FC">
        <w:rPr>
          <w:rFonts w:ascii="Times New Roman" w:hAnsi="Times New Roman"/>
          <w:sz w:val="24"/>
          <w:szCs w:val="24"/>
        </w:rPr>
        <w:t>namenjanje obnovi obstoječe javne infrastrukture za obisk območij varstva narave (v primeru novih posegov, bodo ti umeščeni izven pomembnejših oziroma ključnih delov habitatov in bodo, kjer je relevantno, zagotavljali preusmeritev obiskovalcev izven pomembnejših oziroma ključnih delov),</w:t>
      </w:r>
    </w:p>
    <w:p w:rsidR="00982AF8" w:rsidRPr="00FF75FC" w:rsidRDefault="00982AF8" w:rsidP="006A2971">
      <w:pPr>
        <w:numPr>
          <w:ilvl w:val="0"/>
          <w:numId w:val="75"/>
        </w:numPr>
        <w:shd w:val="clear" w:color="auto" w:fill="FFFFFF"/>
        <w:spacing w:after="0" w:line="240" w:lineRule="auto"/>
        <w:jc w:val="both"/>
        <w:rPr>
          <w:rFonts w:ascii="Times New Roman" w:hAnsi="Times New Roman"/>
          <w:sz w:val="24"/>
          <w:szCs w:val="24"/>
        </w:rPr>
      </w:pPr>
      <w:r w:rsidRPr="00FF75FC">
        <w:rPr>
          <w:rFonts w:ascii="Times New Roman" w:hAnsi="Times New Roman"/>
          <w:sz w:val="24"/>
          <w:szCs w:val="24"/>
        </w:rPr>
        <w:t>prednostno se javne infrastrukture v varovanih območjih ne bo osvetljevalo, v nasprotnem primeru bodo uporabljeni viri, ki ne vplivajo negativno na zdravje ljudi ali na biotsko pestrost in bodo uporabljeni na način, da bo minim</w:t>
      </w:r>
      <w:r>
        <w:rPr>
          <w:rFonts w:ascii="Times New Roman" w:hAnsi="Times New Roman"/>
          <w:sz w:val="24"/>
          <w:szCs w:val="24"/>
        </w:rPr>
        <w:t>ali</w:t>
      </w:r>
      <w:r w:rsidRPr="00FF75FC">
        <w:rPr>
          <w:rFonts w:ascii="Times New Roman" w:hAnsi="Times New Roman"/>
          <w:sz w:val="24"/>
          <w:szCs w:val="24"/>
        </w:rPr>
        <w:t>zirano svetlobno onesnaževanje,</w:t>
      </w:r>
    </w:p>
    <w:p w:rsidR="00982AF8" w:rsidRPr="00FF75FC" w:rsidRDefault="00982AF8" w:rsidP="006A2971">
      <w:pPr>
        <w:numPr>
          <w:ilvl w:val="0"/>
          <w:numId w:val="75"/>
        </w:numPr>
        <w:shd w:val="clear" w:color="auto" w:fill="FFFFFF"/>
        <w:spacing w:after="0" w:line="240" w:lineRule="auto"/>
        <w:jc w:val="both"/>
        <w:rPr>
          <w:rFonts w:ascii="Times New Roman" w:eastAsia="Times New Roman" w:hAnsi="Times New Roman"/>
          <w:sz w:val="24"/>
          <w:szCs w:val="24"/>
        </w:rPr>
      </w:pPr>
      <w:r w:rsidRPr="00FF75FC">
        <w:rPr>
          <w:rFonts w:ascii="Times New Roman" w:hAnsi="Times New Roman"/>
          <w:sz w:val="24"/>
          <w:szCs w:val="24"/>
        </w:rPr>
        <w:t>prispevek k družbeni spremembi ter k dvigu družbene ozaveščenosti.</w:t>
      </w:r>
    </w:p>
    <w:p w:rsidR="003C27D8" w:rsidRPr="00FF75FC" w:rsidRDefault="003C27D8" w:rsidP="001F194D">
      <w:pPr>
        <w:pStyle w:val="Default"/>
        <w:jc w:val="both"/>
        <w:rPr>
          <w:rFonts w:ascii="Times New Roman" w:hAnsi="Times New Roman" w:cs="Times New Roman"/>
        </w:rPr>
      </w:pPr>
    </w:p>
    <w:p w:rsidR="004B62C1" w:rsidRPr="00FF75FC" w:rsidRDefault="008814F5" w:rsidP="001F194D">
      <w:pPr>
        <w:shd w:val="clear" w:color="auto" w:fill="FFFFFF"/>
        <w:spacing w:after="0" w:line="240" w:lineRule="auto"/>
        <w:jc w:val="both"/>
        <w:rPr>
          <w:rFonts w:ascii="Times New Roman" w:eastAsia="Times New Roman" w:hAnsi="Times New Roman"/>
          <w:sz w:val="24"/>
          <w:szCs w:val="24"/>
        </w:rPr>
      </w:pPr>
      <w:r w:rsidRPr="00FF75FC">
        <w:rPr>
          <w:rFonts w:ascii="Times New Roman" w:hAnsi="Times New Roman"/>
          <w:sz w:val="24"/>
          <w:szCs w:val="24"/>
        </w:rPr>
        <w:t>Podlaga za neposredno potrditev operacij se upošteva seznam projektov nacionalnega pomena iz veljavnega Operativnega programa – programa upravljanja območij Natura 2000.</w:t>
      </w:r>
    </w:p>
    <w:p w:rsidR="003C27D8" w:rsidRPr="00FF75FC" w:rsidRDefault="003C27D8" w:rsidP="001F194D">
      <w:pPr>
        <w:spacing w:after="0" w:line="240" w:lineRule="auto"/>
        <w:jc w:val="both"/>
        <w:rPr>
          <w:rFonts w:ascii="Times New Roman" w:hAnsi="Times New Roman"/>
          <w:sz w:val="24"/>
          <w:szCs w:val="24"/>
        </w:rPr>
      </w:pPr>
    </w:p>
    <w:p w:rsidR="00546FF8" w:rsidRPr="00FF75FC" w:rsidRDefault="00546FF8" w:rsidP="00E62651">
      <w:pPr>
        <w:pStyle w:val="Naslov2"/>
        <w:numPr>
          <w:ilvl w:val="0"/>
          <w:numId w:val="25"/>
        </w:numPr>
      </w:pPr>
      <w:bookmarkStart w:id="446" w:name="_Toc408915372"/>
      <w:bookmarkStart w:id="447" w:name="_Toc410313674"/>
      <w:bookmarkStart w:id="448" w:name="_Toc413322547"/>
      <w:bookmarkStart w:id="449" w:name="_Toc413423379"/>
      <w:bookmarkStart w:id="450" w:name="_Toc413770742"/>
      <w:bookmarkStart w:id="451" w:name="_Toc414629846"/>
      <w:bookmarkStart w:id="452" w:name="_Toc414631218"/>
      <w:bookmarkStart w:id="453" w:name="_Toc416966749"/>
      <w:bookmarkStart w:id="454" w:name="_Toc51318114"/>
      <w:bookmarkStart w:id="455" w:name="_Toc56689332"/>
      <w:bookmarkStart w:id="456" w:name="_Toc57026808"/>
      <w:bookmarkStart w:id="457" w:name="_Toc57026929"/>
      <w:r w:rsidRPr="00FF75FC">
        <w:t>Ukrepi za izboljšanje urbanega okolja, oživitev mest, sanacijo in dekontaminacijo degradiranih zemljišč (vključno z območji, na katerih poteka preobrazba), zmanjšanje onesnaženosti zraka in spodbujanje ukrepov za zmanjšanje hrupa</w:t>
      </w:r>
      <w:bookmarkEnd w:id="446"/>
      <w:bookmarkEnd w:id="447"/>
      <w:bookmarkEnd w:id="448"/>
      <w:bookmarkEnd w:id="449"/>
      <w:bookmarkEnd w:id="450"/>
      <w:bookmarkEnd w:id="451"/>
      <w:bookmarkEnd w:id="452"/>
      <w:bookmarkEnd w:id="453"/>
      <w:bookmarkEnd w:id="454"/>
      <w:bookmarkEnd w:id="455"/>
      <w:bookmarkEnd w:id="456"/>
      <w:bookmarkEnd w:id="457"/>
    </w:p>
    <w:p w:rsidR="00546FF8" w:rsidRPr="00FF75FC" w:rsidRDefault="00546FF8" w:rsidP="001F194D">
      <w:pPr>
        <w:spacing w:after="0" w:line="240" w:lineRule="auto"/>
        <w:jc w:val="both"/>
        <w:rPr>
          <w:rFonts w:ascii="Times New Roman" w:hAnsi="Times New Roman"/>
          <w:bCs/>
          <w:sz w:val="24"/>
          <w:szCs w:val="24"/>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8814F5" w:rsidRPr="00FF75FC" w:rsidRDefault="008814F5" w:rsidP="001F194D">
      <w:pPr>
        <w:spacing w:after="0" w:line="240" w:lineRule="auto"/>
        <w:jc w:val="both"/>
        <w:rPr>
          <w:rFonts w:ascii="Times New Roman" w:hAnsi="Times New Roman"/>
          <w:bCs/>
          <w:sz w:val="24"/>
          <w:szCs w:val="24"/>
        </w:rPr>
      </w:pPr>
      <w:r w:rsidRPr="00FF75FC">
        <w:rPr>
          <w:rFonts w:ascii="Times New Roman" w:hAnsi="Times New Roman"/>
          <w:sz w:val="24"/>
          <w:szCs w:val="24"/>
        </w:rPr>
        <w:t>Prvi specifični cilj prednostne naložbe je</w:t>
      </w:r>
      <w:r w:rsidRPr="00FF75FC">
        <w:rPr>
          <w:rFonts w:ascii="Times New Roman" w:hAnsi="Times New Roman"/>
          <w:b/>
          <w:sz w:val="24"/>
          <w:szCs w:val="24"/>
        </w:rPr>
        <w:t xml:space="preserve"> </w:t>
      </w:r>
      <w:r w:rsidRPr="00FF75FC">
        <w:rPr>
          <w:rFonts w:ascii="Times New Roman" w:hAnsi="Times New Roman"/>
          <w:sz w:val="24"/>
          <w:szCs w:val="24"/>
        </w:rPr>
        <w:t>učinkovita raba prostora v urbanih območjih.</w:t>
      </w:r>
    </w:p>
    <w:p w:rsidR="008814F5" w:rsidRPr="00FF75FC" w:rsidRDefault="008814F5" w:rsidP="001F194D">
      <w:pPr>
        <w:spacing w:after="0" w:line="240" w:lineRule="auto"/>
        <w:jc w:val="both"/>
        <w:rPr>
          <w:rFonts w:ascii="Times New Roman" w:hAnsi="Times New Roman"/>
          <w:bCs/>
          <w:sz w:val="24"/>
          <w:szCs w:val="24"/>
        </w:rPr>
      </w:pPr>
    </w:p>
    <w:p w:rsidR="008814F5" w:rsidRPr="00FF75FC" w:rsidRDefault="0029711F"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29711F" w:rsidRPr="00FF75FC" w:rsidRDefault="00630D05" w:rsidP="006A2971">
      <w:pPr>
        <w:numPr>
          <w:ilvl w:val="0"/>
          <w:numId w:val="30"/>
        </w:numPr>
        <w:spacing w:after="0" w:line="240" w:lineRule="auto"/>
        <w:jc w:val="both"/>
        <w:rPr>
          <w:rFonts w:ascii="Times New Roman" w:hAnsi="Times New Roman"/>
          <w:sz w:val="24"/>
          <w:szCs w:val="24"/>
        </w:rPr>
      </w:pPr>
      <w:r w:rsidRPr="00FF75FC">
        <w:rPr>
          <w:rFonts w:ascii="Times New Roman" w:hAnsi="Times New Roman"/>
          <w:bCs/>
          <w:sz w:val="24"/>
          <w:szCs w:val="24"/>
        </w:rPr>
        <w:t>u</w:t>
      </w:r>
      <w:r w:rsidR="0029711F" w:rsidRPr="00FF75FC">
        <w:rPr>
          <w:rFonts w:ascii="Times New Roman" w:hAnsi="Times New Roman"/>
          <w:bCs/>
          <w:sz w:val="24"/>
          <w:szCs w:val="24"/>
        </w:rPr>
        <w:t xml:space="preserve">krepi za spodbujanje učinkovite rabe prostora v urbanih območjih se bodo izvajali preko mehanizma celostnih teritorialnih naložb. Mesta bodo investicije izbrala na </w:t>
      </w:r>
      <w:r w:rsidR="0029711F" w:rsidRPr="00FF75FC">
        <w:rPr>
          <w:rFonts w:ascii="Times New Roman" w:hAnsi="Times New Roman"/>
          <w:bCs/>
          <w:sz w:val="24"/>
          <w:szCs w:val="24"/>
        </w:rPr>
        <w:lastRenderedPageBreak/>
        <w:t>podlagi svojih</w:t>
      </w:r>
      <w:r w:rsidR="0029711F" w:rsidRPr="00FF75FC">
        <w:rPr>
          <w:sz w:val="24"/>
          <w:szCs w:val="24"/>
        </w:rPr>
        <w:t xml:space="preserve"> </w:t>
      </w:r>
      <w:r w:rsidRPr="00FF75FC">
        <w:rPr>
          <w:rFonts w:ascii="Times New Roman" w:hAnsi="Times New Roman"/>
          <w:bCs/>
          <w:sz w:val="24"/>
          <w:szCs w:val="24"/>
        </w:rPr>
        <w:t xml:space="preserve">trajnostnih urbanih strategij. </w:t>
      </w:r>
      <w:r w:rsidR="0029711F" w:rsidRPr="00FF75FC">
        <w:rPr>
          <w:rFonts w:ascii="Times New Roman" w:hAnsi="Times New Roman"/>
          <w:bCs/>
          <w:sz w:val="24"/>
          <w:szCs w:val="24"/>
        </w:rPr>
        <w:t>Na podlagi teritorialnega dialoga z mesti, je z vidika učinkovite rabe prostora v urbanih območjih identificirana potreba po vlaganjih na naslednjih področjih:</w:t>
      </w:r>
    </w:p>
    <w:p w:rsidR="009263AE" w:rsidRPr="00FF75FC" w:rsidRDefault="009263AE" w:rsidP="006A2971">
      <w:pPr>
        <w:numPr>
          <w:ilvl w:val="1"/>
          <w:numId w:val="30"/>
        </w:numPr>
        <w:spacing w:after="0" w:line="240" w:lineRule="auto"/>
        <w:ind w:left="993" w:hanging="284"/>
        <w:jc w:val="both"/>
        <w:rPr>
          <w:rFonts w:ascii="Times New Roman" w:hAnsi="Times New Roman"/>
          <w:bCs/>
          <w:sz w:val="24"/>
          <w:szCs w:val="24"/>
        </w:rPr>
      </w:pPr>
      <w:r w:rsidRPr="00FF75FC">
        <w:rPr>
          <w:rFonts w:ascii="Times New Roman" w:hAnsi="Times New Roman"/>
          <w:bCs/>
          <w:sz w:val="24"/>
          <w:szCs w:val="24"/>
        </w:rPr>
        <w:t xml:space="preserve">podpora izvajanju </w:t>
      </w:r>
      <w:r w:rsidRPr="00D33C00">
        <w:rPr>
          <w:rFonts w:ascii="Times New Roman" w:hAnsi="Times New Roman"/>
          <w:bCs/>
          <w:sz w:val="24"/>
          <w:szCs w:val="24"/>
        </w:rPr>
        <w:t>posegov fizične prenove u</w:t>
      </w:r>
      <w:r>
        <w:rPr>
          <w:rFonts w:ascii="Times New Roman" w:hAnsi="Times New Roman"/>
          <w:bCs/>
          <w:sz w:val="24"/>
          <w:szCs w:val="24"/>
        </w:rPr>
        <w:t>rbanih območij, med drugim:  rekonstrukcija</w:t>
      </w:r>
      <w:r w:rsidRPr="00D33C00">
        <w:rPr>
          <w:rFonts w:ascii="Times New Roman" w:hAnsi="Times New Roman"/>
          <w:bCs/>
          <w:sz w:val="24"/>
          <w:szCs w:val="24"/>
        </w:rPr>
        <w:t>,</w:t>
      </w:r>
      <w:r>
        <w:rPr>
          <w:rFonts w:ascii="Times New Roman" w:hAnsi="Times New Roman"/>
          <w:bCs/>
          <w:sz w:val="24"/>
          <w:szCs w:val="24"/>
        </w:rPr>
        <w:t xml:space="preserve"> vzdrževanje, rušitev in gradnja</w:t>
      </w:r>
      <w:r w:rsidRPr="00D33C00">
        <w:rPr>
          <w:rFonts w:ascii="Times New Roman" w:hAnsi="Times New Roman"/>
          <w:bCs/>
          <w:sz w:val="24"/>
          <w:szCs w:val="24"/>
        </w:rPr>
        <w:t xml:space="preserve"> stavb in drugih gradbeno inženirskih objektov, ureditev fizične okolice stavb, nakup zemljišč (kjer bo to upravičeno in potrebno),</w:t>
      </w:r>
      <w:r w:rsidRPr="00D33C00">
        <w:rPr>
          <w:rFonts w:ascii="Times New Roman" w:hAnsi="Times New Roman"/>
          <w:bCs/>
          <w:sz w:val="24"/>
          <w:szCs w:val="24"/>
          <w:vertAlign w:val="superscript"/>
        </w:rPr>
        <w:footnoteReference w:id="2"/>
      </w:r>
      <w:r w:rsidRPr="00D33C00">
        <w:rPr>
          <w:rFonts w:ascii="Times New Roman" w:hAnsi="Times New Roman"/>
          <w:bCs/>
          <w:sz w:val="24"/>
          <w:szCs w:val="24"/>
        </w:rPr>
        <w:t xml:space="preserve">  oblikovanje novih in ohranjanje obstoječih javnih prostorov, vključno z zelenimi površinam</w:t>
      </w:r>
      <w:r w:rsidRPr="00FF75FC">
        <w:rPr>
          <w:rFonts w:ascii="Times New Roman" w:hAnsi="Times New Roman"/>
          <w:bCs/>
          <w:sz w:val="24"/>
          <w:szCs w:val="24"/>
        </w:rPr>
        <w:t>,</w:t>
      </w:r>
    </w:p>
    <w:p w:rsidR="009263AE" w:rsidRDefault="009263AE" w:rsidP="006A2971">
      <w:pPr>
        <w:numPr>
          <w:ilvl w:val="1"/>
          <w:numId w:val="30"/>
        </w:numPr>
        <w:spacing w:after="0" w:line="240" w:lineRule="auto"/>
        <w:ind w:left="993" w:hanging="284"/>
        <w:jc w:val="both"/>
        <w:rPr>
          <w:rFonts w:ascii="Times New Roman" w:hAnsi="Times New Roman"/>
          <w:bCs/>
          <w:sz w:val="24"/>
          <w:szCs w:val="24"/>
        </w:rPr>
      </w:pPr>
      <w:r w:rsidRPr="00FF75FC">
        <w:rPr>
          <w:rFonts w:ascii="Times New Roman" w:hAnsi="Times New Roman"/>
          <w:bCs/>
          <w:sz w:val="24"/>
          <w:szCs w:val="24"/>
        </w:rPr>
        <w:t xml:space="preserve">podporne dejavnosti za </w:t>
      </w:r>
      <w:r w:rsidRPr="00CF7DB8">
        <w:rPr>
          <w:rFonts w:ascii="Times New Roman" w:hAnsi="Times New Roman"/>
          <w:bCs/>
          <w:sz w:val="24"/>
          <w:szCs w:val="24"/>
        </w:rPr>
        <w:t>izvajanje projektov fizične  prenove</w:t>
      </w:r>
      <w:r w:rsidRPr="005122D0">
        <w:rPr>
          <w:rFonts w:ascii="Times New Roman" w:hAnsi="Times New Roman"/>
          <w:bCs/>
          <w:sz w:val="24"/>
          <w:szCs w:val="24"/>
        </w:rPr>
        <w:t xml:space="preserve"> </w:t>
      </w:r>
      <w:r w:rsidRPr="00CF7DB8">
        <w:rPr>
          <w:rFonts w:ascii="Times New Roman" w:hAnsi="Times New Roman"/>
          <w:bCs/>
          <w:sz w:val="24"/>
          <w:szCs w:val="24"/>
        </w:rPr>
        <w:t>površin in stavb: kot so</w:t>
      </w:r>
      <w:r>
        <w:rPr>
          <w:rFonts w:ascii="Times New Roman" w:hAnsi="Times New Roman"/>
          <w:bCs/>
          <w:sz w:val="24"/>
          <w:szCs w:val="24"/>
        </w:rPr>
        <w:t>:</w:t>
      </w:r>
      <w:r w:rsidRPr="00CF7DB8">
        <w:rPr>
          <w:rFonts w:ascii="Times New Roman" w:hAnsi="Times New Roman"/>
          <w:bCs/>
          <w:sz w:val="24"/>
          <w:szCs w:val="24"/>
        </w:rPr>
        <w:t xml:space="preserve"> priprava urbanističnih rešitev, priprava projektne dokumentacije in drugih potrebnih dokumentov za izvedbo projektov</w:t>
      </w:r>
      <w:r w:rsidRPr="00FF75FC">
        <w:rPr>
          <w:rFonts w:ascii="Times New Roman" w:hAnsi="Times New Roman"/>
          <w:bCs/>
          <w:sz w:val="24"/>
          <w:szCs w:val="24"/>
        </w:rPr>
        <w:t>,</w:t>
      </w:r>
    </w:p>
    <w:p w:rsidR="009263AE" w:rsidRPr="00FF75FC" w:rsidRDefault="009263AE" w:rsidP="006A2971">
      <w:pPr>
        <w:numPr>
          <w:ilvl w:val="1"/>
          <w:numId w:val="30"/>
        </w:numPr>
        <w:spacing w:after="0" w:line="240" w:lineRule="auto"/>
        <w:ind w:left="993" w:hanging="284"/>
        <w:jc w:val="both"/>
        <w:rPr>
          <w:rFonts w:ascii="Times New Roman" w:hAnsi="Times New Roman"/>
          <w:bCs/>
          <w:sz w:val="24"/>
          <w:szCs w:val="24"/>
        </w:rPr>
      </w:pPr>
      <w:r>
        <w:rPr>
          <w:rFonts w:ascii="Times New Roman" w:hAnsi="Times New Roman"/>
          <w:bCs/>
          <w:sz w:val="24"/>
          <w:szCs w:val="24"/>
        </w:rPr>
        <w:t>p</w:t>
      </w:r>
      <w:r w:rsidRPr="00CF7DB8">
        <w:rPr>
          <w:rFonts w:ascii="Times New Roman" w:hAnsi="Times New Roman"/>
          <w:bCs/>
          <w:sz w:val="24"/>
          <w:szCs w:val="24"/>
        </w:rPr>
        <w:t xml:space="preserve">odporne dejavnosti za pripravo in izvajanje projektov celovite urbane prenove kot so: vključevanje širše javnosti preko kampanj za ozaveščanje in informiranje; vzpostavitev in delovanje projektnih pisarn  namenjenim prenovi urbanih območij </w:t>
      </w:r>
      <w:r>
        <w:rPr>
          <w:rFonts w:ascii="Times New Roman" w:hAnsi="Times New Roman"/>
          <w:bCs/>
          <w:sz w:val="24"/>
          <w:szCs w:val="24"/>
        </w:rPr>
        <w:t>ter podpora lokalnim in</w:t>
      </w:r>
      <w:r w:rsidR="00DB2311">
        <w:rPr>
          <w:rFonts w:ascii="Times New Roman" w:hAnsi="Times New Roman"/>
          <w:bCs/>
          <w:sz w:val="24"/>
          <w:szCs w:val="24"/>
        </w:rPr>
        <w:t>i</w:t>
      </w:r>
      <w:r>
        <w:rPr>
          <w:rFonts w:ascii="Times New Roman" w:hAnsi="Times New Roman"/>
          <w:bCs/>
          <w:sz w:val="24"/>
          <w:szCs w:val="24"/>
        </w:rPr>
        <w:t>ciativam,</w:t>
      </w:r>
    </w:p>
    <w:p w:rsidR="009263AE" w:rsidRPr="00FF75FC" w:rsidRDefault="009263AE" w:rsidP="006A2971">
      <w:pPr>
        <w:numPr>
          <w:ilvl w:val="1"/>
          <w:numId w:val="30"/>
        </w:numPr>
        <w:spacing w:after="0" w:line="240" w:lineRule="auto"/>
        <w:ind w:left="993" w:hanging="284"/>
        <w:jc w:val="both"/>
        <w:rPr>
          <w:rFonts w:ascii="Times New Roman" w:hAnsi="Times New Roman"/>
          <w:bCs/>
          <w:sz w:val="24"/>
          <w:szCs w:val="24"/>
        </w:rPr>
      </w:pPr>
      <w:r w:rsidRPr="00FF75FC">
        <w:rPr>
          <w:rFonts w:ascii="Times New Roman" w:hAnsi="Times New Roman"/>
          <w:bCs/>
          <w:sz w:val="24"/>
          <w:szCs w:val="24"/>
        </w:rPr>
        <w:t>pomemben sklop bodo sestavljali ukrepi, ki bodo od začetka projekta podpirali aktivnosti za gospodarsko in socialno oživitev mestnih območij ter ustvarjanje novih kreativnih in poslovnih jed</w:t>
      </w:r>
      <w:r w:rsidR="008737F2">
        <w:rPr>
          <w:rFonts w:ascii="Times New Roman" w:hAnsi="Times New Roman"/>
          <w:bCs/>
          <w:sz w:val="24"/>
          <w:szCs w:val="24"/>
        </w:rPr>
        <w:t>e</w:t>
      </w:r>
      <w:r w:rsidRPr="00FF75FC">
        <w:rPr>
          <w:rFonts w:ascii="Times New Roman" w:hAnsi="Times New Roman"/>
          <w:bCs/>
          <w:sz w:val="24"/>
          <w:szCs w:val="24"/>
        </w:rPr>
        <w:t>r na prej opuščenih območjih.</w:t>
      </w:r>
    </w:p>
    <w:p w:rsidR="0029711F" w:rsidRPr="00FF75FC" w:rsidRDefault="0029711F" w:rsidP="001F194D">
      <w:pPr>
        <w:spacing w:after="0" w:line="240" w:lineRule="auto"/>
        <w:jc w:val="both"/>
        <w:rPr>
          <w:rFonts w:ascii="Times New Roman" w:hAnsi="Times New Roman"/>
          <w:bCs/>
          <w:sz w:val="24"/>
          <w:szCs w:val="24"/>
        </w:rPr>
      </w:pPr>
    </w:p>
    <w:p w:rsidR="00886BB2" w:rsidRPr="00FF75FC" w:rsidRDefault="00886BB2" w:rsidP="001F194D">
      <w:pPr>
        <w:spacing w:after="0" w:line="240" w:lineRule="auto"/>
        <w:jc w:val="both"/>
        <w:rPr>
          <w:rFonts w:ascii="Times New Roman" w:hAnsi="Times New Roman"/>
          <w:bCs/>
          <w:sz w:val="24"/>
          <w:szCs w:val="24"/>
        </w:rPr>
      </w:pPr>
      <w:r w:rsidRPr="00FF75FC">
        <w:rPr>
          <w:rFonts w:ascii="Times New Roman" w:hAnsi="Times New Roman"/>
          <w:sz w:val="24"/>
          <w:szCs w:val="24"/>
        </w:rPr>
        <w:t>Drugi specifični cilj prednostne naložbe je boljše spremljanje kakovosti zraka za boljšo podporo pripravi načrtov na tem področju.</w:t>
      </w:r>
    </w:p>
    <w:p w:rsidR="00630D05" w:rsidRPr="00FF75FC" w:rsidRDefault="00630D05" w:rsidP="001F194D">
      <w:pPr>
        <w:spacing w:after="0" w:line="240" w:lineRule="auto"/>
        <w:jc w:val="both"/>
        <w:rPr>
          <w:rFonts w:ascii="Times New Roman" w:hAnsi="Times New Roman"/>
          <w:sz w:val="24"/>
          <w:szCs w:val="24"/>
        </w:rPr>
      </w:pPr>
    </w:p>
    <w:p w:rsidR="00630D05" w:rsidRPr="00FF75FC" w:rsidRDefault="00630D05"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630D05" w:rsidRPr="00FF75FC" w:rsidRDefault="00886BB2" w:rsidP="006A2971">
      <w:pPr>
        <w:numPr>
          <w:ilvl w:val="0"/>
          <w:numId w:val="30"/>
        </w:numPr>
        <w:spacing w:after="0" w:line="240" w:lineRule="auto"/>
        <w:jc w:val="both"/>
        <w:rPr>
          <w:rFonts w:ascii="Times New Roman" w:hAnsi="Times New Roman"/>
          <w:sz w:val="24"/>
          <w:szCs w:val="24"/>
        </w:rPr>
      </w:pPr>
      <w:r w:rsidRPr="00FF75FC">
        <w:rPr>
          <w:rFonts w:ascii="Times New Roman" w:hAnsi="Times New Roman"/>
          <w:sz w:val="24"/>
          <w:szCs w:val="24"/>
        </w:rPr>
        <w:t>prenova in nadgradnja</w:t>
      </w:r>
      <w:r w:rsidR="00630D05" w:rsidRPr="00FF75FC">
        <w:rPr>
          <w:rFonts w:ascii="Times New Roman" w:hAnsi="Times New Roman"/>
          <w:sz w:val="24"/>
          <w:szCs w:val="24"/>
        </w:rPr>
        <w:t xml:space="preserve"> sistema za spremljanje kakovosti zraka, ki bo temeljil na več sklopih (podrobne evidence in scenariji emisij; sistem za meritve kakovosti zraka; disperzijsko in receptorsko modeliranje) in bo prilagojen specifičnim razmeram Slovenije. </w:t>
      </w:r>
    </w:p>
    <w:p w:rsidR="00630D05" w:rsidRPr="00FF75FC" w:rsidRDefault="00630D05" w:rsidP="001F194D">
      <w:pPr>
        <w:spacing w:after="0" w:line="240" w:lineRule="auto"/>
        <w:jc w:val="both"/>
        <w:rPr>
          <w:rFonts w:ascii="Times New Roman" w:hAnsi="Times New Roman"/>
          <w:sz w:val="24"/>
          <w:szCs w:val="24"/>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854B5D" w:rsidRPr="00FF75FC" w:rsidRDefault="00630D05"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Ciljne </w:t>
      </w:r>
      <w:r w:rsidR="00886BB2" w:rsidRPr="00FF75FC">
        <w:rPr>
          <w:rFonts w:ascii="Times New Roman" w:hAnsi="Times New Roman"/>
          <w:sz w:val="24"/>
          <w:szCs w:val="24"/>
        </w:rPr>
        <w:t xml:space="preserve">skupine </w:t>
      </w:r>
      <w:r w:rsidR="00D30343">
        <w:rPr>
          <w:rFonts w:ascii="Times New Roman" w:hAnsi="Times New Roman"/>
          <w:sz w:val="24"/>
          <w:szCs w:val="24"/>
        </w:rPr>
        <w:t xml:space="preserve">so </w:t>
      </w:r>
      <w:r w:rsidR="00D30343" w:rsidRPr="00D30343">
        <w:rPr>
          <w:rFonts w:ascii="Times New Roman" w:hAnsi="Times New Roman"/>
          <w:sz w:val="24"/>
          <w:szCs w:val="24"/>
        </w:rPr>
        <w:t>vsi prebivalci v mestih in mestnih območjih, gospodarstvo, lokalne skupnosti, upravljavci javnih površin in stavb, organizacije na področju spodbujanja urbanega razvoja in oživljanja mest, institucije znanja, stanovanjske kooperative in ponudniki drugih alterantivnih oblik bivanja v mestih,  obiskovalci mest in mestnih območij.</w:t>
      </w:r>
    </w:p>
    <w:p w:rsidR="00854B5D" w:rsidRPr="00FF75FC" w:rsidRDefault="00854B5D" w:rsidP="001F194D">
      <w:pPr>
        <w:spacing w:after="0" w:line="240" w:lineRule="auto"/>
        <w:jc w:val="both"/>
        <w:rPr>
          <w:rFonts w:ascii="Times New Roman" w:hAnsi="Times New Roman"/>
          <w:sz w:val="24"/>
          <w:szCs w:val="24"/>
        </w:rPr>
      </w:pPr>
    </w:p>
    <w:p w:rsidR="00046FC0" w:rsidRPr="00FF75FC" w:rsidRDefault="00046FC0"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Upravičenci prvega specifičnega cilja prednostne naložbe so </w:t>
      </w:r>
      <w:r>
        <w:rPr>
          <w:rFonts w:ascii="Times New Roman" w:hAnsi="Times New Roman"/>
          <w:sz w:val="24"/>
          <w:szCs w:val="24"/>
        </w:rPr>
        <w:t xml:space="preserve">mestne </w:t>
      </w:r>
      <w:r w:rsidRPr="00FF75FC">
        <w:rPr>
          <w:rFonts w:ascii="Times New Roman" w:hAnsi="Times New Roman"/>
          <w:sz w:val="24"/>
          <w:szCs w:val="24"/>
        </w:rPr>
        <w:t>občine</w:t>
      </w:r>
      <w:r>
        <w:rPr>
          <w:rFonts w:ascii="Times New Roman" w:hAnsi="Times New Roman"/>
          <w:sz w:val="24"/>
          <w:szCs w:val="24"/>
        </w:rPr>
        <w:t>, občinski javni stanovanjski skladi, neprofitne stanovanjske organizacije v skladu s Stanovanjskim zakonom v 100 % občinski lasti</w:t>
      </w:r>
      <w:r w:rsidRPr="005122D0">
        <w:rPr>
          <w:rFonts w:ascii="Times New Roman" w:hAnsi="Times New Roman"/>
          <w:sz w:val="24"/>
          <w:szCs w:val="24"/>
        </w:rPr>
        <w:t>.</w:t>
      </w:r>
    </w:p>
    <w:p w:rsidR="00046FC0" w:rsidRPr="00FF75FC" w:rsidRDefault="00046FC0" w:rsidP="001F194D">
      <w:pPr>
        <w:spacing w:after="0" w:line="240" w:lineRule="auto"/>
        <w:jc w:val="both"/>
        <w:rPr>
          <w:rFonts w:ascii="Times New Roman" w:hAnsi="Times New Roman"/>
          <w:sz w:val="24"/>
          <w:szCs w:val="24"/>
        </w:rPr>
      </w:pPr>
    </w:p>
    <w:p w:rsidR="00046FC0" w:rsidRPr="00FF75FC" w:rsidRDefault="00046FC0" w:rsidP="001F194D">
      <w:pPr>
        <w:pStyle w:val="Default"/>
        <w:jc w:val="both"/>
        <w:rPr>
          <w:rFonts w:ascii="Times New Roman" w:hAnsi="Times New Roman" w:cs="Times New Roman"/>
        </w:rPr>
      </w:pPr>
      <w:r w:rsidRPr="00FF75FC">
        <w:rPr>
          <w:rFonts w:ascii="Times New Roman" w:hAnsi="Times New Roman" w:cs="Times New Roman"/>
        </w:rPr>
        <w:t>V okviru prvega specifičnega cilja prednostne naložbe bodo v izbranih mestih ukrepi podprti preko mehanizma CTN.</w:t>
      </w:r>
    </w:p>
    <w:p w:rsidR="00046FC0" w:rsidRPr="00FF75FC" w:rsidRDefault="00046FC0" w:rsidP="001F194D">
      <w:pPr>
        <w:spacing w:after="0" w:line="240" w:lineRule="auto"/>
        <w:jc w:val="both"/>
        <w:rPr>
          <w:rFonts w:ascii="Times New Roman" w:hAnsi="Times New Roman"/>
          <w:sz w:val="24"/>
          <w:szCs w:val="24"/>
        </w:rPr>
      </w:pPr>
    </w:p>
    <w:p w:rsidR="00046FC0" w:rsidRPr="00FF75FC" w:rsidRDefault="00046FC0" w:rsidP="001F194D">
      <w:pPr>
        <w:spacing w:after="0" w:line="240" w:lineRule="auto"/>
        <w:jc w:val="both"/>
        <w:rPr>
          <w:rFonts w:ascii="Times New Roman" w:hAnsi="Times New Roman"/>
          <w:sz w:val="24"/>
          <w:szCs w:val="24"/>
        </w:rPr>
      </w:pPr>
      <w:r w:rsidRPr="00FF75FC">
        <w:rPr>
          <w:rFonts w:ascii="Times New Roman" w:hAnsi="Times New Roman"/>
          <w:sz w:val="24"/>
          <w:szCs w:val="24"/>
        </w:rPr>
        <w:lastRenderedPageBreak/>
        <w:t>Ciljne skupine drugega specifičnega cilja prednostne naložbe so</w:t>
      </w:r>
      <w:r w:rsidRPr="00FF75FC">
        <w:rPr>
          <w:sz w:val="24"/>
          <w:szCs w:val="24"/>
        </w:rPr>
        <w:t xml:space="preserve"> </w:t>
      </w:r>
      <w:r w:rsidRPr="00FF75FC">
        <w:rPr>
          <w:rFonts w:ascii="Times New Roman" w:hAnsi="Times New Roman"/>
          <w:sz w:val="24"/>
          <w:szCs w:val="24"/>
        </w:rPr>
        <w:t>odločevalci na državni in lokalni ravni, vsi prebivalci v mestih in mestnih območjih, gospodarstvo, lokalne skupnosti, obiskovalci mest in mestnih območij.</w:t>
      </w:r>
    </w:p>
    <w:p w:rsidR="00046FC0" w:rsidRPr="00FF75FC" w:rsidRDefault="00046FC0" w:rsidP="001F194D">
      <w:pPr>
        <w:pStyle w:val="Default"/>
        <w:jc w:val="both"/>
        <w:rPr>
          <w:rFonts w:ascii="Times New Roman" w:hAnsi="Times New Roman" w:cs="Times New Roman"/>
        </w:rPr>
      </w:pPr>
    </w:p>
    <w:p w:rsidR="00046FC0" w:rsidRPr="00FF75FC" w:rsidRDefault="00046FC0" w:rsidP="001F194D">
      <w:pPr>
        <w:pStyle w:val="Default"/>
        <w:jc w:val="both"/>
        <w:rPr>
          <w:rFonts w:ascii="Times New Roman" w:hAnsi="Times New Roman" w:cs="Times New Roman"/>
        </w:rPr>
      </w:pPr>
      <w:r w:rsidRPr="00FF75FC">
        <w:rPr>
          <w:rFonts w:ascii="Times New Roman" w:hAnsi="Times New Roman" w:cs="Times New Roman"/>
        </w:rPr>
        <w:t>Upravičenka drugega specifičnega cilja prednostne naložbe je Agencija RS za okolje.</w:t>
      </w:r>
    </w:p>
    <w:p w:rsidR="00046FC0" w:rsidRPr="00FF75FC" w:rsidRDefault="00046FC0" w:rsidP="001F194D">
      <w:pPr>
        <w:pStyle w:val="Default"/>
        <w:jc w:val="both"/>
        <w:rPr>
          <w:rFonts w:ascii="Times New Roman" w:hAnsi="Times New Roman" w:cs="Times New Roman"/>
        </w:rPr>
      </w:pPr>
    </w:p>
    <w:p w:rsidR="00046FC0" w:rsidRPr="00FF75FC" w:rsidRDefault="00046FC0"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046FC0" w:rsidRPr="00FF75FC" w:rsidRDefault="00046FC0" w:rsidP="001F194D">
      <w:pPr>
        <w:pStyle w:val="Default"/>
        <w:jc w:val="both"/>
        <w:rPr>
          <w:rFonts w:ascii="Times New Roman" w:hAnsi="Times New Roman" w:cs="Times New Roman"/>
        </w:rPr>
      </w:pPr>
      <w:r w:rsidRPr="00FF75FC">
        <w:rPr>
          <w:rFonts w:ascii="Times New Roman" w:hAnsi="Times New Roman" w:cs="Times New Roman"/>
        </w:rPr>
        <w:t>V izvajanju prednostne naložbe se načrtuje uporaba finančnih instrumentov.</w:t>
      </w:r>
    </w:p>
    <w:p w:rsidR="00046FC0" w:rsidRPr="00FF75FC" w:rsidRDefault="00046FC0" w:rsidP="001F194D">
      <w:pPr>
        <w:pStyle w:val="Default"/>
        <w:jc w:val="both"/>
        <w:rPr>
          <w:rFonts w:ascii="Times New Roman" w:hAnsi="Times New Roman" w:cs="Times New Roman"/>
        </w:rPr>
      </w:pPr>
    </w:p>
    <w:p w:rsidR="00046FC0" w:rsidRPr="00FF75FC" w:rsidRDefault="00046FC0" w:rsidP="001F194D">
      <w:pPr>
        <w:pStyle w:val="Default"/>
        <w:jc w:val="both"/>
        <w:rPr>
          <w:rFonts w:ascii="Times New Roman" w:hAnsi="Times New Roman" w:cs="Times New Roman"/>
        </w:rPr>
      </w:pPr>
      <w:r w:rsidRPr="00FF75FC">
        <w:rPr>
          <w:rFonts w:ascii="Times New Roman" w:hAnsi="Times New Roman" w:cs="Times New Roman"/>
        </w:rPr>
        <w:t>Ta del prednostne naložbe v fazi priprav meril za izbor predvidoma ne načrtuje uporabe velikih projektov.</w:t>
      </w:r>
    </w:p>
    <w:p w:rsidR="00406613" w:rsidRDefault="00406613" w:rsidP="001F194D">
      <w:pPr>
        <w:pStyle w:val="Default"/>
        <w:jc w:val="both"/>
        <w:rPr>
          <w:rFonts w:ascii="Times New Roman" w:hAnsi="Times New Roman" w:cs="Times New Roman"/>
        </w:rPr>
      </w:pPr>
      <w:bookmarkStart w:id="458" w:name="_Toc410313676"/>
    </w:p>
    <w:p w:rsidR="00F032E8" w:rsidRDefault="00F032E8" w:rsidP="001F194D">
      <w:pPr>
        <w:pStyle w:val="Default"/>
        <w:jc w:val="both"/>
        <w:rPr>
          <w:rFonts w:ascii="Times New Roman" w:hAnsi="Times New Roman" w:cs="Times New Roman"/>
          <w:b/>
          <w:color w:val="auto"/>
        </w:rPr>
      </w:pPr>
      <w:r w:rsidRPr="002B7BAF">
        <w:rPr>
          <w:rFonts w:ascii="Times New Roman" w:hAnsi="Times New Roman" w:cs="Times New Roman"/>
          <w:b/>
          <w:color w:val="auto"/>
        </w:rPr>
        <w:t>Način izbora operacij</w:t>
      </w:r>
    </w:p>
    <w:p w:rsidR="00F032E8" w:rsidRDefault="008737F2" w:rsidP="001F194D">
      <w:pPr>
        <w:pStyle w:val="Default"/>
        <w:jc w:val="both"/>
        <w:rPr>
          <w:rFonts w:ascii="Times New Roman" w:hAnsi="Times New Roman" w:cs="Times New Roman"/>
        </w:rPr>
      </w:pPr>
      <w:r w:rsidRPr="00FF75FC">
        <w:rPr>
          <w:rFonts w:ascii="Times New Roman" w:hAnsi="Times New Roman"/>
        </w:rPr>
        <w:t>V smislu mehanizmov izvajanja bo smiselno uporabljen</w:t>
      </w:r>
      <w:r>
        <w:rPr>
          <w:rFonts w:ascii="Times New Roman" w:hAnsi="Times New Roman"/>
        </w:rPr>
        <w:t xml:space="preserve">a neposredna potrditev operacij </w:t>
      </w:r>
      <w:r w:rsidRPr="00FF75FC">
        <w:rPr>
          <w:rFonts w:ascii="Times New Roman" w:hAnsi="Times New Roman"/>
        </w:rPr>
        <w:t xml:space="preserve">oziroma drug podoben/enakovreden postopek </w:t>
      </w:r>
      <w:r>
        <w:rPr>
          <w:rFonts w:ascii="Times New Roman" w:hAnsi="Times New Roman"/>
        </w:rPr>
        <w:t xml:space="preserve"> </w:t>
      </w:r>
      <w:r w:rsidRPr="00161717">
        <w:rPr>
          <w:rFonts w:ascii="Times New Roman" w:hAnsi="Times New Roman"/>
        </w:rPr>
        <w:t>(v primerih izvajanja CTN si organ upravljanja zadržuje pravico, da pred odobritvijo opravi končno preverjanje upravičenosti operacij</w:t>
      </w:r>
      <w:r>
        <w:rPr>
          <w:rFonts w:ascii="Times New Roman" w:hAnsi="Times New Roman"/>
        </w:rPr>
        <w:t>)</w:t>
      </w:r>
      <w:r w:rsidRPr="00FF75FC">
        <w:rPr>
          <w:rFonts w:ascii="Times New Roman" w:hAnsi="Times New Roman"/>
        </w:rPr>
        <w:t>.</w:t>
      </w:r>
    </w:p>
    <w:p w:rsidR="00F032E8" w:rsidRPr="00FF75FC" w:rsidRDefault="00F032E8" w:rsidP="001F194D">
      <w:pPr>
        <w:pStyle w:val="Default"/>
        <w:jc w:val="both"/>
        <w:rPr>
          <w:rFonts w:ascii="Times New Roman" w:hAnsi="Times New Roman" w:cs="Times New Roman"/>
        </w:rPr>
      </w:pPr>
    </w:p>
    <w:p w:rsidR="00F032E8" w:rsidRDefault="00F032E8" w:rsidP="001F194D">
      <w:pPr>
        <w:pStyle w:val="Default"/>
        <w:jc w:val="both"/>
        <w:rPr>
          <w:rFonts w:ascii="Times New Roman" w:hAnsi="Times New Roman" w:cs="Times New Roman"/>
          <w:b/>
          <w:color w:val="auto"/>
        </w:rPr>
      </w:pPr>
      <w:r>
        <w:rPr>
          <w:rFonts w:ascii="Times New Roman" w:hAnsi="Times New Roman" w:cs="Times New Roman"/>
          <w:b/>
          <w:color w:val="auto"/>
        </w:rPr>
        <w:t>Ugotavljanje upravičenosti</w:t>
      </w:r>
    </w:p>
    <w:p w:rsidR="00F032E8" w:rsidRPr="000C1993" w:rsidRDefault="00F032E8"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w:t>
      </w:r>
      <w:r w:rsidR="009263AE">
        <w:rPr>
          <w:rFonts w:ascii="Times New Roman" w:hAnsi="Times New Roman" w:cs="Times New Roman"/>
          <w:color w:val="auto"/>
        </w:rPr>
        <w:t xml:space="preserve">za prvi specifični cilj </w:t>
      </w:r>
      <w:r w:rsidRPr="00FF75FC">
        <w:rPr>
          <w:rFonts w:ascii="Times New Roman" w:hAnsi="Times New Roman" w:cs="Times New Roman"/>
          <w:color w:val="auto"/>
        </w:rPr>
        <w:t xml:space="preserve">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9263AE" w:rsidRPr="00F72B64" w:rsidRDefault="009263AE" w:rsidP="006A2971">
      <w:pPr>
        <w:pStyle w:val="Default"/>
        <w:numPr>
          <w:ilvl w:val="0"/>
          <w:numId w:val="31"/>
        </w:numPr>
        <w:jc w:val="both"/>
        <w:rPr>
          <w:rStyle w:val="PinPBZnak"/>
          <w:rFonts w:ascii="Times New Roman" w:hAnsi="Times New Roman"/>
          <w:b w:val="0"/>
          <w:szCs w:val="24"/>
          <w:u w:val="none"/>
        </w:rPr>
      </w:pPr>
      <w:r>
        <w:rPr>
          <w:rStyle w:val="PinPBZnak"/>
          <w:rFonts w:ascii="Times New Roman" w:hAnsi="Times New Roman"/>
          <w:b w:val="0"/>
          <w:szCs w:val="24"/>
          <w:u w:val="none"/>
        </w:rPr>
        <w:t xml:space="preserve">operacije so zastavljene skladno s cilji </w:t>
      </w:r>
      <w:r w:rsidRPr="00F07C48">
        <w:rPr>
          <w:rStyle w:val="PinPBZnak"/>
          <w:rFonts w:ascii="Times New Roman" w:hAnsi="Times New Roman"/>
          <w:b w:val="0"/>
          <w:szCs w:val="24"/>
          <w:u w:val="none"/>
        </w:rPr>
        <w:t>opredeljen</w:t>
      </w:r>
      <w:r>
        <w:rPr>
          <w:rStyle w:val="PinPBZnak"/>
          <w:rFonts w:ascii="Times New Roman" w:hAnsi="Times New Roman"/>
          <w:b w:val="0"/>
          <w:szCs w:val="24"/>
          <w:u w:val="none"/>
        </w:rPr>
        <w:t>imi</w:t>
      </w:r>
      <w:r w:rsidRPr="00F07C48">
        <w:rPr>
          <w:rStyle w:val="PinPBZnak"/>
          <w:rFonts w:ascii="Times New Roman" w:hAnsi="Times New Roman"/>
          <w:b w:val="0"/>
          <w:szCs w:val="24"/>
          <w:u w:val="none"/>
        </w:rPr>
        <w:t xml:space="preserve"> v trajnostnih urbanih strategijah mest, kakor tudi cilj</w:t>
      </w:r>
      <w:r>
        <w:rPr>
          <w:rStyle w:val="PinPBZnak"/>
          <w:rFonts w:ascii="Times New Roman" w:hAnsi="Times New Roman"/>
          <w:b w:val="0"/>
          <w:szCs w:val="24"/>
          <w:u w:val="none"/>
        </w:rPr>
        <w:t>i</w:t>
      </w:r>
      <w:r w:rsidRPr="00F07C48">
        <w:rPr>
          <w:rStyle w:val="PinPBZnak"/>
          <w:rFonts w:ascii="Times New Roman" w:hAnsi="Times New Roman"/>
          <w:b w:val="0"/>
          <w:szCs w:val="24"/>
          <w:u w:val="none"/>
        </w:rPr>
        <w:t xml:space="preserve"> te prednostne naložbe</w:t>
      </w:r>
      <w:r w:rsidRPr="00F72B64">
        <w:rPr>
          <w:rStyle w:val="PinPBZnak"/>
          <w:rFonts w:ascii="Times New Roman" w:hAnsi="Times New Roman"/>
          <w:b w:val="0"/>
          <w:szCs w:val="24"/>
          <w:u w:val="none"/>
        </w:rPr>
        <w:t>,</w:t>
      </w:r>
    </w:p>
    <w:p w:rsidR="009263AE" w:rsidRDefault="009263AE" w:rsidP="006A2971">
      <w:pPr>
        <w:pStyle w:val="Default"/>
        <w:numPr>
          <w:ilvl w:val="0"/>
          <w:numId w:val="31"/>
        </w:numPr>
        <w:jc w:val="both"/>
        <w:rPr>
          <w:rStyle w:val="PinPBZnak"/>
          <w:rFonts w:ascii="Times New Roman" w:hAnsi="Times New Roman"/>
          <w:b w:val="0"/>
          <w:szCs w:val="24"/>
          <w:u w:val="none"/>
        </w:rPr>
      </w:pPr>
      <w:r>
        <w:rPr>
          <w:rStyle w:val="PinPBZnak"/>
          <w:rFonts w:ascii="Times New Roman" w:hAnsi="Times New Roman"/>
          <w:b w:val="0"/>
          <w:szCs w:val="24"/>
          <w:u w:val="none"/>
        </w:rPr>
        <w:t xml:space="preserve">operacije upoštevajo načelo </w:t>
      </w:r>
      <w:r w:rsidRPr="00F07C48">
        <w:rPr>
          <w:rStyle w:val="PinPBZnak"/>
          <w:rFonts w:ascii="Times New Roman" w:hAnsi="Times New Roman"/>
          <w:b w:val="0"/>
          <w:szCs w:val="24"/>
          <w:u w:val="none"/>
        </w:rPr>
        <w:t>notranjega razvoja urbanih območij</w:t>
      </w:r>
      <w:r>
        <w:rPr>
          <w:rStyle w:val="PinPBZnak"/>
          <w:rFonts w:ascii="Times New Roman" w:hAnsi="Times New Roman"/>
          <w:b w:val="0"/>
          <w:szCs w:val="24"/>
          <w:u w:val="none"/>
        </w:rPr>
        <w:t xml:space="preserve"> s tem, da se izvajajo na </w:t>
      </w:r>
      <w:r w:rsidRPr="00F07C48">
        <w:rPr>
          <w:rStyle w:val="PinPBZnak"/>
          <w:rFonts w:ascii="Times New Roman" w:hAnsi="Times New Roman"/>
          <w:b w:val="0"/>
          <w:szCs w:val="24"/>
          <w:u w:val="none"/>
        </w:rPr>
        <w:t>prostih in slabo izkoriščenih površin</w:t>
      </w:r>
      <w:r>
        <w:rPr>
          <w:rStyle w:val="PinPBZnak"/>
          <w:rFonts w:ascii="Times New Roman" w:hAnsi="Times New Roman"/>
          <w:b w:val="0"/>
          <w:szCs w:val="24"/>
          <w:u w:val="none"/>
        </w:rPr>
        <w:t>a</w:t>
      </w:r>
      <w:r w:rsidR="009344D4">
        <w:rPr>
          <w:rStyle w:val="PinPBZnak"/>
          <w:rFonts w:ascii="Times New Roman" w:hAnsi="Times New Roman"/>
          <w:b w:val="0"/>
          <w:szCs w:val="24"/>
          <w:u w:val="none"/>
        </w:rPr>
        <w:t>h (nerevitalizirana urbana območja)</w:t>
      </w:r>
      <w:r w:rsidRPr="00F07C48">
        <w:rPr>
          <w:rStyle w:val="PinPBZnak"/>
          <w:rFonts w:ascii="Times New Roman" w:hAnsi="Times New Roman"/>
          <w:b w:val="0"/>
          <w:szCs w:val="24"/>
          <w:u w:val="none"/>
        </w:rPr>
        <w:t xml:space="preserve"> znotraj mest</w:t>
      </w:r>
      <w:r w:rsidR="009344D4">
        <w:rPr>
          <w:rStyle w:val="PinPBZnak"/>
          <w:rFonts w:ascii="Times New Roman" w:hAnsi="Times New Roman"/>
          <w:b w:val="0"/>
          <w:szCs w:val="24"/>
          <w:u w:val="none"/>
        </w:rPr>
        <w:t xml:space="preserve">nih naselij </w:t>
      </w:r>
      <w:r w:rsidRPr="00F07C48">
        <w:rPr>
          <w:rStyle w:val="PinPBZnak"/>
          <w:rFonts w:ascii="Times New Roman" w:hAnsi="Times New Roman"/>
          <w:b w:val="0"/>
          <w:szCs w:val="24"/>
          <w:u w:val="none"/>
        </w:rPr>
        <w:t xml:space="preserve">in </w:t>
      </w:r>
      <w:r w:rsidR="009344D4">
        <w:rPr>
          <w:rStyle w:val="PinPBZnak"/>
          <w:rFonts w:ascii="Times New Roman" w:hAnsi="Times New Roman"/>
          <w:b w:val="0"/>
          <w:szCs w:val="24"/>
          <w:u w:val="none"/>
        </w:rPr>
        <w:t xml:space="preserve">naselij </w:t>
      </w:r>
      <w:r w:rsidRPr="00F07C48">
        <w:rPr>
          <w:rStyle w:val="PinPBZnak"/>
          <w:rFonts w:ascii="Times New Roman" w:hAnsi="Times New Roman"/>
          <w:b w:val="0"/>
          <w:szCs w:val="24"/>
          <w:u w:val="none"/>
        </w:rPr>
        <w:t>mestnih območij</w:t>
      </w:r>
      <w:r w:rsidR="009344D4">
        <w:rPr>
          <w:rStyle w:val="PinPBZnak"/>
          <w:rFonts w:ascii="Times New Roman" w:hAnsi="Times New Roman"/>
          <w:b w:val="0"/>
          <w:szCs w:val="24"/>
          <w:u w:val="none"/>
        </w:rPr>
        <w:t xml:space="preserve"> glede na  uradne podatk</w:t>
      </w:r>
      <w:r w:rsidR="0041452F">
        <w:rPr>
          <w:rStyle w:val="PinPBZnak"/>
          <w:rFonts w:ascii="Times New Roman" w:hAnsi="Times New Roman"/>
          <w:b w:val="0"/>
          <w:szCs w:val="24"/>
          <w:u w:val="none"/>
        </w:rPr>
        <w:t>e</w:t>
      </w:r>
      <w:r w:rsidR="009344D4">
        <w:rPr>
          <w:rStyle w:val="PinPBZnak"/>
          <w:rFonts w:ascii="Times New Roman" w:hAnsi="Times New Roman"/>
          <w:b w:val="0"/>
          <w:szCs w:val="24"/>
          <w:u w:val="none"/>
        </w:rPr>
        <w:t xml:space="preserve"> SURS</w:t>
      </w:r>
      <w:r w:rsidRPr="00F07C48">
        <w:rPr>
          <w:rStyle w:val="PinPBZnak"/>
          <w:rFonts w:ascii="Times New Roman" w:hAnsi="Times New Roman"/>
          <w:b w:val="0"/>
          <w:szCs w:val="24"/>
          <w:u w:val="none"/>
        </w:rPr>
        <w:t xml:space="preserve">, </w:t>
      </w:r>
      <w:r>
        <w:rPr>
          <w:rStyle w:val="PinPBZnak"/>
          <w:rFonts w:ascii="Times New Roman" w:hAnsi="Times New Roman"/>
          <w:b w:val="0"/>
          <w:szCs w:val="24"/>
          <w:u w:val="none"/>
        </w:rPr>
        <w:t xml:space="preserve">dajejo </w:t>
      </w:r>
      <w:r w:rsidRPr="00F07C48">
        <w:rPr>
          <w:rStyle w:val="PinPBZnak"/>
          <w:rFonts w:ascii="Times New Roman" w:hAnsi="Times New Roman"/>
          <w:b w:val="0"/>
          <w:szCs w:val="24"/>
          <w:u w:val="none"/>
        </w:rPr>
        <w:t>prednost prenov</w:t>
      </w:r>
      <w:r>
        <w:rPr>
          <w:rStyle w:val="PinPBZnak"/>
          <w:rFonts w:ascii="Times New Roman" w:hAnsi="Times New Roman"/>
          <w:b w:val="0"/>
          <w:szCs w:val="24"/>
          <w:u w:val="none"/>
        </w:rPr>
        <w:t>i</w:t>
      </w:r>
      <w:r w:rsidRPr="00F07C48">
        <w:rPr>
          <w:rStyle w:val="PinPBZnak"/>
          <w:rFonts w:ascii="Times New Roman" w:hAnsi="Times New Roman"/>
          <w:b w:val="0"/>
          <w:szCs w:val="24"/>
          <w:u w:val="none"/>
        </w:rPr>
        <w:t xml:space="preserve"> pred novogradnjo, </w:t>
      </w:r>
      <w:r>
        <w:rPr>
          <w:rStyle w:val="PinPBZnak"/>
          <w:rFonts w:ascii="Times New Roman" w:hAnsi="Times New Roman"/>
          <w:b w:val="0"/>
          <w:szCs w:val="24"/>
          <w:u w:val="none"/>
        </w:rPr>
        <w:t xml:space="preserve">ali se usmerjajo na uporabo objektov </w:t>
      </w:r>
      <w:r w:rsidRPr="00F07C48">
        <w:rPr>
          <w:rStyle w:val="PinPBZnak"/>
          <w:rFonts w:ascii="Times New Roman" w:hAnsi="Times New Roman"/>
          <w:b w:val="0"/>
          <w:szCs w:val="24"/>
          <w:u w:val="none"/>
        </w:rPr>
        <w:t xml:space="preserve"> kulturne dediščine</w:t>
      </w:r>
      <w:r w:rsidRPr="00F72B64">
        <w:rPr>
          <w:rStyle w:val="PinPBZnak"/>
          <w:rFonts w:ascii="Times New Roman" w:hAnsi="Times New Roman"/>
          <w:b w:val="0"/>
          <w:szCs w:val="24"/>
          <w:u w:val="none"/>
        </w:rPr>
        <w:t>,</w:t>
      </w:r>
    </w:p>
    <w:p w:rsidR="006B2386" w:rsidRPr="006B2386" w:rsidRDefault="00732AB9" w:rsidP="006A2971">
      <w:pPr>
        <w:pStyle w:val="Default"/>
        <w:numPr>
          <w:ilvl w:val="0"/>
          <w:numId w:val="31"/>
        </w:numPr>
        <w:jc w:val="both"/>
        <w:rPr>
          <w:rFonts w:ascii="Times New Roman" w:hAnsi="Times New Roman"/>
          <w:lang w:eastAsia="en-US"/>
        </w:rPr>
      </w:pPr>
      <w:r w:rsidRPr="00732AB9">
        <w:rPr>
          <w:rFonts w:ascii="Times New Roman" w:hAnsi="Times New Roman" w:cs="Times New Roman"/>
          <w:color w:val="auto"/>
        </w:rPr>
        <w:t xml:space="preserve">stopnja </w:t>
      </w:r>
      <w:r w:rsidR="00E127E1" w:rsidRPr="00732AB9">
        <w:rPr>
          <w:rFonts w:ascii="Times New Roman" w:hAnsi="Times New Roman" w:cs="Times New Roman"/>
          <w:color w:val="auto"/>
        </w:rPr>
        <w:t>pripravljenost</w:t>
      </w:r>
      <w:r w:rsidRPr="00732AB9">
        <w:rPr>
          <w:rFonts w:ascii="Times New Roman" w:hAnsi="Times New Roman" w:cs="Times New Roman"/>
          <w:color w:val="auto"/>
        </w:rPr>
        <w:t>i</w:t>
      </w:r>
      <w:r w:rsidR="00E127E1" w:rsidRPr="00732AB9">
        <w:rPr>
          <w:rFonts w:ascii="Times New Roman" w:hAnsi="Times New Roman" w:cs="Times New Roman"/>
          <w:color w:val="auto"/>
        </w:rPr>
        <w:t xml:space="preserve"> projekta</w:t>
      </w:r>
      <w:r>
        <w:rPr>
          <w:rFonts w:ascii="Times New Roman" w:hAnsi="Times New Roman" w:cs="Times New Roman"/>
          <w:color w:val="auto"/>
        </w:rPr>
        <w:t>,</w:t>
      </w:r>
    </w:p>
    <w:p w:rsidR="009263AE" w:rsidRPr="00732AB9" w:rsidRDefault="009263AE" w:rsidP="006A2971">
      <w:pPr>
        <w:pStyle w:val="Default"/>
        <w:numPr>
          <w:ilvl w:val="0"/>
          <w:numId w:val="31"/>
        </w:numPr>
        <w:jc w:val="both"/>
        <w:rPr>
          <w:rStyle w:val="PinPBZnak"/>
          <w:rFonts w:ascii="Times New Roman" w:hAnsi="Times New Roman"/>
          <w:b w:val="0"/>
          <w:szCs w:val="24"/>
          <w:u w:val="none"/>
        </w:rPr>
      </w:pPr>
      <w:r w:rsidRPr="00732AB9">
        <w:rPr>
          <w:rStyle w:val="PinPBZnak"/>
          <w:rFonts w:ascii="Times New Roman" w:hAnsi="Times New Roman"/>
          <w:b w:val="0"/>
          <w:szCs w:val="24"/>
          <w:u w:val="none"/>
        </w:rPr>
        <w:t>v kolikor bodo projekti vključevali tudi posodobitev javne razsvetljave, bo posodobitev dopustna izključno z ekološkimi svetili.</w:t>
      </w:r>
    </w:p>
    <w:p w:rsidR="009263AE" w:rsidRDefault="009263AE" w:rsidP="001F194D">
      <w:pPr>
        <w:pStyle w:val="Default"/>
        <w:jc w:val="both"/>
        <w:rPr>
          <w:rStyle w:val="PinPBZnak"/>
          <w:rFonts w:ascii="Times New Roman" w:hAnsi="Times New Roman"/>
          <w:b w:val="0"/>
          <w:szCs w:val="24"/>
          <w:u w:val="none"/>
        </w:rPr>
      </w:pPr>
    </w:p>
    <w:p w:rsidR="009263AE" w:rsidRPr="000C1993" w:rsidRDefault="009263AE"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w:t>
      </w:r>
      <w:r>
        <w:rPr>
          <w:rFonts w:ascii="Times New Roman" w:hAnsi="Times New Roman" w:cs="Times New Roman"/>
          <w:color w:val="auto"/>
        </w:rPr>
        <w:t xml:space="preserve">za drugi specifični cilj </w:t>
      </w:r>
      <w:r w:rsidRPr="00FF75FC">
        <w:rPr>
          <w:rFonts w:ascii="Times New Roman" w:hAnsi="Times New Roman" w:cs="Times New Roman"/>
          <w:color w:val="auto"/>
        </w:rPr>
        <w:t xml:space="preserve">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9263AE" w:rsidRDefault="009263AE" w:rsidP="006A2971">
      <w:pPr>
        <w:pStyle w:val="Default"/>
        <w:numPr>
          <w:ilvl w:val="0"/>
          <w:numId w:val="81"/>
        </w:numPr>
        <w:jc w:val="both"/>
        <w:rPr>
          <w:rFonts w:ascii="Times New Roman" w:hAnsi="Times New Roman" w:cs="Times New Roman"/>
          <w:color w:val="auto"/>
        </w:rPr>
      </w:pPr>
      <w:r w:rsidRPr="00F72B64">
        <w:rPr>
          <w:rStyle w:val="PinPBZnak"/>
          <w:rFonts w:ascii="Times New Roman" w:hAnsi="Times New Roman"/>
          <w:b w:val="0"/>
          <w:szCs w:val="24"/>
          <w:u w:val="none"/>
        </w:rPr>
        <w:t>celovit pristop k spremljanju in n</w:t>
      </w:r>
      <w:r>
        <w:rPr>
          <w:rStyle w:val="PinPBZnak"/>
          <w:rFonts w:ascii="Times New Roman" w:hAnsi="Times New Roman"/>
          <w:b w:val="0"/>
          <w:szCs w:val="24"/>
          <w:u w:val="none"/>
        </w:rPr>
        <w:t>ačrtovanju kakovosti zraka</w:t>
      </w:r>
      <w:r w:rsidRPr="00F72B64">
        <w:rPr>
          <w:rStyle w:val="PinPBZnak"/>
          <w:rFonts w:ascii="Times New Roman" w:hAnsi="Times New Roman"/>
          <w:b w:val="0"/>
          <w:szCs w:val="24"/>
          <w:u w:val="none"/>
        </w:rPr>
        <w:t>.</w:t>
      </w:r>
    </w:p>
    <w:p w:rsidR="009263AE" w:rsidRDefault="009263AE" w:rsidP="001F194D">
      <w:pPr>
        <w:pStyle w:val="Default"/>
        <w:jc w:val="both"/>
        <w:rPr>
          <w:rStyle w:val="PinPBZnak"/>
          <w:rFonts w:ascii="Times New Roman" w:hAnsi="Times New Roman"/>
          <w:b w:val="0"/>
          <w:szCs w:val="24"/>
          <w:u w:val="none"/>
        </w:rPr>
      </w:pPr>
    </w:p>
    <w:p w:rsidR="00F032E8" w:rsidRPr="00FF75FC" w:rsidRDefault="00F032E8"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F032E8" w:rsidRPr="00FF75FC" w:rsidRDefault="00F032E8"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w:t>
      </w:r>
      <w:r w:rsidR="009263AE">
        <w:rPr>
          <w:rFonts w:ascii="Times New Roman" w:hAnsi="Times New Roman" w:cs="Times New Roman"/>
          <w:color w:val="auto"/>
        </w:rPr>
        <w:t xml:space="preserve">za prvi specifični cilj </w:t>
      </w:r>
      <w:r w:rsidRPr="00F032E8">
        <w:rPr>
          <w:rFonts w:ascii="Times New Roman" w:hAnsi="Times New Roman" w:cs="Times New Roman"/>
          <w:color w:val="auto"/>
        </w:rPr>
        <w:t xml:space="preserve">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9263AE" w:rsidRPr="00F07C48" w:rsidRDefault="009263AE" w:rsidP="006A2971">
      <w:pPr>
        <w:pStyle w:val="Default"/>
        <w:numPr>
          <w:ilvl w:val="0"/>
          <w:numId w:val="20"/>
        </w:numPr>
        <w:jc w:val="both"/>
        <w:rPr>
          <w:rStyle w:val="PinPBZnak"/>
          <w:rFonts w:ascii="Times New Roman" w:hAnsi="Times New Roman"/>
          <w:b w:val="0"/>
          <w:szCs w:val="24"/>
          <w:u w:val="none"/>
        </w:rPr>
      </w:pPr>
      <w:r>
        <w:rPr>
          <w:rStyle w:val="PinPBZnak"/>
          <w:rFonts w:ascii="Times New Roman" w:hAnsi="Times New Roman"/>
          <w:b w:val="0"/>
          <w:szCs w:val="24"/>
          <w:u w:val="none"/>
        </w:rPr>
        <w:t>vzpostavljanje</w:t>
      </w:r>
      <w:r w:rsidRPr="00F07C48">
        <w:rPr>
          <w:rStyle w:val="PinPBZnak"/>
          <w:rFonts w:ascii="Times New Roman" w:hAnsi="Times New Roman"/>
          <w:b w:val="0"/>
          <w:szCs w:val="24"/>
          <w:u w:val="none"/>
        </w:rPr>
        <w:t xml:space="preserve"> pogojev za ustvarjanje novih delovnih mest</w:t>
      </w:r>
      <w:r>
        <w:rPr>
          <w:rStyle w:val="PinPBZnak"/>
          <w:rFonts w:ascii="Times New Roman" w:hAnsi="Times New Roman"/>
          <w:b w:val="0"/>
          <w:szCs w:val="24"/>
          <w:u w:val="none"/>
        </w:rPr>
        <w:t xml:space="preserve"> </w:t>
      </w:r>
      <w:r w:rsidR="00732AB9">
        <w:rPr>
          <w:rStyle w:val="PinPBZnak"/>
          <w:rFonts w:ascii="Times New Roman" w:hAnsi="Times New Roman"/>
          <w:b w:val="0"/>
          <w:szCs w:val="24"/>
          <w:u w:val="none"/>
        </w:rPr>
        <w:t>spodbujanje razvoja</w:t>
      </w:r>
      <w:r w:rsidRPr="00F07C48">
        <w:rPr>
          <w:rStyle w:val="PinPBZnak"/>
          <w:rFonts w:ascii="Times New Roman" w:hAnsi="Times New Roman"/>
          <w:b w:val="0"/>
          <w:szCs w:val="24"/>
          <w:u w:val="none"/>
        </w:rPr>
        <w:t xml:space="preserve"> na območjih </w:t>
      </w:r>
      <w:r w:rsidRPr="008F18EF">
        <w:rPr>
          <w:rStyle w:val="PinPBZnak"/>
          <w:rFonts w:ascii="Times New Roman" w:hAnsi="Times New Roman"/>
          <w:b w:val="0"/>
          <w:szCs w:val="24"/>
          <w:u w:val="none"/>
        </w:rPr>
        <w:t>reaktiviranih</w:t>
      </w:r>
      <w:r w:rsidRPr="00F07C48">
        <w:rPr>
          <w:rStyle w:val="PinPBZnak"/>
          <w:rFonts w:ascii="Times New Roman" w:hAnsi="Times New Roman"/>
          <w:b w:val="0"/>
          <w:szCs w:val="24"/>
          <w:u w:val="none"/>
        </w:rPr>
        <w:t xml:space="preserve"> površin</w:t>
      </w:r>
      <w:r>
        <w:rPr>
          <w:rStyle w:val="PinPBZnak"/>
          <w:rFonts w:ascii="Times New Roman" w:hAnsi="Times New Roman"/>
          <w:b w:val="0"/>
          <w:szCs w:val="24"/>
          <w:u w:val="none"/>
        </w:rPr>
        <w:t>)</w:t>
      </w:r>
      <w:r w:rsidRPr="00F07C48">
        <w:rPr>
          <w:rStyle w:val="PinPBZnak"/>
          <w:rFonts w:ascii="Times New Roman" w:hAnsi="Times New Roman"/>
          <w:b w:val="0"/>
          <w:szCs w:val="24"/>
          <w:u w:val="none"/>
        </w:rPr>
        <w:t>,</w:t>
      </w:r>
    </w:p>
    <w:p w:rsidR="009263AE" w:rsidRDefault="009263AE" w:rsidP="006A2971">
      <w:pPr>
        <w:pStyle w:val="Default"/>
        <w:numPr>
          <w:ilvl w:val="0"/>
          <w:numId w:val="20"/>
        </w:numPr>
        <w:jc w:val="both"/>
        <w:rPr>
          <w:rStyle w:val="PinPBZnak"/>
          <w:rFonts w:ascii="Times New Roman" w:hAnsi="Times New Roman"/>
          <w:b w:val="0"/>
          <w:szCs w:val="24"/>
          <w:u w:val="none"/>
        </w:rPr>
      </w:pPr>
      <w:r w:rsidRPr="00F07C48">
        <w:rPr>
          <w:rStyle w:val="PinPBZnak"/>
          <w:rFonts w:ascii="Times New Roman" w:hAnsi="Times New Roman"/>
          <w:b w:val="0"/>
          <w:szCs w:val="24"/>
          <w:u w:val="none"/>
        </w:rPr>
        <w:t>z izboljšanjem kakovosti javnih površin prispevanje k izboljšanju mestnega okolja ter s tem povečanja kakovosti življenja v mestih,</w:t>
      </w:r>
    </w:p>
    <w:p w:rsidR="009263AE" w:rsidRDefault="009263AE" w:rsidP="006A2971">
      <w:pPr>
        <w:pStyle w:val="Default"/>
        <w:numPr>
          <w:ilvl w:val="0"/>
          <w:numId w:val="20"/>
        </w:numPr>
        <w:jc w:val="both"/>
        <w:rPr>
          <w:rStyle w:val="PinPBZnak"/>
          <w:rFonts w:ascii="Times New Roman" w:hAnsi="Times New Roman"/>
          <w:b w:val="0"/>
          <w:szCs w:val="24"/>
          <w:u w:val="none"/>
        </w:rPr>
      </w:pPr>
      <w:r>
        <w:rPr>
          <w:rStyle w:val="PinPBZnak"/>
          <w:rFonts w:ascii="Times New Roman" w:hAnsi="Times New Roman"/>
          <w:b w:val="0"/>
          <w:szCs w:val="24"/>
          <w:u w:val="none"/>
        </w:rPr>
        <w:t>prispevanje k večji socialni vključenosti in odpravljanju revščine,</w:t>
      </w:r>
    </w:p>
    <w:p w:rsidR="00B239A4" w:rsidRPr="00F07C48" w:rsidRDefault="00B239A4" w:rsidP="006A2971">
      <w:pPr>
        <w:pStyle w:val="Default"/>
        <w:numPr>
          <w:ilvl w:val="0"/>
          <w:numId w:val="20"/>
        </w:numPr>
        <w:jc w:val="both"/>
        <w:rPr>
          <w:rStyle w:val="PinPBZnak"/>
          <w:rFonts w:ascii="Times New Roman" w:hAnsi="Times New Roman"/>
          <w:b w:val="0"/>
          <w:szCs w:val="24"/>
          <w:u w:val="none"/>
        </w:rPr>
      </w:pPr>
      <w:r>
        <w:rPr>
          <w:rStyle w:val="PinPBZnak"/>
          <w:rFonts w:ascii="Times New Roman" w:hAnsi="Times New Roman"/>
          <w:b w:val="0"/>
          <w:szCs w:val="24"/>
          <w:u w:val="none"/>
        </w:rPr>
        <w:t>zagotavljanje dostopnosti, vključno z dostopnostjo za invalide,</w:t>
      </w:r>
    </w:p>
    <w:p w:rsidR="009263AE" w:rsidRDefault="009263AE" w:rsidP="006A2971">
      <w:pPr>
        <w:pStyle w:val="Default"/>
        <w:numPr>
          <w:ilvl w:val="0"/>
          <w:numId w:val="20"/>
        </w:numPr>
        <w:jc w:val="both"/>
        <w:rPr>
          <w:rStyle w:val="PinPBZnak"/>
          <w:rFonts w:ascii="Times New Roman" w:hAnsi="Times New Roman"/>
          <w:b w:val="0"/>
          <w:szCs w:val="24"/>
          <w:u w:val="none"/>
        </w:rPr>
      </w:pPr>
      <w:r w:rsidRPr="00F07C48">
        <w:rPr>
          <w:rStyle w:val="PinPBZnak"/>
          <w:rFonts w:ascii="Times New Roman" w:hAnsi="Times New Roman"/>
          <w:b w:val="0"/>
          <w:szCs w:val="24"/>
          <w:u w:val="none"/>
        </w:rPr>
        <w:t>kadar relevantno</w:t>
      </w:r>
      <w:r>
        <w:rPr>
          <w:rStyle w:val="PinPBZnak"/>
          <w:rFonts w:ascii="Times New Roman" w:hAnsi="Times New Roman"/>
          <w:b w:val="0"/>
          <w:szCs w:val="24"/>
          <w:u w:val="none"/>
        </w:rPr>
        <w:t>,</w:t>
      </w:r>
      <w:r w:rsidRPr="00F07C48">
        <w:rPr>
          <w:rStyle w:val="PinPBZnak"/>
          <w:rFonts w:ascii="Times New Roman" w:hAnsi="Times New Roman"/>
          <w:b w:val="0"/>
          <w:szCs w:val="24"/>
          <w:u w:val="none"/>
        </w:rPr>
        <w:t xml:space="preserve"> </w:t>
      </w:r>
      <w:r w:rsidR="00732AB9">
        <w:rPr>
          <w:rStyle w:val="PinPBZnak"/>
          <w:rFonts w:ascii="Times New Roman" w:hAnsi="Times New Roman"/>
          <w:b w:val="0"/>
          <w:szCs w:val="24"/>
          <w:u w:val="none"/>
        </w:rPr>
        <w:t>se spodbuja</w:t>
      </w:r>
      <w:r w:rsidRPr="00F07C48">
        <w:rPr>
          <w:rStyle w:val="PinPBZnak"/>
          <w:rFonts w:ascii="Times New Roman" w:hAnsi="Times New Roman"/>
          <w:b w:val="0"/>
          <w:szCs w:val="24"/>
          <w:u w:val="none"/>
        </w:rPr>
        <w:t xml:space="preserve"> projekt</w:t>
      </w:r>
      <w:r w:rsidR="00732AB9">
        <w:rPr>
          <w:rStyle w:val="PinPBZnak"/>
          <w:rFonts w:ascii="Times New Roman" w:hAnsi="Times New Roman"/>
          <w:b w:val="0"/>
          <w:szCs w:val="24"/>
          <w:u w:val="none"/>
        </w:rPr>
        <w:t>e</w:t>
      </w:r>
      <w:r w:rsidRPr="00F07C48">
        <w:rPr>
          <w:rStyle w:val="PinPBZnak"/>
          <w:rFonts w:ascii="Times New Roman" w:hAnsi="Times New Roman"/>
          <w:b w:val="0"/>
          <w:szCs w:val="24"/>
          <w:u w:val="none"/>
        </w:rPr>
        <w:t>, ki bodo aktivnosti iz te prednostne naložbe smiselno povezovali z aktivnostmi iz drugih prednostnih naložb za spodbujanj</w:t>
      </w:r>
      <w:r>
        <w:rPr>
          <w:rStyle w:val="PinPBZnak"/>
          <w:rFonts w:ascii="Times New Roman" w:hAnsi="Times New Roman"/>
          <w:b w:val="0"/>
          <w:szCs w:val="24"/>
          <w:u w:val="none"/>
        </w:rPr>
        <w:t>e trajnostnega urbanega razvoja.</w:t>
      </w:r>
    </w:p>
    <w:p w:rsidR="003C27D8" w:rsidRDefault="003C27D8" w:rsidP="001F194D">
      <w:pPr>
        <w:pStyle w:val="Default"/>
        <w:jc w:val="both"/>
        <w:rPr>
          <w:rStyle w:val="PinPBZnak"/>
          <w:rFonts w:ascii="Times New Roman" w:hAnsi="Times New Roman"/>
          <w:b w:val="0"/>
          <w:szCs w:val="24"/>
          <w:u w:val="none"/>
        </w:rPr>
      </w:pPr>
    </w:p>
    <w:p w:rsidR="009263AE" w:rsidRPr="00FF75FC" w:rsidRDefault="009263AE"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w:t>
      </w:r>
      <w:r>
        <w:rPr>
          <w:rFonts w:ascii="Times New Roman" w:hAnsi="Times New Roman" w:cs="Times New Roman"/>
          <w:color w:val="auto"/>
        </w:rPr>
        <w:t xml:space="preserve">za drugi specifični cilj </w:t>
      </w:r>
      <w:r w:rsidRPr="00F032E8">
        <w:rPr>
          <w:rFonts w:ascii="Times New Roman" w:hAnsi="Times New Roman" w:cs="Times New Roman"/>
          <w:color w:val="auto"/>
        </w:rPr>
        <w:t xml:space="preserve">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9263AE" w:rsidRPr="00F72B64" w:rsidRDefault="009263AE" w:rsidP="006A2971">
      <w:pPr>
        <w:pStyle w:val="Default"/>
        <w:numPr>
          <w:ilvl w:val="0"/>
          <w:numId w:val="20"/>
        </w:numPr>
        <w:jc w:val="both"/>
        <w:rPr>
          <w:rFonts w:ascii="Times New Roman" w:hAnsi="Times New Roman" w:cs="Times New Roman"/>
          <w:color w:val="auto"/>
        </w:rPr>
      </w:pPr>
      <w:r w:rsidRPr="00F72B64">
        <w:rPr>
          <w:rFonts w:ascii="Times New Roman" w:hAnsi="Times New Roman" w:cs="Times New Roman"/>
          <w:color w:val="auto"/>
        </w:rPr>
        <w:t>projekt zagotavlja celovito analizo in kvantifikacijo prispevka posameznih virov k</w:t>
      </w:r>
      <w:r w:rsidRPr="00F72B64">
        <w:rPr>
          <w:rFonts w:ascii="Times New Roman" w:hAnsi="Times New Roman" w:cs="Times New Roman"/>
          <w:color w:val="auto"/>
          <w:u w:val="single"/>
        </w:rPr>
        <w:t xml:space="preserve"> </w:t>
      </w:r>
      <w:r w:rsidRPr="00F72B64">
        <w:rPr>
          <w:rFonts w:ascii="Times New Roman" w:hAnsi="Times New Roman" w:cs="Times New Roman"/>
          <w:color w:val="auto"/>
        </w:rPr>
        <w:t>onesnaženosti zraka na posameznih čezmerno onesnaž</w:t>
      </w:r>
      <w:r>
        <w:rPr>
          <w:rFonts w:ascii="Times New Roman" w:hAnsi="Times New Roman" w:cs="Times New Roman"/>
          <w:color w:val="auto"/>
        </w:rPr>
        <w:t>enih območjih</w:t>
      </w:r>
      <w:r w:rsidRPr="00F72B64">
        <w:rPr>
          <w:rStyle w:val="PinPBZnak"/>
          <w:rFonts w:ascii="Times New Roman" w:hAnsi="Times New Roman"/>
          <w:b w:val="0"/>
          <w:szCs w:val="24"/>
          <w:u w:val="none"/>
        </w:rPr>
        <w:t>,</w:t>
      </w:r>
    </w:p>
    <w:p w:rsidR="009263AE" w:rsidRPr="00FF75FC" w:rsidRDefault="009263AE" w:rsidP="006A2971">
      <w:pPr>
        <w:pStyle w:val="Default"/>
        <w:numPr>
          <w:ilvl w:val="0"/>
          <w:numId w:val="20"/>
        </w:numPr>
        <w:jc w:val="both"/>
        <w:rPr>
          <w:rFonts w:ascii="Times New Roman" w:hAnsi="Times New Roman" w:cs="Times New Roman"/>
          <w:color w:val="auto"/>
        </w:rPr>
      </w:pPr>
      <w:r w:rsidRPr="00F72B64">
        <w:rPr>
          <w:rFonts w:ascii="Times New Roman" w:hAnsi="Times New Roman" w:cs="Times New Roman"/>
          <w:color w:val="auto"/>
        </w:rPr>
        <w:t xml:space="preserve">projekt omogoča izpolnjevanje zahtev </w:t>
      </w:r>
      <w:r>
        <w:rPr>
          <w:rFonts w:ascii="Times New Roman" w:hAnsi="Times New Roman" w:cs="Times New Roman"/>
          <w:color w:val="auto"/>
        </w:rPr>
        <w:t>predpisov iz zadevnega področja</w:t>
      </w:r>
      <w:r w:rsidRPr="00F72B64">
        <w:rPr>
          <w:rStyle w:val="PinPBZnak"/>
          <w:rFonts w:ascii="Times New Roman" w:hAnsi="Times New Roman"/>
          <w:b w:val="0"/>
          <w:szCs w:val="24"/>
          <w:u w:val="none"/>
        </w:rPr>
        <w:t>.</w:t>
      </w:r>
    </w:p>
    <w:p w:rsidR="009263AE" w:rsidRDefault="009263AE" w:rsidP="001F194D">
      <w:pPr>
        <w:pStyle w:val="Default"/>
        <w:jc w:val="both"/>
        <w:rPr>
          <w:rStyle w:val="PinPBZnak"/>
          <w:rFonts w:ascii="Times New Roman" w:hAnsi="Times New Roman"/>
          <w:b w:val="0"/>
          <w:szCs w:val="24"/>
          <w:u w:val="none"/>
        </w:rPr>
      </w:pPr>
    </w:p>
    <w:p w:rsidR="009263AE" w:rsidRDefault="009263AE" w:rsidP="001F194D">
      <w:pPr>
        <w:pStyle w:val="Default"/>
        <w:jc w:val="both"/>
        <w:rPr>
          <w:rFonts w:ascii="Times New Roman" w:hAnsi="Times New Roman" w:cs="Times New Roman"/>
          <w:color w:val="auto"/>
        </w:rPr>
      </w:pPr>
    </w:p>
    <w:p w:rsidR="007F0F71" w:rsidRPr="00FF75FC" w:rsidRDefault="00E06D09" w:rsidP="001F194D">
      <w:pPr>
        <w:pStyle w:val="Default"/>
        <w:jc w:val="both"/>
        <w:rPr>
          <w:rStyle w:val="PinPBZnak"/>
          <w:rFonts w:ascii="Times New Roman" w:hAnsi="Times New Roman"/>
          <w:b w:val="0"/>
          <w:szCs w:val="24"/>
          <w:u w:val="none"/>
        </w:rPr>
      </w:pPr>
      <w:r w:rsidRPr="00FF75FC">
        <w:rPr>
          <w:rStyle w:val="PinPBZnak"/>
          <w:rFonts w:ascii="Times New Roman" w:hAnsi="Times New Roman"/>
          <w:b w:val="0"/>
          <w:szCs w:val="24"/>
          <w:u w:val="none"/>
        </w:rPr>
        <w:br w:type="page"/>
      </w:r>
    </w:p>
    <w:p w:rsidR="00451513" w:rsidRPr="00FF75FC" w:rsidRDefault="00451513" w:rsidP="006A2971">
      <w:pPr>
        <w:pStyle w:val="Naslov1"/>
        <w:numPr>
          <w:ilvl w:val="0"/>
          <w:numId w:val="78"/>
        </w:numPr>
        <w:spacing w:before="0" w:after="0" w:line="240" w:lineRule="auto"/>
      </w:pPr>
      <w:bookmarkStart w:id="459" w:name="_Toc57026930"/>
      <w:bookmarkStart w:id="460" w:name="_Toc410313677"/>
      <w:bookmarkStart w:id="461" w:name="_Toc408915377"/>
      <w:bookmarkEnd w:id="458"/>
      <w:r w:rsidRPr="00FF75FC">
        <w:lastRenderedPageBreak/>
        <w:t>PREDNOSTNA OS</w:t>
      </w:r>
      <w:bookmarkEnd w:id="459"/>
    </w:p>
    <w:p w:rsidR="00451513" w:rsidRPr="00FF75FC" w:rsidRDefault="00451513" w:rsidP="001F194D">
      <w:pPr>
        <w:spacing w:after="0" w:line="240" w:lineRule="auto"/>
        <w:jc w:val="both"/>
        <w:rPr>
          <w:rFonts w:ascii="Times New Roman" w:hAnsi="Times New Roman"/>
          <w:sz w:val="24"/>
          <w:szCs w:val="24"/>
        </w:rPr>
      </w:pPr>
    </w:p>
    <w:p w:rsidR="00EC7936" w:rsidRPr="00FF75FC" w:rsidRDefault="00451513" w:rsidP="001F194D">
      <w:pPr>
        <w:spacing w:after="0" w:line="240" w:lineRule="auto"/>
        <w:jc w:val="both"/>
        <w:rPr>
          <w:rFonts w:ascii="Times New Roman" w:hAnsi="Times New Roman"/>
          <w:i/>
          <w:sz w:val="24"/>
          <w:szCs w:val="24"/>
        </w:rPr>
      </w:pPr>
      <w:r w:rsidRPr="00FF75FC">
        <w:rPr>
          <w:rFonts w:ascii="Times New Roman" w:hAnsi="Times New Roman"/>
          <w:i/>
          <w:sz w:val="24"/>
          <w:szCs w:val="24"/>
        </w:rPr>
        <w:t>IZGRADNJA INFRASTRUKTURE IN UKREPI ZA SPODBUJANJE TRAJNOSTNE MOBILNOSTI</w:t>
      </w:r>
      <w:bookmarkEnd w:id="460"/>
      <w:bookmarkEnd w:id="461"/>
    </w:p>
    <w:p w:rsidR="00A444C8" w:rsidRPr="00FF75FC" w:rsidRDefault="00A444C8" w:rsidP="001F194D">
      <w:pPr>
        <w:spacing w:after="0" w:line="240" w:lineRule="auto"/>
        <w:jc w:val="both"/>
        <w:rPr>
          <w:rFonts w:ascii="Times New Roman" w:eastAsia="Times New Roman" w:hAnsi="Times New Roman"/>
          <w:sz w:val="24"/>
          <w:szCs w:val="24"/>
          <w:lang w:eastAsia="sl-SI"/>
        </w:rPr>
      </w:pPr>
      <w:bookmarkStart w:id="462" w:name="_Toc408915379"/>
    </w:p>
    <w:p w:rsidR="00451513" w:rsidRPr="00FF75FC" w:rsidRDefault="00451513" w:rsidP="001F194D">
      <w:pPr>
        <w:spacing w:after="0" w:line="240" w:lineRule="auto"/>
        <w:jc w:val="both"/>
        <w:rPr>
          <w:rFonts w:ascii="Times New Roman" w:eastAsia="Times New Roman" w:hAnsi="Times New Roman"/>
          <w:sz w:val="24"/>
          <w:szCs w:val="24"/>
          <w:lang w:eastAsia="sl-SI"/>
        </w:rPr>
      </w:pPr>
      <w:r w:rsidRPr="00FF75FC">
        <w:rPr>
          <w:rFonts w:ascii="Times New Roman" w:eastAsia="Times New Roman" w:hAnsi="Times New Roman"/>
          <w:sz w:val="24"/>
          <w:szCs w:val="24"/>
          <w:lang w:eastAsia="sl-SI"/>
        </w:rPr>
        <w:t>Prednostno os »</w:t>
      </w:r>
      <w:r w:rsidR="004000CC" w:rsidRPr="00FF75FC">
        <w:rPr>
          <w:rFonts w:ascii="Times New Roman" w:eastAsia="Times New Roman" w:hAnsi="Times New Roman"/>
          <w:sz w:val="24"/>
          <w:szCs w:val="24"/>
          <w:lang w:eastAsia="sl-SI"/>
        </w:rPr>
        <w:t>Izgradnja infrastrukture in ukrepi za spodbujanje trajnostne mobilnosti</w:t>
      </w:r>
      <w:r w:rsidRPr="00FF75FC">
        <w:rPr>
          <w:rFonts w:ascii="Times New Roman" w:eastAsia="Times New Roman" w:hAnsi="Times New Roman"/>
          <w:sz w:val="24"/>
          <w:szCs w:val="24"/>
          <w:lang w:eastAsia="sl-SI"/>
        </w:rPr>
        <w:t>« sestavljajo tri prednostne naložbe:</w:t>
      </w:r>
    </w:p>
    <w:p w:rsidR="00451513" w:rsidRPr="00FF75FC" w:rsidRDefault="00451513" w:rsidP="001F194D">
      <w:pPr>
        <w:spacing w:after="0" w:line="240" w:lineRule="auto"/>
        <w:jc w:val="both"/>
        <w:rPr>
          <w:rFonts w:ascii="Times New Roman" w:eastAsia="Times New Roman" w:hAnsi="Times New Roman"/>
          <w:sz w:val="24"/>
          <w:szCs w:val="24"/>
          <w:lang w:eastAsia="sl-SI"/>
        </w:rPr>
      </w:pPr>
    </w:p>
    <w:p w:rsidR="00A444C8" w:rsidRPr="00FF75FC" w:rsidRDefault="00A444C8" w:rsidP="006A2971">
      <w:pPr>
        <w:numPr>
          <w:ilvl w:val="0"/>
          <w:numId w:val="32"/>
        </w:numPr>
        <w:spacing w:after="0" w:line="240" w:lineRule="auto"/>
        <w:jc w:val="both"/>
        <w:rPr>
          <w:rFonts w:ascii="Times New Roman" w:hAnsi="Times New Roman"/>
          <w:i/>
          <w:sz w:val="24"/>
          <w:szCs w:val="24"/>
        </w:rPr>
      </w:pPr>
      <w:r w:rsidRPr="00FF75FC">
        <w:rPr>
          <w:rFonts w:ascii="Times New Roman" w:hAnsi="Times New Roman"/>
          <w:i/>
          <w:sz w:val="24"/>
          <w:szCs w:val="24"/>
        </w:rPr>
        <w:t>Razvoj in obnova celostnih, visokokakovostnih in interoperabilnih železniških sistemov ter spodbujanje ukrepov za zmanjševanje hrupa</w:t>
      </w:r>
      <w:r w:rsidR="00451513" w:rsidRPr="00FF75FC">
        <w:rPr>
          <w:rFonts w:ascii="Times New Roman" w:hAnsi="Times New Roman"/>
          <w:i/>
          <w:sz w:val="24"/>
          <w:szCs w:val="24"/>
        </w:rPr>
        <w:t>,</w:t>
      </w:r>
    </w:p>
    <w:p w:rsidR="00A444C8" w:rsidRPr="00FF75FC" w:rsidRDefault="00A444C8" w:rsidP="006A2971">
      <w:pPr>
        <w:numPr>
          <w:ilvl w:val="0"/>
          <w:numId w:val="32"/>
        </w:numPr>
        <w:spacing w:after="0" w:line="240" w:lineRule="auto"/>
        <w:jc w:val="both"/>
        <w:rPr>
          <w:rFonts w:ascii="Times New Roman" w:hAnsi="Times New Roman"/>
          <w:i/>
          <w:sz w:val="24"/>
          <w:szCs w:val="24"/>
        </w:rPr>
      </w:pPr>
      <w:r w:rsidRPr="00FF75FC">
        <w:rPr>
          <w:rFonts w:ascii="Times New Roman" w:hAnsi="Times New Roman"/>
          <w:i/>
          <w:sz w:val="24"/>
          <w:szCs w:val="24"/>
        </w:rPr>
        <w:t>Izboljšanje regionalne mobilnosti s povezovanjem sekundarnih in terciarnih prometnih vozlišč z infr</w:t>
      </w:r>
      <w:r w:rsidR="00A30144" w:rsidRPr="00FF75FC">
        <w:rPr>
          <w:rFonts w:ascii="Times New Roman" w:hAnsi="Times New Roman"/>
          <w:i/>
          <w:sz w:val="24"/>
          <w:szCs w:val="24"/>
        </w:rPr>
        <w:t>astrukturo TEN-T, vključno prek</w:t>
      </w:r>
      <w:r w:rsidRPr="00FF75FC">
        <w:rPr>
          <w:rFonts w:ascii="Times New Roman" w:hAnsi="Times New Roman"/>
          <w:i/>
          <w:sz w:val="24"/>
          <w:szCs w:val="24"/>
        </w:rPr>
        <w:t xml:space="preserve"> multimodalnih vozlišč</w:t>
      </w:r>
      <w:r w:rsidR="00451513" w:rsidRPr="00FF75FC">
        <w:rPr>
          <w:rFonts w:ascii="Times New Roman" w:hAnsi="Times New Roman"/>
          <w:i/>
          <w:sz w:val="24"/>
          <w:szCs w:val="24"/>
        </w:rPr>
        <w:t>,</w:t>
      </w:r>
    </w:p>
    <w:p w:rsidR="00584C5B" w:rsidRPr="00584C5B" w:rsidRDefault="00A444C8" w:rsidP="006A2971">
      <w:pPr>
        <w:numPr>
          <w:ilvl w:val="0"/>
          <w:numId w:val="32"/>
        </w:numPr>
        <w:spacing w:after="0" w:line="240" w:lineRule="auto"/>
        <w:jc w:val="both"/>
        <w:rPr>
          <w:rFonts w:ascii="Times New Roman" w:hAnsi="Times New Roman"/>
          <w:i/>
          <w:sz w:val="24"/>
          <w:szCs w:val="24"/>
        </w:rPr>
      </w:pPr>
      <w:r w:rsidRPr="00FF75FC">
        <w:rPr>
          <w:rFonts w:ascii="Times New Roman" w:hAnsi="Times New Roman"/>
          <w:i/>
          <w:sz w:val="24"/>
          <w:szCs w:val="24"/>
        </w:rPr>
        <w:t>Podpiranje multimodalnega enotnega evropskega prometnega območja z vlaganjem v TEN-T</w:t>
      </w:r>
      <w:r w:rsidR="00451513" w:rsidRPr="00FF75FC">
        <w:rPr>
          <w:rFonts w:ascii="Times New Roman" w:hAnsi="Times New Roman"/>
          <w:i/>
          <w:sz w:val="24"/>
          <w:szCs w:val="24"/>
        </w:rPr>
        <w:t>.</w:t>
      </w:r>
    </w:p>
    <w:p w:rsidR="00A444C8" w:rsidRPr="00FF75FC" w:rsidRDefault="00A444C8" w:rsidP="001F194D">
      <w:pPr>
        <w:spacing w:after="0" w:line="240" w:lineRule="auto"/>
        <w:rPr>
          <w:rFonts w:ascii="Times New Roman" w:hAnsi="Times New Roman"/>
          <w:sz w:val="24"/>
          <w:szCs w:val="24"/>
        </w:rPr>
      </w:pPr>
    </w:p>
    <w:p w:rsidR="00BA59A4" w:rsidRPr="00FF75FC" w:rsidRDefault="00BA59A4" w:rsidP="001F194D">
      <w:pPr>
        <w:spacing w:after="0" w:line="240" w:lineRule="auto"/>
        <w:jc w:val="both"/>
        <w:rPr>
          <w:rFonts w:ascii="Times New Roman" w:eastAsia="Times New Roman" w:hAnsi="Times New Roman"/>
          <w:sz w:val="24"/>
          <w:szCs w:val="24"/>
          <w:lang w:eastAsia="sl-SI"/>
        </w:rPr>
      </w:pPr>
      <w:r w:rsidRPr="00FF75FC">
        <w:rPr>
          <w:rFonts w:ascii="Times New Roman" w:hAnsi="Times New Roman"/>
          <w:sz w:val="24"/>
          <w:szCs w:val="24"/>
        </w:rPr>
        <w:t xml:space="preserve">Za izvajanje prednostne osi je opredeljen KS, kjer kategorija regij ni relevantna, in ESRR za kategorijo regije </w:t>
      </w:r>
      <w:r w:rsidRPr="00FF75FC">
        <w:rPr>
          <w:rFonts w:ascii="Times New Roman" w:eastAsia="Times New Roman" w:hAnsi="Times New Roman"/>
          <w:sz w:val="24"/>
          <w:szCs w:val="24"/>
          <w:lang w:eastAsia="sl-SI"/>
        </w:rPr>
        <w:t>Vzhodna Slovenija.</w:t>
      </w:r>
    </w:p>
    <w:bookmarkEnd w:id="462"/>
    <w:p w:rsidR="00913C42" w:rsidRPr="00913C42" w:rsidRDefault="00913C42" w:rsidP="001F194D">
      <w:pPr>
        <w:spacing w:after="0" w:line="240" w:lineRule="auto"/>
        <w:jc w:val="both"/>
        <w:rPr>
          <w:rFonts w:ascii="Times New Roman" w:hAnsi="Times New Roman"/>
          <w:sz w:val="24"/>
          <w:szCs w:val="24"/>
        </w:rPr>
      </w:pPr>
    </w:p>
    <w:p w:rsidR="00913C42" w:rsidRPr="00E62651" w:rsidRDefault="00913C42">
      <w:pPr>
        <w:pStyle w:val="Naslov2"/>
        <w:numPr>
          <w:ilvl w:val="0"/>
          <w:numId w:val="158"/>
        </w:numPr>
        <w:pPrChange w:id="463" w:author="Avtor">
          <w:pPr>
            <w:numPr>
              <w:numId w:val="122"/>
            </w:numPr>
            <w:spacing w:after="0" w:line="240" w:lineRule="auto"/>
            <w:ind w:left="720" w:hanging="360"/>
            <w:jc w:val="both"/>
          </w:pPr>
        </w:pPrChange>
      </w:pPr>
      <w:r w:rsidRPr="00E62651">
        <w:t>Razvoj in obnova celostnih, visokokakovostnih in interoperabilnih železniških sistemov ter spodbujanje ukrepov za zmanjševanje hrupa</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Predvidene dejavnosti</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Specifični cilj prednostne naložbe je odprava ozkih grl, povečanje kapacitete prog in skrajšanje potovalnega časa.</w:t>
      </w:r>
    </w:p>
    <w:p w:rsidR="00913C42" w:rsidRPr="00913C42" w:rsidRDefault="00913C42" w:rsidP="001F194D">
      <w:pPr>
        <w:spacing w:after="0" w:line="240" w:lineRule="auto"/>
        <w:jc w:val="both"/>
        <w:rPr>
          <w:rFonts w:ascii="Times New Roman" w:hAnsi="Times New Roman"/>
          <w:sz w:val="24"/>
          <w:szCs w:val="24"/>
        </w:rPr>
      </w:pP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Vrste in primeri področij, ki jim je namenjena podpora, in njihovega pričakovanega prispevka k specifičnim ciljem so:</w:t>
      </w:r>
    </w:p>
    <w:p w:rsidR="00913C42" w:rsidRPr="00913C42" w:rsidRDefault="00913C42" w:rsidP="006A2971">
      <w:pPr>
        <w:numPr>
          <w:ilvl w:val="0"/>
          <w:numId w:val="123"/>
        </w:numPr>
        <w:spacing w:after="0" w:line="240" w:lineRule="auto"/>
        <w:jc w:val="both"/>
        <w:rPr>
          <w:rFonts w:ascii="Times New Roman" w:hAnsi="Times New Roman"/>
          <w:sz w:val="24"/>
          <w:szCs w:val="24"/>
        </w:rPr>
      </w:pPr>
      <w:r w:rsidRPr="00913C42">
        <w:rPr>
          <w:rFonts w:ascii="Times New Roman" w:hAnsi="Times New Roman"/>
          <w:sz w:val="24"/>
          <w:szCs w:val="24"/>
        </w:rPr>
        <w:t xml:space="preserve">razvoj železniške infrastrukture na Mediteranskem in Baltsko-Jadranskem koridorju jedrnega </w:t>
      </w:r>
      <w:ins w:id="464" w:author="Avtor">
        <w:r w:rsidR="0094757F">
          <w:rPr>
            <w:rFonts w:ascii="Times New Roman" w:hAnsi="Times New Roman"/>
            <w:sz w:val="24"/>
            <w:szCs w:val="24"/>
          </w:rPr>
          <w:t>in celovitega</w:t>
        </w:r>
        <w:r w:rsidR="0094757F" w:rsidRPr="00913C42">
          <w:rPr>
            <w:rFonts w:ascii="Times New Roman" w:hAnsi="Times New Roman"/>
            <w:sz w:val="24"/>
            <w:szCs w:val="24"/>
          </w:rPr>
          <w:t xml:space="preserve"> </w:t>
        </w:r>
      </w:ins>
      <w:r w:rsidRPr="00913C42">
        <w:rPr>
          <w:rFonts w:ascii="Times New Roman" w:hAnsi="Times New Roman"/>
          <w:sz w:val="24"/>
          <w:szCs w:val="24"/>
        </w:rPr>
        <w:t>omrežja (Uredba 131</w:t>
      </w:r>
      <w:ins w:id="465" w:author="Avtor">
        <w:r w:rsidR="0094757F">
          <w:rPr>
            <w:rFonts w:ascii="Times New Roman" w:hAnsi="Times New Roman"/>
            <w:sz w:val="24"/>
            <w:szCs w:val="24"/>
          </w:rPr>
          <w:t>5</w:t>
        </w:r>
      </w:ins>
      <w:del w:id="466" w:author="Avtor">
        <w:r w:rsidRPr="00913C42" w:rsidDel="0094757F">
          <w:rPr>
            <w:rFonts w:ascii="Times New Roman" w:hAnsi="Times New Roman"/>
            <w:sz w:val="24"/>
            <w:szCs w:val="24"/>
          </w:rPr>
          <w:delText>6</w:delText>
        </w:r>
      </w:del>
      <w:r w:rsidRPr="00913C42">
        <w:rPr>
          <w:rFonts w:ascii="Times New Roman" w:hAnsi="Times New Roman"/>
          <w:sz w:val="24"/>
          <w:szCs w:val="24"/>
        </w:rPr>
        <w:t xml:space="preserve">/2013, z dne 11.12.2013). Predvideno je nadaljevanje investicij finančne perspektive 2007-2013, s ciljem izboljšanja zmogljivosti, povečanja varnosti, zmanjšanja negativnih vplivov prometa na okolje in posledično preusmeritvijo prometa iz preobremenjenega cestnega omrežja na železniško. Investicije na tem koridorju se bodo nadaljevale tudi še v obdobju 2020 - 2030. V skladu z rezultati prometnega modela imajo prednost </w:t>
      </w:r>
      <w:ins w:id="467" w:author="Avtor">
        <w:r w:rsidR="0094757F">
          <w:rPr>
            <w:rFonts w:ascii="Times New Roman" w:hAnsi="Times New Roman"/>
            <w:sz w:val="24"/>
            <w:szCs w:val="24"/>
          </w:rPr>
          <w:t>štirje</w:t>
        </w:r>
      </w:ins>
      <w:del w:id="468" w:author="Avtor">
        <w:r w:rsidRPr="00913C42" w:rsidDel="0094757F">
          <w:rPr>
            <w:rFonts w:ascii="Times New Roman" w:hAnsi="Times New Roman"/>
            <w:sz w:val="24"/>
            <w:szCs w:val="24"/>
          </w:rPr>
          <w:delText>trije</w:delText>
        </w:r>
      </w:del>
      <w:r w:rsidRPr="00913C42">
        <w:rPr>
          <w:rFonts w:ascii="Times New Roman" w:hAnsi="Times New Roman"/>
          <w:sz w:val="24"/>
          <w:szCs w:val="24"/>
        </w:rPr>
        <w:t xml:space="preserve"> projekti, in sicer nadgradnja železniške proge Maribor-Šentilj-d.m., železniško vozlišče s postajo Pragersko</w:t>
      </w:r>
      <w:ins w:id="469" w:author="Avtor">
        <w:r w:rsidR="0094757F">
          <w:rPr>
            <w:rFonts w:ascii="Times New Roman" w:hAnsi="Times New Roman"/>
            <w:sz w:val="24"/>
            <w:szCs w:val="24"/>
          </w:rPr>
          <w:t>,</w:t>
        </w:r>
      </w:ins>
      <w:del w:id="470" w:author="Avtor">
        <w:r w:rsidRPr="00913C42" w:rsidDel="0094757F">
          <w:rPr>
            <w:rFonts w:ascii="Times New Roman" w:hAnsi="Times New Roman"/>
            <w:sz w:val="24"/>
            <w:szCs w:val="24"/>
          </w:rPr>
          <w:delText xml:space="preserve"> in </w:delText>
        </w:r>
      </w:del>
      <w:r w:rsidRPr="00913C42">
        <w:rPr>
          <w:rFonts w:ascii="Times New Roman" w:hAnsi="Times New Roman"/>
          <w:sz w:val="24"/>
          <w:szCs w:val="24"/>
        </w:rPr>
        <w:t>gradnja 2. tira železniške proge Divača-Koper</w:t>
      </w:r>
      <w:ins w:id="471" w:author="Avtor">
        <w:r w:rsidR="0094757F">
          <w:rPr>
            <w:rFonts w:ascii="Times New Roman" w:hAnsi="Times New Roman"/>
            <w:sz w:val="24"/>
            <w:szCs w:val="24"/>
          </w:rPr>
          <w:t xml:space="preserve"> in varnostno-tehnična nadgradnja železniškega predora Karavanke</w:t>
        </w:r>
      </w:ins>
      <w:r w:rsidRPr="00913C42">
        <w:rPr>
          <w:rFonts w:ascii="Times New Roman" w:hAnsi="Times New Roman"/>
          <w:sz w:val="24"/>
          <w:szCs w:val="24"/>
        </w:rPr>
        <w:t>.</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Finančni instrumenti in veliki projekti</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V izvajanju prednostne naložbe se ne načrtuje uporaba finančnih instrumentov.</w:t>
      </w:r>
    </w:p>
    <w:p w:rsidR="00913C42" w:rsidRPr="00913C42" w:rsidRDefault="00913C42" w:rsidP="001F194D">
      <w:pPr>
        <w:spacing w:after="0" w:line="240" w:lineRule="auto"/>
        <w:jc w:val="both"/>
        <w:rPr>
          <w:rFonts w:ascii="Times New Roman" w:hAnsi="Times New Roman"/>
          <w:sz w:val="24"/>
          <w:szCs w:val="24"/>
        </w:rPr>
      </w:pP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V izvajanju prednostne naložbe se načrtuje izvajanje velikih projektov.</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Način izbora operacij</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V smislu mehanizmov izvajanja bo smiselno uporabljena neposredna potrditev operacij.</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Ugotavljanje upravičenosti</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lastRenderedPageBreak/>
        <w:t>Ob upoštevanju predmeta vsakega posameznega izbora operacij se glede na relevantnost zagotovi zastopanost vsaj naslednjih pogojev za ugotavljanje upravičenosti:</w:t>
      </w:r>
    </w:p>
    <w:p w:rsidR="00913C42" w:rsidRPr="00913C42" w:rsidRDefault="00913C42" w:rsidP="006A2971">
      <w:pPr>
        <w:numPr>
          <w:ilvl w:val="0"/>
          <w:numId w:val="123"/>
        </w:numPr>
        <w:spacing w:after="0" w:line="240" w:lineRule="auto"/>
        <w:jc w:val="both"/>
        <w:rPr>
          <w:rFonts w:ascii="Times New Roman" w:hAnsi="Times New Roman"/>
          <w:sz w:val="24"/>
          <w:szCs w:val="24"/>
        </w:rPr>
      </w:pPr>
      <w:r w:rsidRPr="00913C42">
        <w:rPr>
          <w:rFonts w:ascii="Times New Roman" w:hAnsi="Times New Roman"/>
          <w:sz w:val="24"/>
          <w:szCs w:val="24"/>
        </w:rPr>
        <w:t>skladnost s Strategijo razvoja prometa v RS;</w:t>
      </w:r>
    </w:p>
    <w:p w:rsidR="00913C42" w:rsidRPr="00913C42" w:rsidRDefault="00913C42" w:rsidP="006A2971">
      <w:pPr>
        <w:numPr>
          <w:ilvl w:val="0"/>
          <w:numId w:val="123"/>
        </w:numPr>
        <w:spacing w:after="0" w:line="240" w:lineRule="auto"/>
        <w:jc w:val="both"/>
        <w:rPr>
          <w:rFonts w:ascii="Times New Roman" w:hAnsi="Times New Roman"/>
          <w:sz w:val="24"/>
          <w:szCs w:val="24"/>
        </w:rPr>
      </w:pPr>
      <w:r w:rsidRPr="00913C42">
        <w:rPr>
          <w:rFonts w:ascii="Times New Roman" w:hAnsi="Times New Roman"/>
          <w:sz w:val="24"/>
          <w:szCs w:val="24"/>
        </w:rPr>
        <w:t>izkazovanje skupnega interesa v skladu z Uredbo 1315/2013 Evropskega Parlamenta in Sveta z dne 11. decembra 2013,</w:t>
      </w:r>
    </w:p>
    <w:p w:rsidR="00913C42" w:rsidRPr="00913C42" w:rsidRDefault="00913C42" w:rsidP="006A2971">
      <w:pPr>
        <w:numPr>
          <w:ilvl w:val="0"/>
          <w:numId w:val="123"/>
        </w:numPr>
        <w:spacing w:after="0" w:line="240" w:lineRule="auto"/>
        <w:jc w:val="both"/>
        <w:rPr>
          <w:rFonts w:ascii="Times New Roman" w:hAnsi="Times New Roman"/>
          <w:sz w:val="24"/>
          <w:szCs w:val="24"/>
        </w:rPr>
      </w:pPr>
      <w:r w:rsidRPr="00913C42">
        <w:rPr>
          <w:rFonts w:ascii="Times New Roman" w:hAnsi="Times New Roman"/>
          <w:sz w:val="24"/>
          <w:szCs w:val="24"/>
        </w:rPr>
        <w:t>povečanje propustnosti železniške infrastrukture zaradi povečanje pretovora blaga in povečanje števila potnikov ter odprava ozkih grl, ki hromijo sistem,</w:t>
      </w:r>
    </w:p>
    <w:p w:rsidR="00913C42" w:rsidRPr="00913C42" w:rsidRDefault="00913C42" w:rsidP="006A2971">
      <w:pPr>
        <w:numPr>
          <w:ilvl w:val="0"/>
          <w:numId w:val="123"/>
        </w:numPr>
        <w:spacing w:after="0" w:line="240" w:lineRule="auto"/>
        <w:jc w:val="both"/>
        <w:rPr>
          <w:rFonts w:ascii="Times New Roman" w:hAnsi="Times New Roman"/>
          <w:sz w:val="24"/>
          <w:szCs w:val="24"/>
        </w:rPr>
      </w:pPr>
      <w:r w:rsidRPr="00913C42">
        <w:rPr>
          <w:rFonts w:ascii="Times New Roman" w:hAnsi="Times New Roman"/>
          <w:sz w:val="24"/>
          <w:szCs w:val="24"/>
        </w:rPr>
        <w:t>zagotavljanje novogradnje in nadgradnje železniške infrastrukture v skladu z zahtevami TEN-T za jedrna omrežja (hitrost proge 100 km/h, vožnja vlakov dolžine 740 m, nosilnost 22,5 t na os, izveden sistem ERTMS, elektrifikacija proge),</w:t>
      </w:r>
    </w:p>
    <w:p w:rsidR="00913C42" w:rsidRPr="00913C42" w:rsidRDefault="00913C42" w:rsidP="006A2971">
      <w:pPr>
        <w:numPr>
          <w:ilvl w:val="0"/>
          <w:numId w:val="123"/>
        </w:numPr>
        <w:spacing w:after="0" w:line="240" w:lineRule="auto"/>
        <w:jc w:val="both"/>
        <w:rPr>
          <w:rFonts w:ascii="Times New Roman" w:hAnsi="Times New Roman"/>
          <w:sz w:val="24"/>
          <w:szCs w:val="24"/>
        </w:rPr>
      </w:pPr>
      <w:r w:rsidRPr="00913C42">
        <w:rPr>
          <w:rFonts w:ascii="Times New Roman" w:hAnsi="Times New Roman"/>
          <w:sz w:val="24"/>
          <w:szCs w:val="24"/>
        </w:rPr>
        <w:t>stanje železniške infrastrukture izkazuje nujnost  prenove oziroma nadgradnje obstoječih povezav za zagotovitev neoviranega pretoka blaga in potnikov,</w:t>
      </w:r>
    </w:p>
    <w:p w:rsidR="00913C42" w:rsidRPr="00913C42" w:rsidRDefault="00913C42" w:rsidP="006A2971">
      <w:pPr>
        <w:numPr>
          <w:ilvl w:val="0"/>
          <w:numId w:val="123"/>
        </w:numPr>
        <w:spacing w:after="0" w:line="240" w:lineRule="auto"/>
        <w:jc w:val="both"/>
        <w:rPr>
          <w:rFonts w:ascii="Times New Roman" w:hAnsi="Times New Roman"/>
          <w:sz w:val="24"/>
          <w:szCs w:val="24"/>
        </w:rPr>
      </w:pPr>
      <w:r w:rsidRPr="00913C42">
        <w:rPr>
          <w:rFonts w:ascii="Times New Roman" w:hAnsi="Times New Roman"/>
          <w:sz w:val="24"/>
          <w:szCs w:val="24"/>
        </w:rPr>
        <w:t>v primeru ukrepov načrtovanih na varovanih območjih narave in na območjih naravnih vrednot, bo posebna pozornost namenjena:</w:t>
      </w:r>
    </w:p>
    <w:p w:rsidR="00913C42" w:rsidRPr="00913C42" w:rsidRDefault="00913C42" w:rsidP="006A2971">
      <w:pPr>
        <w:numPr>
          <w:ilvl w:val="0"/>
          <w:numId w:val="124"/>
        </w:numPr>
        <w:tabs>
          <w:tab w:val="left" w:pos="993"/>
        </w:tabs>
        <w:spacing w:after="0" w:line="240" w:lineRule="auto"/>
        <w:ind w:left="993" w:hanging="284"/>
        <w:jc w:val="both"/>
        <w:rPr>
          <w:rFonts w:ascii="Times New Roman" w:hAnsi="Times New Roman"/>
          <w:sz w:val="24"/>
          <w:szCs w:val="24"/>
        </w:rPr>
      </w:pPr>
      <w:r w:rsidRPr="00913C42">
        <w:rPr>
          <w:rFonts w:ascii="Times New Roman" w:hAnsi="Times New Roman"/>
          <w:sz w:val="24"/>
          <w:szCs w:val="24"/>
        </w:rPr>
        <w:t>zagotavljanju celovitosti in povezljivosti območij Natura 2000,</w:t>
      </w:r>
    </w:p>
    <w:p w:rsidR="00913C42" w:rsidRPr="00913C42" w:rsidRDefault="00913C42" w:rsidP="006A2971">
      <w:pPr>
        <w:numPr>
          <w:ilvl w:val="0"/>
          <w:numId w:val="124"/>
        </w:numPr>
        <w:tabs>
          <w:tab w:val="left" w:pos="993"/>
        </w:tabs>
        <w:spacing w:after="0" w:line="240" w:lineRule="auto"/>
        <w:ind w:left="993" w:hanging="284"/>
        <w:jc w:val="both"/>
        <w:rPr>
          <w:rFonts w:ascii="Times New Roman" w:hAnsi="Times New Roman"/>
          <w:sz w:val="24"/>
          <w:szCs w:val="24"/>
        </w:rPr>
      </w:pPr>
      <w:r w:rsidRPr="00913C42">
        <w:rPr>
          <w:rFonts w:ascii="Times New Roman" w:hAnsi="Times New Roman"/>
          <w:sz w:val="24"/>
          <w:szCs w:val="24"/>
        </w:rPr>
        <w:t xml:space="preserve">preprečevanju negativnih vplivov na kvalifikacijske vrste in habitatne tipe, </w:t>
      </w:r>
    </w:p>
    <w:p w:rsidR="00913C42" w:rsidRPr="00913C42" w:rsidRDefault="00913C42" w:rsidP="006A2971">
      <w:pPr>
        <w:numPr>
          <w:ilvl w:val="0"/>
          <w:numId w:val="124"/>
        </w:numPr>
        <w:tabs>
          <w:tab w:val="left" w:pos="993"/>
        </w:tabs>
        <w:spacing w:after="0" w:line="240" w:lineRule="auto"/>
        <w:ind w:left="993" w:hanging="284"/>
        <w:jc w:val="both"/>
        <w:rPr>
          <w:rFonts w:ascii="Times New Roman" w:hAnsi="Times New Roman"/>
          <w:sz w:val="24"/>
          <w:szCs w:val="24"/>
        </w:rPr>
      </w:pPr>
      <w:r w:rsidRPr="00913C42">
        <w:rPr>
          <w:rFonts w:ascii="Times New Roman" w:hAnsi="Times New Roman"/>
          <w:sz w:val="24"/>
          <w:szCs w:val="24"/>
        </w:rPr>
        <w:t>preprečevanju negativnega vpliva na cilje zavarovanih območij,</w:t>
      </w:r>
    </w:p>
    <w:p w:rsidR="00913C42" w:rsidRPr="00913C42" w:rsidRDefault="00913C42" w:rsidP="006A2971">
      <w:pPr>
        <w:numPr>
          <w:ilvl w:val="0"/>
          <w:numId w:val="123"/>
        </w:numPr>
        <w:spacing w:after="0" w:line="240" w:lineRule="auto"/>
        <w:jc w:val="both"/>
        <w:rPr>
          <w:rFonts w:ascii="Times New Roman" w:hAnsi="Times New Roman"/>
          <w:sz w:val="24"/>
          <w:szCs w:val="24"/>
        </w:rPr>
      </w:pPr>
      <w:r w:rsidRPr="00913C42">
        <w:rPr>
          <w:rFonts w:ascii="Times New Roman" w:hAnsi="Times New Roman"/>
          <w:sz w:val="24"/>
          <w:szCs w:val="24"/>
        </w:rPr>
        <w:t>morebitna razsvetljava odsekov, ki bodo izbrani za podporo, bo izključno z ekološkimi svetili in bo načrtovana tako, da bo zagotovljen najmanjši možen obseg svetlobnega onesnaževanja.</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Merila za ocenjevanje</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Ob upoštevanju predmeta vsakega posameznega izbora operacij se zagotovi zastopanost nekaterih ali vseh meril za ocenjevanje:</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projekt izkazuje ekonomsko upravičenosti skladno s kazalniki ekonomske analize stroškov in koristi,</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projekt prispeva k skrajšanju potovalnega časa in povečanju prometne varnosti.</w:t>
      </w:r>
    </w:p>
    <w:p w:rsidR="00913C42" w:rsidRPr="00913C42" w:rsidRDefault="00913C42" w:rsidP="001F194D">
      <w:pPr>
        <w:spacing w:after="0" w:line="240" w:lineRule="auto"/>
        <w:jc w:val="both"/>
        <w:rPr>
          <w:rFonts w:ascii="Times New Roman" w:hAnsi="Times New Roman"/>
          <w:sz w:val="24"/>
          <w:szCs w:val="24"/>
        </w:rPr>
      </w:pPr>
    </w:p>
    <w:p w:rsidR="00913C42" w:rsidRPr="00E41C2F" w:rsidRDefault="00913C42">
      <w:pPr>
        <w:pStyle w:val="Naslov2"/>
        <w:numPr>
          <w:ilvl w:val="0"/>
          <w:numId w:val="158"/>
        </w:numPr>
        <w:pPrChange w:id="472" w:author="Avtor">
          <w:pPr>
            <w:numPr>
              <w:numId w:val="122"/>
            </w:numPr>
            <w:spacing w:after="0" w:line="240" w:lineRule="auto"/>
            <w:ind w:left="720" w:hanging="360"/>
            <w:jc w:val="both"/>
          </w:pPr>
        </w:pPrChange>
      </w:pPr>
      <w:r w:rsidRPr="00E62651">
        <w:t>Izboljšanje regionalne mobilnosti s povezovanjem sekundarnih in terciarnih prometnih vozlišč z infrastrukturo TEN-T, vključno prek multimodalnih vozlišč</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Predvidene dejavnosti</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Specifični cilj prednostne naložbe je boljše prometne povezave za lažjo dostopnost in skladnejši regionalni razvoj</w:t>
      </w:r>
      <w:r w:rsidR="009B68ED">
        <w:rPr>
          <w:rFonts w:ascii="Times New Roman" w:hAnsi="Times New Roman"/>
          <w:sz w:val="24"/>
          <w:szCs w:val="24"/>
        </w:rPr>
        <w:t xml:space="preserve"> v Vzhodni Sloveniji</w:t>
      </w:r>
      <w:r w:rsidRPr="00913C42">
        <w:rPr>
          <w:rFonts w:ascii="Times New Roman" w:hAnsi="Times New Roman"/>
          <w:sz w:val="24"/>
          <w:szCs w:val="24"/>
        </w:rPr>
        <w:t>.</w:t>
      </w:r>
    </w:p>
    <w:p w:rsidR="00913C42" w:rsidRPr="00913C42" w:rsidRDefault="00913C42" w:rsidP="001F194D">
      <w:pPr>
        <w:spacing w:after="0" w:line="240" w:lineRule="auto"/>
        <w:jc w:val="both"/>
        <w:rPr>
          <w:rFonts w:ascii="Times New Roman" w:hAnsi="Times New Roman"/>
          <w:sz w:val="24"/>
          <w:szCs w:val="24"/>
        </w:rPr>
      </w:pP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Vrste in primeri področij, ki jim je namenjena podpora, in njihovega pričakovanega prispevka k specifičnim ciljem so:</w:t>
      </w:r>
    </w:p>
    <w:p w:rsidR="00913C42" w:rsidRPr="00913C42" w:rsidRDefault="00913C42" w:rsidP="006A2971">
      <w:pPr>
        <w:numPr>
          <w:ilvl w:val="0"/>
          <w:numId w:val="125"/>
        </w:numPr>
        <w:spacing w:after="0" w:line="240" w:lineRule="auto"/>
        <w:jc w:val="both"/>
        <w:rPr>
          <w:rFonts w:ascii="Times New Roman" w:hAnsi="Times New Roman"/>
          <w:sz w:val="24"/>
          <w:szCs w:val="24"/>
        </w:rPr>
      </w:pPr>
      <w:r w:rsidRPr="00913C42">
        <w:rPr>
          <w:rFonts w:ascii="Times New Roman" w:hAnsi="Times New Roman"/>
          <w:sz w:val="24"/>
          <w:szCs w:val="24"/>
        </w:rPr>
        <w:t xml:space="preserve">posamezna faza projekta, ki izhaja iz Strategije razvoja prometa v Republiki Sloveniji in doprinese k izboljšanju prometnih povezav sekundarnih cest na TEN-T omrežje,  </w:t>
      </w:r>
    </w:p>
    <w:p w:rsidR="00913C42" w:rsidRPr="00913C42" w:rsidRDefault="00913C42" w:rsidP="006A2971">
      <w:pPr>
        <w:numPr>
          <w:ilvl w:val="0"/>
          <w:numId w:val="125"/>
        </w:numPr>
        <w:spacing w:after="0" w:line="240" w:lineRule="auto"/>
        <w:jc w:val="both"/>
        <w:rPr>
          <w:rFonts w:ascii="Times New Roman" w:hAnsi="Times New Roman"/>
          <w:sz w:val="24"/>
          <w:szCs w:val="24"/>
        </w:rPr>
      </w:pPr>
      <w:r w:rsidRPr="00913C42">
        <w:rPr>
          <w:rFonts w:ascii="Times New Roman" w:hAnsi="Times New Roman"/>
          <w:sz w:val="24"/>
          <w:szCs w:val="24"/>
        </w:rPr>
        <w:t>priprava projektne dokumentacije za posamezne odseke  3. razvojne osi</w:t>
      </w:r>
      <w:ins w:id="473" w:author="Avtor">
        <w:r w:rsidR="00B06FDE">
          <w:rPr>
            <w:rFonts w:ascii="Times New Roman" w:hAnsi="Times New Roman"/>
            <w:sz w:val="24"/>
            <w:szCs w:val="24"/>
          </w:rPr>
          <w:t>, z navezavami</w:t>
        </w:r>
      </w:ins>
      <w:r w:rsidRPr="00913C42">
        <w:rPr>
          <w:rFonts w:ascii="Times New Roman" w:hAnsi="Times New Roman"/>
          <w:sz w:val="24"/>
          <w:szCs w:val="24"/>
        </w:rPr>
        <w:t>.</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Finančni instrumenti in veliki projekti</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V izvajanju prednostne naložbe se ne načrtuje uporaba finančnih instrumentov.</w:t>
      </w:r>
    </w:p>
    <w:p w:rsidR="00913C42" w:rsidRPr="00913C42" w:rsidRDefault="00913C42" w:rsidP="001F194D">
      <w:pPr>
        <w:spacing w:after="0" w:line="240" w:lineRule="auto"/>
        <w:jc w:val="both"/>
        <w:rPr>
          <w:rFonts w:ascii="Times New Roman" w:hAnsi="Times New Roman"/>
          <w:sz w:val="24"/>
          <w:szCs w:val="24"/>
        </w:rPr>
      </w:pP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V izvajanju prednostne naložbe se načrtuje izvajanje velikih projektov.</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Način izbora operacij</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lastRenderedPageBreak/>
        <w:t>V smislu mehanizmov izvajanja bo smiselno uporabljena neposredna potrditev operacij.</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Ugotavljanje upravičenosti</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Ob upoštevanju predmeta vsakega posameznega izbora operacij se glede na relevantnost zagotovi zastopanost vsaj naslednjih pogojev za ugotavljanje upravičenosti:</w:t>
      </w:r>
    </w:p>
    <w:p w:rsidR="00913C42" w:rsidRPr="00913C42" w:rsidRDefault="00913C42" w:rsidP="006A2971">
      <w:pPr>
        <w:numPr>
          <w:ilvl w:val="0"/>
          <w:numId w:val="126"/>
        </w:numPr>
        <w:spacing w:after="0" w:line="240" w:lineRule="auto"/>
        <w:jc w:val="both"/>
        <w:rPr>
          <w:rFonts w:ascii="Times New Roman" w:hAnsi="Times New Roman"/>
          <w:sz w:val="24"/>
          <w:szCs w:val="24"/>
        </w:rPr>
      </w:pPr>
      <w:r w:rsidRPr="00913C42">
        <w:rPr>
          <w:rFonts w:ascii="Times New Roman" w:hAnsi="Times New Roman"/>
          <w:sz w:val="24"/>
          <w:szCs w:val="24"/>
        </w:rPr>
        <w:t>skladnost s Strategijo razvoja prometa v RS;</w:t>
      </w:r>
    </w:p>
    <w:p w:rsidR="00913C42" w:rsidRPr="00913C42" w:rsidRDefault="00913C42" w:rsidP="006A2971">
      <w:pPr>
        <w:numPr>
          <w:ilvl w:val="0"/>
          <w:numId w:val="126"/>
        </w:numPr>
        <w:spacing w:after="0" w:line="240" w:lineRule="auto"/>
        <w:jc w:val="both"/>
        <w:rPr>
          <w:rFonts w:ascii="Times New Roman" w:hAnsi="Times New Roman"/>
          <w:sz w:val="24"/>
          <w:szCs w:val="24"/>
        </w:rPr>
      </w:pPr>
      <w:r w:rsidRPr="00913C42">
        <w:rPr>
          <w:rFonts w:ascii="Times New Roman" w:hAnsi="Times New Roman"/>
          <w:sz w:val="24"/>
          <w:szCs w:val="24"/>
        </w:rPr>
        <w:t>trasa bo prednostno umeščena v prostor izven varovanih območij in ostalih naravovarstveno pomembnih območjih:</w:t>
      </w:r>
    </w:p>
    <w:p w:rsidR="00913C42" w:rsidRPr="00913C42" w:rsidRDefault="00913C42" w:rsidP="006A2971">
      <w:pPr>
        <w:numPr>
          <w:ilvl w:val="0"/>
          <w:numId w:val="127"/>
        </w:numPr>
        <w:spacing w:after="0" w:line="240" w:lineRule="auto"/>
        <w:ind w:left="1134" w:hanging="425"/>
        <w:jc w:val="both"/>
        <w:rPr>
          <w:rFonts w:ascii="Times New Roman" w:hAnsi="Times New Roman"/>
          <w:sz w:val="24"/>
          <w:szCs w:val="24"/>
        </w:rPr>
      </w:pPr>
      <w:r w:rsidRPr="00913C42">
        <w:rPr>
          <w:rFonts w:ascii="Times New Roman" w:hAnsi="Times New Roman"/>
          <w:sz w:val="24"/>
          <w:szCs w:val="24"/>
        </w:rPr>
        <w:t xml:space="preserve">poseg na kmetijska in gozdna zemljišča naj bo čim manjši, </w:t>
      </w:r>
    </w:p>
    <w:p w:rsidR="00913C42" w:rsidRPr="00913C42" w:rsidRDefault="00913C42" w:rsidP="006A2971">
      <w:pPr>
        <w:numPr>
          <w:ilvl w:val="0"/>
          <w:numId w:val="127"/>
        </w:numPr>
        <w:spacing w:after="0" w:line="240" w:lineRule="auto"/>
        <w:ind w:left="1134" w:hanging="425"/>
        <w:jc w:val="both"/>
        <w:rPr>
          <w:rFonts w:ascii="Times New Roman" w:hAnsi="Times New Roman"/>
          <w:sz w:val="24"/>
          <w:szCs w:val="24"/>
        </w:rPr>
      </w:pPr>
      <w:r w:rsidRPr="00913C42">
        <w:rPr>
          <w:rFonts w:ascii="Times New Roman" w:hAnsi="Times New Roman"/>
          <w:sz w:val="24"/>
          <w:szCs w:val="24"/>
        </w:rPr>
        <w:t>upoštevati je treba  ustrezen odmik od urbanih območij,</w:t>
      </w:r>
    </w:p>
    <w:p w:rsidR="00913C42" w:rsidRPr="00913C42" w:rsidRDefault="00913C42" w:rsidP="006A2971">
      <w:pPr>
        <w:numPr>
          <w:ilvl w:val="0"/>
          <w:numId w:val="127"/>
        </w:numPr>
        <w:spacing w:after="0" w:line="240" w:lineRule="auto"/>
        <w:ind w:left="1134" w:hanging="425"/>
        <w:jc w:val="both"/>
        <w:rPr>
          <w:rFonts w:ascii="Times New Roman" w:hAnsi="Times New Roman"/>
          <w:sz w:val="24"/>
          <w:szCs w:val="24"/>
        </w:rPr>
      </w:pPr>
      <w:r w:rsidRPr="00913C42">
        <w:rPr>
          <w:rFonts w:ascii="Times New Roman" w:hAnsi="Times New Roman"/>
          <w:sz w:val="24"/>
          <w:szCs w:val="24"/>
        </w:rPr>
        <w:t>pri umeščanju v prostor je treba upoštevali tudi varstvene vidike na področju kulturne dediščine in krajine,</w:t>
      </w:r>
    </w:p>
    <w:p w:rsidR="00913C42" w:rsidRPr="00913C42" w:rsidRDefault="00913C42" w:rsidP="006A2971">
      <w:pPr>
        <w:numPr>
          <w:ilvl w:val="0"/>
          <w:numId w:val="126"/>
        </w:numPr>
        <w:spacing w:after="0" w:line="240" w:lineRule="auto"/>
        <w:jc w:val="both"/>
        <w:rPr>
          <w:rFonts w:ascii="Times New Roman" w:hAnsi="Times New Roman"/>
          <w:sz w:val="24"/>
          <w:szCs w:val="24"/>
        </w:rPr>
      </w:pPr>
      <w:r w:rsidRPr="00913C42">
        <w:rPr>
          <w:rFonts w:ascii="Times New Roman" w:hAnsi="Times New Roman"/>
          <w:sz w:val="24"/>
          <w:szCs w:val="24"/>
        </w:rPr>
        <w:t>v primeru, da bodo ukrepi načrtovani na varovanih območjih narave in na območjih naravnih vrednot, bo posebna pozornost namenjena zagotavljanju:</w:t>
      </w:r>
    </w:p>
    <w:p w:rsidR="00913C42" w:rsidRPr="00913C42" w:rsidRDefault="00913C42" w:rsidP="006A2971">
      <w:pPr>
        <w:numPr>
          <w:ilvl w:val="0"/>
          <w:numId w:val="128"/>
        </w:numPr>
        <w:tabs>
          <w:tab w:val="left" w:pos="1134"/>
        </w:tabs>
        <w:spacing w:after="0" w:line="240" w:lineRule="auto"/>
        <w:ind w:hanging="11"/>
        <w:jc w:val="both"/>
        <w:rPr>
          <w:rFonts w:ascii="Times New Roman" w:hAnsi="Times New Roman"/>
          <w:sz w:val="24"/>
          <w:szCs w:val="24"/>
        </w:rPr>
      </w:pPr>
      <w:r w:rsidRPr="00913C42">
        <w:rPr>
          <w:rFonts w:ascii="Times New Roman" w:hAnsi="Times New Roman"/>
          <w:sz w:val="24"/>
          <w:szCs w:val="24"/>
        </w:rPr>
        <w:t>celovitosti in povezljivosti območij Natura 2000,</w:t>
      </w:r>
    </w:p>
    <w:p w:rsidR="00913C42" w:rsidRPr="00913C42" w:rsidRDefault="00913C42" w:rsidP="006A2971">
      <w:pPr>
        <w:numPr>
          <w:ilvl w:val="0"/>
          <w:numId w:val="128"/>
        </w:numPr>
        <w:tabs>
          <w:tab w:val="left" w:pos="1134"/>
        </w:tabs>
        <w:spacing w:after="0" w:line="240" w:lineRule="auto"/>
        <w:ind w:hanging="11"/>
        <w:jc w:val="both"/>
        <w:rPr>
          <w:rFonts w:ascii="Times New Roman" w:hAnsi="Times New Roman"/>
          <w:sz w:val="24"/>
          <w:szCs w:val="24"/>
        </w:rPr>
      </w:pPr>
      <w:r w:rsidRPr="00913C42">
        <w:rPr>
          <w:rFonts w:ascii="Times New Roman" w:hAnsi="Times New Roman"/>
          <w:sz w:val="24"/>
          <w:szCs w:val="24"/>
        </w:rPr>
        <w:t>preprečevanju negativnih vplivov na kvalifikacije vrste in habitatne tipe,</w:t>
      </w:r>
    </w:p>
    <w:p w:rsidR="00913C42" w:rsidRPr="00913C42" w:rsidRDefault="00913C42" w:rsidP="006A2971">
      <w:pPr>
        <w:numPr>
          <w:ilvl w:val="0"/>
          <w:numId w:val="128"/>
        </w:numPr>
        <w:tabs>
          <w:tab w:val="left" w:pos="1134"/>
        </w:tabs>
        <w:spacing w:after="0" w:line="240" w:lineRule="auto"/>
        <w:ind w:hanging="11"/>
        <w:jc w:val="both"/>
        <w:rPr>
          <w:rFonts w:ascii="Times New Roman" w:hAnsi="Times New Roman"/>
          <w:sz w:val="24"/>
          <w:szCs w:val="24"/>
        </w:rPr>
      </w:pPr>
      <w:r w:rsidRPr="00913C42">
        <w:rPr>
          <w:rFonts w:ascii="Times New Roman" w:hAnsi="Times New Roman"/>
          <w:sz w:val="24"/>
          <w:szCs w:val="24"/>
        </w:rPr>
        <w:t>preprečevanju negativnega vpliva na cilje zavarovanih območij,</w:t>
      </w:r>
    </w:p>
    <w:p w:rsidR="00913C42" w:rsidRPr="00913C42" w:rsidRDefault="00913C42" w:rsidP="006A2971">
      <w:pPr>
        <w:numPr>
          <w:ilvl w:val="0"/>
          <w:numId w:val="128"/>
        </w:numPr>
        <w:tabs>
          <w:tab w:val="left" w:pos="1134"/>
        </w:tabs>
        <w:spacing w:after="0" w:line="240" w:lineRule="auto"/>
        <w:ind w:hanging="11"/>
        <w:jc w:val="both"/>
        <w:rPr>
          <w:rFonts w:ascii="Times New Roman" w:hAnsi="Times New Roman"/>
          <w:sz w:val="24"/>
          <w:szCs w:val="24"/>
        </w:rPr>
      </w:pPr>
      <w:r w:rsidRPr="00913C42">
        <w:rPr>
          <w:rFonts w:ascii="Times New Roman" w:hAnsi="Times New Roman"/>
          <w:sz w:val="24"/>
          <w:szCs w:val="24"/>
        </w:rPr>
        <w:t>upoštevanju  ustreznih tehničnih rešitev (kjer relevantno), ki bodo omogočale migracije prostoživečih živali,</w:t>
      </w:r>
    </w:p>
    <w:p w:rsidR="00913C42" w:rsidRPr="00913C42" w:rsidRDefault="00913C42" w:rsidP="006A2971">
      <w:pPr>
        <w:numPr>
          <w:ilvl w:val="0"/>
          <w:numId w:val="126"/>
        </w:numPr>
        <w:spacing w:after="0" w:line="240" w:lineRule="auto"/>
        <w:jc w:val="both"/>
        <w:rPr>
          <w:rFonts w:ascii="Times New Roman" w:hAnsi="Times New Roman"/>
          <w:sz w:val="24"/>
          <w:szCs w:val="24"/>
        </w:rPr>
      </w:pPr>
      <w:r w:rsidRPr="00913C42">
        <w:rPr>
          <w:rFonts w:ascii="Times New Roman" w:hAnsi="Times New Roman"/>
          <w:sz w:val="24"/>
          <w:szCs w:val="24"/>
        </w:rPr>
        <w:t>razsvetljava odsekov, ki bodo izbrani za podporo bo izključno z ekološkimi svetili in bo načrtovana tako, da bo zagotovljeno najmanjši možen obseg svetlobnega onesnaževanja,</w:t>
      </w:r>
    </w:p>
    <w:p w:rsidR="00913C42" w:rsidRPr="00913C42" w:rsidRDefault="00913C42" w:rsidP="006A2971">
      <w:pPr>
        <w:numPr>
          <w:ilvl w:val="0"/>
          <w:numId w:val="126"/>
        </w:numPr>
        <w:spacing w:after="0" w:line="240" w:lineRule="auto"/>
        <w:jc w:val="both"/>
        <w:rPr>
          <w:rFonts w:ascii="Times New Roman" w:hAnsi="Times New Roman"/>
          <w:sz w:val="24"/>
          <w:szCs w:val="24"/>
        </w:rPr>
      </w:pPr>
      <w:r w:rsidRPr="00913C42">
        <w:rPr>
          <w:rFonts w:ascii="Times New Roman" w:hAnsi="Times New Roman"/>
          <w:sz w:val="24"/>
          <w:szCs w:val="24"/>
        </w:rPr>
        <w:t>rešitve bodo prispevale k nadzorovani odpravi prometnih zgostitev (kjer je to relevantno).</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Merila za ocenjevanje</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Ob upoštevanju predmeta vsakega posameznega izbora operacij se zagotovi zastopanost nekaterih ali vseh meril za ocenjevanje:</w:t>
      </w:r>
    </w:p>
    <w:p w:rsidR="00913C42" w:rsidRPr="00913C42" w:rsidRDefault="00913C42" w:rsidP="006A2971">
      <w:pPr>
        <w:numPr>
          <w:ilvl w:val="0"/>
          <w:numId w:val="129"/>
        </w:numPr>
        <w:spacing w:after="0" w:line="240" w:lineRule="auto"/>
        <w:jc w:val="both"/>
        <w:rPr>
          <w:rFonts w:ascii="Times New Roman" w:hAnsi="Times New Roman"/>
          <w:sz w:val="24"/>
          <w:szCs w:val="24"/>
        </w:rPr>
      </w:pPr>
      <w:r w:rsidRPr="00913C42">
        <w:rPr>
          <w:rFonts w:ascii="Times New Roman" w:hAnsi="Times New Roman"/>
          <w:sz w:val="24"/>
          <w:szCs w:val="24"/>
        </w:rPr>
        <w:t>projekt izkazuje ekonomsko upravičenost skladno s kazalniki ekonomske analize stroškov in koristi,</w:t>
      </w:r>
    </w:p>
    <w:p w:rsidR="00913C42" w:rsidRPr="00913C42" w:rsidRDefault="00913C42" w:rsidP="006A2971">
      <w:pPr>
        <w:numPr>
          <w:ilvl w:val="0"/>
          <w:numId w:val="129"/>
        </w:numPr>
        <w:spacing w:after="0" w:line="240" w:lineRule="auto"/>
        <w:jc w:val="both"/>
        <w:rPr>
          <w:rFonts w:ascii="Times New Roman" w:hAnsi="Times New Roman"/>
          <w:sz w:val="24"/>
          <w:szCs w:val="24"/>
        </w:rPr>
      </w:pPr>
      <w:r w:rsidRPr="00913C42">
        <w:rPr>
          <w:rFonts w:ascii="Times New Roman" w:hAnsi="Times New Roman"/>
          <w:sz w:val="24"/>
          <w:szCs w:val="24"/>
        </w:rPr>
        <w:t>projekt prispeva k izboljšanju prometne varnosti z zmanjšanjem števila nesreč,</w:t>
      </w:r>
    </w:p>
    <w:p w:rsidR="00913C42" w:rsidRPr="00913C42" w:rsidRDefault="00913C42" w:rsidP="006A2971">
      <w:pPr>
        <w:numPr>
          <w:ilvl w:val="0"/>
          <w:numId w:val="129"/>
        </w:numPr>
        <w:spacing w:after="0" w:line="240" w:lineRule="auto"/>
        <w:jc w:val="both"/>
        <w:rPr>
          <w:rFonts w:ascii="Times New Roman" w:hAnsi="Times New Roman"/>
          <w:sz w:val="24"/>
          <w:szCs w:val="24"/>
        </w:rPr>
      </w:pPr>
      <w:r w:rsidRPr="00913C42">
        <w:rPr>
          <w:rFonts w:ascii="Times New Roman" w:hAnsi="Times New Roman"/>
          <w:sz w:val="24"/>
          <w:szCs w:val="24"/>
        </w:rPr>
        <w:t>projekt prispeva k znižanju časovnih stroškov na leto,</w:t>
      </w:r>
    </w:p>
    <w:p w:rsidR="00913C42" w:rsidRPr="00913C42" w:rsidRDefault="00913C42" w:rsidP="006A2971">
      <w:pPr>
        <w:numPr>
          <w:ilvl w:val="0"/>
          <w:numId w:val="129"/>
        </w:numPr>
        <w:spacing w:after="0" w:line="240" w:lineRule="auto"/>
        <w:jc w:val="both"/>
        <w:rPr>
          <w:rFonts w:ascii="Times New Roman" w:hAnsi="Times New Roman"/>
          <w:sz w:val="24"/>
          <w:szCs w:val="24"/>
        </w:rPr>
      </w:pPr>
      <w:r w:rsidRPr="00913C42">
        <w:rPr>
          <w:rFonts w:ascii="Times New Roman" w:hAnsi="Times New Roman"/>
          <w:sz w:val="24"/>
          <w:szCs w:val="24"/>
        </w:rPr>
        <w:t>projekt prispeva k podpori javnemu potniškemu prometu in uporabi novih tehnologij,</w:t>
      </w:r>
    </w:p>
    <w:p w:rsidR="00913C42" w:rsidRPr="00913C42" w:rsidRDefault="00913C42" w:rsidP="006A2971">
      <w:pPr>
        <w:numPr>
          <w:ilvl w:val="0"/>
          <w:numId w:val="129"/>
        </w:numPr>
        <w:spacing w:after="0" w:line="240" w:lineRule="auto"/>
        <w:jc w:val="both"/>
        <w:rPr>
          <w:rFonts w:ascii="Times New Roman" w:hAnsi="Times New Roman"/>
          <w:sz w:val="24"/>
          <w:szCs w:val="24"/>
        </w:rPr>
      </w:pPr>
      <w:r w:rsidRPr="00913C42">
        <w:rPr>
          <w:rFonts w:ascii="Times New Roman" w:hAnsi="Times New Roman"/>
          <w:sz w:val="24"/>
          <w:szCs w:val="24"/>
        </w:rPr>
        <w:t>projekt prispeva k razvoju  prometnih povezav sekundarnih cest na TEN-T omrežje.</w:t>
      </w:r>
    </w:p>
    <w:p w:rsidR="00913C42" w:rsidRPr="00913C42" w:rsidRDefault="00913C42" w:rsidP="001F194D">
      <w:pPr>
        <w:spacing w:after="0" w:line="240" w:lineRule="auto"/>
        <w:jc w:val="both"/>
        <w:rPr>
          <w:rFonts w:ascii="Times New Roman" w:hAnsi="Times New Roman"/>
          <w:sz w:val="24"/>
          <w:szCs w:val="24"/>
        </w:rPr>
      </w:pPr>
    </w:p>
    <w:p w:rsidR="00913C42" w:rsidRPr="00E41C2F" w:rsidRDefault="00913C42">
      <w:pPr>
        <w:pStyle w:val="Naslov2"/>
        <w:numPr>
          <w:ilvl w:val="0"/>
          <w:numId w:val="158"/>
        </w:numPr>
        <w:pPrChange w:id="474" w:author="Avtor">
          <w:pPr>
            <w:numPr>
              <w:numId w:val="122"/>
            </w:numPr>
            <w:spacing w:after="0" w:line="240" w:lineRule="auto"/>
            <w:ind w:left="720" w:hanging="360"/>
            <w:jc w:val="both"/>
          </w:pPr>
        </w:pPrChange>
      </w:pPr>
      <w:r w:rsidRPr="00E62651">
        <w:t>Podpiranje multimodalnega enotnega evropskega prometnega območja z vlaganjem v TEN-T</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Predvidene dejavnosti</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Specifični cilj prednostne naložbe je odpravljene ozkih grl v omrežju TEN-T in zagot</w:t>
      </w:r>
      <w:r w:rsidR="008E4501">
        <w:rPr>
          <w:rFonts w:ascii="Times New Roman" w:hAnsi="Times New Roman"/>
          <w:sz w:val="24"/>
          <w:szCs w:val="24"/>
        </w:rPr>
        <w:t>a</w:t>
      </w:r>
      <w:r w:rsidRPr="00913C42">
        <w:rPr>
          <w:rFonts w:ascii="Times New Roman" w:hAnsi="Times New Roman"/>
          <w:sz w:val="24"/>
          <w:szCs w:val="24"/>
        </w:rPr>
        <w:t>vljanje standardov TEN-T na celotnem omrežju.</w:t>
      </w:r>
    </w:p>
    <w:p w:rsidR="00913C42" w:rsidRPr="00913C42" w:rsidRDefault="00913C42" w:rsidP="001F194D">
      <w:pPr>
        <w:spacing w:after="0" w:line="240" w:lineRule="auto"/>
        <w:jc w:val="both"/>
        <w:rPr>
          <w:rFonts w:ascii="Times New Roman" w:hAnsi="Times New Roman"/>
          <w:sz w:val="24"/>
          <w:szCs w:val="24"/>
        </w:rPr>
      </w:pP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Vrste in primeri področij, ki jim je namenjena podpora, in njihovega pričakovanega prispevka k specifičnim ciljem so:</w:t>
      </w:r>
    </w:p>
    <w:p w:rsidR="00913C42" w:rsidRPr="00913C42" w:rsidRDefault="00913C42" w:rsidP="006A2971">
      <w:pPr>
        <w:numPr>
          <w:ilvl w:val="0"/>
          <w:numId w:val="130"/>
        </w:numPr>
        <w:spacing w:after="0" w:line="240" w:lineRule="auto"/>
        <w:jc w:val="both"/>
        <w:rPr>
          <w:rFonts w:ascii="Times New Roman" w:hAnsi="Times New Roman"/>
          <w:sz w:val="24"/>
          <w:szCs w:val="24"/>
        </w:rPr>
      </w:pPr>
      <w:r w:rsidRPr="00913C42">
        <w:rPr>
          <w:rFonts w:ascii="Times New Roman" w:hAnsi="Times New Roman"/>
          <w:sz w:val="24"/>
          <w:szCs w:val="24"/>
        </w:rPr>
        <w:t>dokončanje nacionalnega programa izgradnje AC omrežja (AC Draženci-Gruškovje (KS),</w:t>
      </w:r>
    </w:p>
    <w:p w:rsidR="00913C42" w:rsidRPr="00913C42" w:rsidRDefault="00913C42" w:rsidP="006A2971">
      <w:pPr>
        <w:numPr>
          <w:ilvl w:val="0"/>
          <w:numId w:val="130"/>
        </w:numPr>
        <w:spacing w:after="0" w:line="240" w:lineRule="auto"/>
        <w:jc w:val="both"/>
        <w:rPr>
          <w:rFonts w:ascii="Times New Roman" w:hAnsi="Times New Roman"/>
          <w:sz w:val="24"/>
          <w:szCs w:val="24"/>
        </w:rPr>
      </w:pPr>
      <w:r w:rsidRPr="00913C42">
        <w:rPr>
          <w:rFonts w:ascii="Times New Roman" w:hAnsi="Times New Roman"/>
          <w:sz w:val="24"/>
          <w:szCs w:val="24"/>
        </w:rPr>
        <w:t xml:space="preserve">izvedba ukrepov z namenom  povečanja varnosti plovbe. </w:t>
      </w:r>
    </w:p>
    <w:p w:rsidR="00913C42" w:rsidRPr="00913C42" w:rsidDel="00571F8E" w:rsidRDefault="00913C42" w:rsidP="001F194D">
      <w:pPr>
        <w:spacing w:after="0" w:line="240" w:lineRule="auto"/>
        <w:jc w:val="both"/>
        <w:rPr>
          <w:del w:id="475" w:author="Avto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Finančni instrumenti in veliki projekti</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V izvajanju prednostne naložbe se ne načrtuje uporaba finančnih instrumentov.</w:t>
      </w:r>
    </w:p>
    <w:p w:rsidR="00913C42" w:rsidRPr="00913C42" w:rsidRDefault="00913C42" w:rsidP="001F194D">
      <w:pPr>
        <w:spacing w:after="0" w:line="240" w:lineRule="auto"/>
        <w:jc w:val="both"/>
        <w:rPr>
          <w:rFonts w:ascii="Times New Roman" w:hAnsi="Times New Roman"/>
          <w:sz w:val="24"/>
          <w:szCs w:val="24"/>
        </w:rPr>
      </w:pP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V izvajanju prednostne naložbe se načrtuje izvajanje velikih projektov.</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Način izbora operacij</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V smislu mehanizmov izvajanja bo smiselno uporabljena neposredna potrditev operacij.</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Ugotavljanje upravičenosti</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Ob upoštevanju predmeta vsakega posameznega izbora operacij se glede na relevantnost zagotovi zastopanost vsaj naslednjih pogojev za ugotavljanje upravičenosti:</w:t>
      </w:r>
    </w:p>
    <w:p w:rsidR="00913C42" w:rsidRPr="00913C42" w:rsidRDefault="00913C42" w:rsidP="006A2971">
      <w:pPr>
        <w:numPr>
          <w:ilvl w:val="0"/>
          <w:numId w:val="131"/>
        </w:numPr>
        <w:spacing w:after="0" w:line="240" w:lineRule="auto"/>
        <w:jc w:val="both"/>
        <w:rPr>
          <w:rFonts w:ascii="Times New Roman" w:hAnsi="Times New Roman"/>
          <w:sz w:val="24"/>
          <w:szCs w:val="24"/>
        </w:rPr>
      </w:pPr>
      <w:r w:rsidRPr="00913C42">
        <w:rPr>
          <w:rFonts w:ascii="Times New Roman" w:hAnsi="Times New Roman"/>
          <w:sz w:val="24"/>
          <w:szCs w:val="24"/>
        </w:rPr>
        <w:t>skladnost s Strategijo razvoja prometa v RS;</w:t>
      </w:r>
    </w:p>
    <w:p w:rsidR="00913C42" w:rsidRPr="00913C42" w:rsidRDefault="00913C42" w:rsidP="006A2971">
      <w:pPr>
        <w:numPr>
          <w:ilvl w:val="0"/>
          <w:numId w:val="131"/>
        </w:numPr>
        <w:spacing w:after="0" w:line="240" w:lineRule="auto"/>
        <w:jc w:val="both"/>
        <w:rPr>
          <w:rFonts w:ascii="Times New Roman" w:hAnsi="Times New Roman"/>
          <w:sz w:val="24"/>
          <w:szCs w:val="24"/>
        </w:rPr>
      </w:pPr>
      <w:r w:rsidRPr="00913C42">
        <w:rPr>
          <w:rFonts w:ascii="Times New Roman" w:hAnsi="Times New Roman"/>
          <w:sz w:val="24"/>
          <w:szCs w:val="24"/>
        </w:rPr>
        <w:t xml:space="preserve">nova trasa bo prednostno umeščena v prostor izven varovanih območij in ostalih naravovarstveno pomembnih območjih: </w:t>
      </w:r>
    </w:p>
    <w:p w:rsidR="00913C42" w:rsidRPr="00913C42" w:rsidRDefault="00913C42" w:rsidP="006A2971">
      <w:pPr>
        <w:numPr>
          <w:ilvl w:val="0"/>
          <w:numId w:val="132"/>
        </w:numPr>
        <w:spacing w:after="0" w:line="240" w:lineRule="auto"/>
        <w:ind w:left="1134" w:hanging="425"/>
        <w:jc w:val="both"/>
        <w:rPr>
          <w:rFonts w:ascii="Times New Roman" w:hAnsi="Times New Roman"/>
          <w:sz w:val="24"/>
          <w:szCs w:val="24"/>
        </w:rPr>
      </w:pPr>
      <w:r w:rsidRPr="00913C42">
        <w:rPr>
          <w:rFonts w:ascii="Times New Roman" w:hAnsi="Times New Roman"/>
          <w:sz w:val="24"/>
          <w:szCs w:val="24"/>
        </w:rPr>
        <w:t xml:space="preserve">poseg na kmetijska in gozdna zemljišča naj bo čim manjši, </w:t>
      </w:r>
    </w:p>
    <w:p w:rsidR="00913C42" w:rsidRPr="00913C42" w:rsidRDefault="00913C42" w:rsidP="006A2971">
      <w:pPr>
        <w:numPr>
          <w:ilvl w:val="0"/>
          <w:numId w:val="132"/>
        </w:numPr>
        <w:spacing w:after="0" w:line="240" w:lineRule="auto"/>
        <w:ind w:left="1134" w:hanging="425"/>
        <w:jc w:val="both"/>
        <w:rPr>
          <w:rFonts w:ascii="Times New Roman" w:hAnsi="Times New Roman"/>
          <w:sz w:val="24"/>
          <w:szCs w:val="24"/>
        </w:rPr>
      </w:pPr>
      <w:r w:rsidRPr="00913C42">
        <w:rPr>
          <w:rFonts w:ascii="Times New Roman" w:hAnsi="Times New Roman"/>
          <w:sz w:val="24"/>
          <w:szCs w:val="24"/>
        </w:rPr>
        <w:t xml:space="preserve">upoštevati je treba  ustrezen odmik od urbanih območij, </w:t>
      </w:r>
    </w:p>
    <w:p w:rsidR="00913C42" w:rsidRPr="00913C42" w:rsidRDefault="00913C42" w:rsidP="006A2971">
      <w:pPr>
        <w:numPr>
          <w:ilvl w:val="0"/>
          <w:numId w:val="132"/>
        </w:numPr>
        <w:spacing w:after="0" w:line="240" w:lineRule="auto"/>
        <w:ind w:left="1134" w:hanging="425"/>
        <w:jc w:val="both"/>
        <w:rPr>
          <w:rFonts w:ascii="Times New Roman" w:hAnsi="Times New Roman"/>
          <w:sz w:val="24"/>
          <w:szCs w:val="24"/>
        </w:rPr>
      </w:pPr>
      <w:r w:rsidRPr="00913C42">
        <w:rPr>
          <w:rFonts w:ascii="Times New Roman" w:hAnsi="Times New Roman"/>
          <w:sz w:val="24"/>
          <w:szCs w:val="24"/>
        </w:rPr>
        <w:t>pri umeščanju v prostor je treba upoštevali tudi varstvene vidike na področju kulturne dediščine in krajine,</w:t>
      </w:r>
    </w:p>
    <w:p w:rsidR="00913C42" w:rsidRPr="00913C42" w:rsidRDefault="00913C42" w:rsidP="006A2971">
      <w:pPr>
        <w:numPr>
          <w:ilvl w:val="0"/>
          <w:numId w:val="131"/>
        </w:numPr>
        <w:spacing w:after="0" w:line="240" w:lineRule="auto"/>
        <w:jc w:val="both"/>
        <w:rPr>
          <w:rFonts w:ascii="Times New Roman" w:hAnsi="Times New Roman"/>
          <w:sz w:val="24"/>
          <w:szCs w:val="24"/>
        </w:rPr>
      </w:pPr>
      <w:r w:rsidRPr="00913C42">
        <w:rPr>
          <w:rFonts w:ascii="Times New Roman" w:hAnsi="Times New Roman"/>
          <w:sz w:val="24"/>
          <w:szCs w:val="24"/>
        </w:rPr>
        <w:t>v primeru, da so ukrepi načrtovani na varovanih območjih narave in na območjih naravnih vrednot, mora biti posebna pozornost namenjena zagotavljanju:</w:t>
      </w:r>
    </w:p>
    <w:p w:rsidR="00913C42" w:rsidRPr="00913C42" w:rsidRDefault="00913C42" w:rsidP="006A2971">
      <w:pPr>
        <w:numPr>
          <w:ilvl w:val="0"/>
          <w:numId w:val="133"/>
        </w:numPr>
        <w:spacing w:after="0" w:line="240" w:lineRule="auto"/>
        <w:ind w:left="1134"/>
        <w:jc w:val="both"/>
        <w:rPr>
          <w:rFonts w:ascii="Times New Roman" w:hAnsi="Times New Roman"/>
          <w:sz w:val="24"/>
          <w:szCs w:val="24"/>
        </w:rPr>
      </w:pPr>
      <w:r w:rsidRPr="00913C42">
        <w:rPr>
          <w:rFonts w:ascii="Times New Roman" w:hAnsi="Times New Roman"/>
          <w:sz w:val="24"/>
          <w:szCs w:val="24"/>
        </w:rPr>
        <w:t xml:space="preserve">celovitosti in povezljivosti območij Natura 2000; </w:t>
      </w:r>
    </w:p>
    <w:p w:rsidR="00913C42" w:rsidRPr="00913C42" w:rsidRDefault="00913C42" w:rsidP="006A2971">
      <w:pPr>
        <w:numPr>
          <w:ilvl w:val="0"/>
          <w:numId w:val="133"/>
        </w:numPr>
        <w:spacing w:after="0" w:line="240" w:lineRule="auto"/>
        <w:ind w:left="1134"/>
        <w:jc w:val="both"/>
        <w:rPr>
          <w:rFonts w:ascii="Times New Roman" w:hAnsi="Times New Roman"/>
          <w:sz w:val="24"/>
          <w:szCs w:val="24"/>
        </w:rPr>
      </w:pPr>
      <w:r w:rsidRPr="00913C42">
        <w:rPr>
          <w:rFonts w:ascii="Times New Roman" w:hAnsi="Times New Roman"/>
          <w:sz w:val="24"/>
          <w:szCs w:val="24"/>
        </w:rPr>
        <w:t>preprečevanju negativnih vplivov na kvalifikacije vrste in habitatne tipe,</w:t>
      </w:r>
    </w:p>
    <w:p w:rsidR="00913C42" w:rsidRPr="00913C42" w:rsidRDefault="00913C42" w:rsidP="006A2971">
      <w:pPr>
        <w:numPr>
          <w:ilvl w:val="0"/>
          <w:numId w:val="133"/>
        </w:numPr>
        <w:spacing w:after="0" w:line="240" w:lineRule="auto"/>
        <w:ind w:left="1134"/>
        <w:jc w:val="both"/>
        <w:rPr>
          <w:rFonts w:ascii="Times New Roman" w:hAnsi="Times New Roman"/>
          <w:sz w:val="24"/>
          <w:szCs w:val="24"/>
        </w:rPr>
      </w:pPr>
      <w:r w:rsidRPr="00913C42">
        <w:rPr>
          <w:rFonts w:ascii="Times New Roman" w:hAnsi="Times New Roman"/>
          <w:sz w:val="24"/>
          <w:szCs w:val="24"/>
        </w:rPr>
        <w:t xml:space="preserve">slabšanju lastnosti naravnih vrednost zaradi katerih so bile določene, </w:t>
      </w:r>
    </w:p>
    <w:p w:rsidR="00913C42" w:rsidRPr="00913C42" w:rsidRDefault="00913C42" w:rsidP="006A2971">
      <w:pPr>
        <w:numPr>
          <w:ilvl w:val="0"/>
          <w:numId w:val="133"/>
        </w:numPr>
        <w:spacing w:after="0" w:line="240" w:lineRule="auto"/>
        <w:ind w:left="1134"/>
        <w:jc w:val="both"/>
        <w:rPr>
          <w:rFonts w:ascii="Times New Roman" w:hAnsi="Times New Roman"/>
          <w:sz w:val="24"/>
          <w:szCs w:val="24"/>
        </w:rPr>
      </w:pPr>
      <w:r w:rsidRPr="00913C42">
        <w:rPr>
          <w:rFonts w:ascii="Times New Roman" w:hAnsi="Times New Roman"/>
          <w:sz w:val="24"/>
          <w:szCs w:val="24"/>
        </w:rPr>
        <w:t xml:space="preserve">preprečevanju negativnega vpliva na cilje zavarovanih območij, </w:t>
      </w:r>
    </w:p>
    <w:p w:rsidR="00913C42" w:rsidRPr="00913C42" w:rsidRDefault="00913C42" w:rsidP="006A2971">
      <w:pPr>
        <w:numPr>
          <w:ilvl w:val="0"/>
          <w:numId w:val="133"/>
        </w:numPr>
        <w:spacing w:after="0" w:line="240" w:lineRule="auto"/>
        <w:ind w:left="1134"/>
        <w:jc w:val="both"/>
        <w:rPr>
          <w:rFonts w:ascii="Times New Roman" w:hAnsi="Times New Roman"/>
          <w:sz w:val="24"/>
          <w:szCs w:val="24"/>
        </w:rPr>
      </w:pPr>
      <w:r w:rsidRPr="00913C42">
        <w:rPr>
          <w:rFonts w:ascii="Times New Roman" w:hAnsi="Times New Roman"/>
          <w:sz w:val="24"/>
          <w:szCs w:val="24"/>
        </w:rPr>
        <w:t>upoštevanju ustreznih tehničnih rešitev (kjer relevantno), ki bodo omogočale migracije prostoživečih živali,</w:t>
      </w:r>
    </w:p>
    <w:p w:rsidR="00913C42" w:rsidRPr="00913C42" w:rsidRDefault="00913C42" w:rsidP="006A2971">
      <w:pPr>
        <w:numPr>
          <w:ilvl w:val="0"/>
          <w:numId w:val="131"/>
        </w:numPr>
        <w:spacing w:after="0" w:line="240" w:lineRule="auto"/>
        <w:jc w:val="both"/>
        <w:rPr>
          <w:rFonts w:ascii="Times New Roman" w:hAnsi="Times New Roman"/>
          <w:sz w:val="24"/>
          <w:szCs w:val="24"/>
        </w:rPr>
      </w:pPr>
      <w:r w:rsidRPr="00913C42">
        <w:rPr>
          <w:rFonts w:ascii="Times New Roman" w:hAnsi="Times New Roman"/>
          <w:sz w:val="24"/>
          <w:szCs w:val="24"/>
        </w:rPr>
        <w:t>projekt prispeva k zagotavljanju večje varnosti plovbe v območju slovenskega morja,</w:t>
      </w:r>
    </w:p>
    <w:p w:rsidR="00913C42" w:rsidRPr="00913C42" w:rsidRDefault="00913C42" w:rsidP="006A2971">
      <w:pPr>
        <w:numPr>
          <w:ilvl w:val="0"/>
          <w:numId w:val="131"/>
        </w:numPr>
        <w:spacing w:after="0" w:line="240" w:lineRule="auto"/>
        <w:jc w:val="both"/>
        <w:rPr>
          <w:rFonts w:ascii="Times New Roman" w:hAnsi="Times New Roman"/>
          <w:sz w:val="24"/>
          <w:szCs w:val="24"/>
        </w:rPr>
      </w:pPr>
      <w:r w:rsidRPr="00913C42">
        <w:rPr>
          <w:rFonts w:ascii="Times New Roman" w:hAnsi="Times New Roman"/>
          <w:sz w:val="24"/>
          <w:szCs w:val="24"/>
        </w:rPr>
        <w:t>projekt prispeva k podpiranju multimodalnega enotnega evropskega prometnega območja z vlaganjem v TEN-T,</w:t>
      </w:r>
    </w:p>
    <w:p w:rsidR="00913C42" w:rsidRPr="00913C42" w:rsidRDefault="00913C42" w:rsidP="006A2971">
      <w:pPr>
        <w:numPr>
          <w:ilvl w:val="0"/>
          <w:numId w:val="131"/>
        </w:numPr>
        <w:spacing w:after="0" w:line="240" w:lineRule="auto"/>
        <w:jc w:val="both"/>
        <w:rPr>
          <w:rFonts w:ascii="Times New Roman" w:hAnsi="Times New Roman"/>
          <w:sz w:val="24"/>
          <w:szCs w:val="24"/>
        </w:rPr>
      </w:pPr>
      <w:r w:rsidRPr="00913C42">
        <w:rPr>
          <w:rFonts w:ascii="Times New Roman" w:hAnsi="Times New Roman"/>
          <w:sz w:val="24"/>
          <w:szCs w:val="24"/>
        </w:rPr>
        <w:t>dokončanje nacionalnega programa izgradnje AC omrežja (AC Draženci-Gruškovje (KS),</w:t>
      </w:r>
    </w:p>
    <w:p w:rsidR="00913C42" w:rsidRPr="00913C42" w:rsidRDefault="00913C42" w:rsidP="006A2971">
      <w:pPr>
        <w:numPr>
          <w:ilvl w:val="0"/>
          <w:numId w:val="131"/>
        </w:numPr>
        <w:spacing w:after="0" w:line="240" w:lineRule="auto"/>
        <w:jc w:val="both"/>
        <w:rPr>
          <w:rFonts w:ascii="Times New Roman" w:hAnsi="Times New Roman"/>
          <w:sz w:val="24"/>
          <w:szCs w:val="24"/>
        </w:rPr>
      </w:pPr>
      <w:r w:rsidRPr="00913C42">
        <w:rPr>
          <w:rFonts w:ascii="Times New Roman" w:hAnsi="Times New Roman"/>
          <w:sz w:val="24"/>
          <w:szCs w:val="24"/>
        </w:rPr>
        <w:t>rešitve bodo prispevale k nadzorovani odpravi prometnih zgostitev (kjer je to relevantno).</w:t>
      </w:r>
    </w:p>
    <w:p w:rsidR="00913C42" w:rsidRPr="00913C42" w:rsidRDefault="00913C42" w:rsidP="001F194D">
      <w:pPr>
        <w:spacing w:after="0" w:line="240" w:lineRule="auto"/>
        <w:jc w:val="both"/>
        <w:rPr>
          <w:rFonts w:ascii="Times New Roman" w:hAnsi="Times New Roman"/>
          <w:sz w:val="24"/>
          <w:szCs w:val="24"/>
        </w:rPr>
      </w:pPr>
    </w:p>
    <w:p w:rsidR="00913C42" w:rsidRPr="008E4501" w:rsidRDefault="00913C42" w:rsidP="001F194D">
      <w:pPr>
        <w:spacing w:after="0" w:line="240" w:lineRule="auto"/>
        <w:jc w:val="both"/>
        <w:rPr>
          <w:rFonts w:ascii="Times New Roman" w:hAnsi="Times New Roman"/>
          <w:b/>
          <w:sz w:val="24"/>
          <w:szCs w:val="24"/>
        </w:rPr>
      </w:pPr>
      <w:r w:rsidRPr="008E4501">
        <w:rPr>
          <w:rFonts w:ascii="Times New Roman" w:hAnsi="Times New Roman"/>
          <w:b/>
          <w:sz w:val="24"/>
          <w:szCs w:val="24"/>
        </w:rPr>
        <w:t>Merila za ocenjevanje</w:t>
      </w:r>
    </w:p>
    <w:p w:rsidR="00913C42" w:rsidRPr="00913C42" w:rsidRDefault="00913C42" w:rsidP="001F194D">
      <w:pPr>
        <w:spacing w:after="0" w:line="240" w:lineRule="auto"/>
        <w:jc w:val="both"/>
        <w:rPr>
          <w:rFonts w:ascii="Times New Roman" w:hAnsi="Times New Roman"/>
          <w:sz w:val="24"/>
          <w:szCs w:val="24"/>
        </w:rPr>
      </w:pPr>
      <w:r w:rsidRPr="00913C42">
        <w:rPr>
          <w:rFonts w:ascii="Times New Roman" w:hAnsi="Times New Roman"/>
          <w:sz w:val="24"/>
          <w:szCs w:val="24"/>
        </w:rPr>
        <w:t>Ob upoštevanju predmeta vsakega posameznega izbora operacij se zagotovi zastopanost nekaterih ali vseh meril za ocenjevanje:</w:t>
      </w:r>
    </w:p>
    <w:p w:rsidR="00913C42" w:rsidRPr="00913C42" w:rsidRDefault="00913C42" w:rsidP="006A2971">
      <w:pPr>
        <w:numPr>
          <w:ilvl w:val="0"/>
          <w:numId w:val="134"/>
        </w:numPr>
        <w:spacing w:after="0" w:line="240" w:lineRule="auto"/>
        <w:jc w:val="both"/>
        <w:rPr>
          <w:rFonts w:ascii="Times New Roman" w:hAnsi="Times New Roman"/>
          <w:sz w:val="24"/>
          <w:szCs w:val="24"/>
        </w:rPr>
      </w:pPr>
      <w:r w:rsidRPr="00913C42">
        <w:rPr>
          <w:rFonts w:ascii="Times New Roman" w:hAnsi="Times New Roman"/>
          <w:sz w:val="24"/>
          <w:szCs w:val="24"/>
        </w:rPr>
        <w:t>projekt izkazuje ekonomsko upravičenost skladno s kazalniki ekonomske analize stroškov in koristi,</w:t>
      </w:r>
    </w:p>
    <w:p w:rsidR="00913C42" w:rsidRPr="00913C42" w:rsidRDefault="00913C42" w:rsidP="006A2971">
      <w:pPr>
        <w:numPr>
          <w:ilvl w:val="0"/>
          <w:numId w:val="134"/>
        </w:numPr>
        <w:spacing w:after="0" w:line="240" w:lineRule="auto"/>
        <w:jc w:val="both"/>
        <w:rPr>
          <w:rFonts w:ascii="Times New Roman" w:hAnsi="Times New Roman"/>
          <w:sz w:val="24"/>
          <w:szCs w:val="24"/>
        </w:rPr>
      </w:pPr>
      <w:r w:rsidRPr="00913C42">
        <w:rPr>
          <w:rFonts w:ascii="Times New Roman" w:hAnsi="Times New Roman"/>
          <w:sz w:val="24"/>
          <w:szCs w:val="24"/>
        </w:rPr>
        <w:t>projekt prispeva k znižanju časovnih stroškov na leto (avtoceste),</w:t>
      </w:r>
    </w:p>
    <w:p w:rsidR="00913C42" w:rsidRPr="00913C42" w:rsidRDefault="00913C42" w:rsidP="006A2971">
      <w:pPr>
        <w:numPr>
          <w:ilvl w:val="0"/>
          <w:numId w:val="134"/>
        </w:numPr>
        <w:spacing w:after="0" w:line="240" w:lineRule="auto"/>
        <w:jc w:val="both"/>
        <w:rPr>
          <w:rFonts w:ascii="Times New Roman" w:hAnsi="Times New Roman"/>
          <w:sz w:val="24"/>
          <w:szCs w:val="24"/>
        </w:rPr>
      </w:pPr>
      <w:r w:rsidRPr="00913C42">
        <w:rPr>
          <w:rFonts w:ascii="Times New Roman" w:hAnsi="Times New Roman"/>
          <w:sz w:val="24"/>
          <w:szCs w:val="24"/>
        </w:rPr>
        <w:t>projekt prispeva k odpravi ozkega grla na omrežju TEN-T in zagotavlja standarde TEN-T na omrežju,</w:t>
      </w:r>
    </w:p>
    <w:p w:rsidR="00913C42" w:rsidRPr="00913C42" w:rsidRDefault="00913C42" w:rsidP="006A2971">
      <w:pPr>
        <w:numPr>
          <w:ilvl w:val="0"/>
          <w:numId w:val="134"/>
        </w:numPr>
        <w:spacing w:after="0" w:line="240" w:lineRule="auto"/>
        <w:jc w:val="both"/>
        <w:rPr>
          <w:rFonts w:ascii="Times New Roman" w:hAnsi="Times New Roman"/>
          <w:sz w:val="24"/>
          <w:szCs w:val="24"/>
        </w:rPr>
      </w:pPr>
      <w:r w:rsidRPr="00913C42">
        <w:rPr>
          <w:rFonts w:ascii="Times New Roman" w:hAnsi="Times New Roman"/>
          <w:sz w:val="24"/>
          <w:szCs w:val="24"/>
        </w:rPr>
        <w:t>projekt prispeva k izboljšanju prometne varnosti z zmanjšanjem števila prometnih nesreč,</w:t>
      </w:r>
    </w:p>
    <w:p w:rsidR="00913C42" w:rsidRPr="00913C42" w:rsidRDefault="00913C42" w:rsidP="006A2971">
      <w:pPr>
        <w:numPr>
          <w:ilvl w:val="0"/>
          <w:numId w:val="134"/>
        </w:numPr>
        <w:spacing w:after="0" w:line="240" w:lineRule="auto"/>
        <w:jc w:val="both"/>
        <w:rPr>
          <w:rFonts w:ascii="Times New Roman" w:hAnsi="Times New Roman"/>
          <w:sz w:val="24"/>
          <w:szCs w:val="24"/>
        </w:rPr>
      </w:pPr>
      <w:r w:rsidRPr="00913C42">
        <w:rPr>
          <w:rFonts w:ascii="Times New Roman" w:hAnsi="Times New Roman"/>
          <w:sz w:val="24"/>
          <w:szCs w:val="24"/>
        </w:rPr>
        <w:t>projekt prispeva k zmanjšanju tveganja nastanka večje pomorske nesreče ter izboljšanju ukrepanja ob eventualnih nesrečah.</w:t>
      </w:r>
    </w:p>
    <w:p w:rsidR="00E77CC7" w:rsidRPr="00FF75FC" w:rsidRDefault="00C1170E"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br w:type="page"/>
      </w:r>
    </w:p>
    <w:p w:rsidR="00652816" w:rsidRPr="00FF75FC" w:rsidRDefault="00652816" w:rsidP="006A2971">
      <w:pPr>
        <w:pStyle w:val="Naslov1"/>
        <w:numPr>
          <w:ilvl w:val="0"/>
          <w:numId w:val="78"/>
        </w:numPr>
        <w:spacing w:before="0" w:after="0" w:line="240" w:lineRule="auto"/>
      </w:pPr>
      <w:bookmarkStart w:id="476" w:name="__RefHeading__20_1585369985"/>
      <w:bookmarkStart w:id="477" w:name="_Toc57026931"/>
      <w:bookmarkStart w:id="478" w:name="_Toc410313684"/>
      <w:bookmarkEnd w:id="476"/>
      <w:r w:rsidRPr="00FF75FC">
        <w:lastRenderedPageBreak/>
        <w:t>PREDNOSTNA OS</w:t>
      </w:r>
      <w:bookmarkStart w:id="479" w:name="_Toc408915387"/>
      <w:bookmarkEnd w:id="477"/>
    </w:p>
    <w:p w:rsidR="00652816" w:rsidRPr="00FF75FC" w:rsidRDefault="00652816" w:rsidP="001F194D">
      <w:pPr>
        <w:spacing w:after="0" w:line="240" w:lineRule="auto"/>
        <w:jc w:val="both"/>
        <w:rPr>
          <w:rFonts w:ascii="Times New Roman" w:hAnsi="Times New Roman"/>
          <w:i/>
          <w:sz w:val="24"/>
          <w:szCs w:val="24"/>
        </w:rPr>
      </w:pPr>
    </w:p>
    <w:p w:rsidR="00E47F62" w:rsidRPr="00FF75FC" w:rsidRDefault="00652816" w:rsidP="001F194D">
      <w:pPr>
        <w:spacing w:after="0" w:line="240" w:lineRule="auto"/>
        <w:jc w:val="both"/>
        <w:rPr>
          <w:rFonts w:ascii="Times New Roman" w:hAnsi="Times New Roman"/>
          <w:i/>
          <w:sz w:val="24"/>
          <w:szCs w:val="24"/>
        </w:rPr>
      </w:pPr>
      <w:r w:rsidRPr="00FF75FC">
        <w:rPr>
          <w:rFonts w:ascii="Times New Roman" w:hAnsi="Times New Roman"/>
          <w:i/>
          <w:sz w:val="24"/>
          <w:szCs w:val="24"/>
        </w:rPr>
        <w:t>SPODBUJANJE ZAPOSLOVANJA IN TRANSNACIONALNA MOBILNOST DELOVNE SILE</w:t>
      </w:r>
      <w:bookmarkEnd w:id="478"/>
      <w:bookmarkEnd w:id="479"/>
    </w:p>
    <w:p w:rsidR="00A444C8" w:rsidRPr="00FF75FC" w:rsidRDefault="00A444C8" w:rsidP="001F194D">
      <w:pPr>
        <w:spacing w:after="0" w:line="240" w:lineRule="auto"/>
        <w:jc w:val="both"/>
        <w:rPr>
          <w:rFonts w:ascii="Times New Roman" w:hAnsi="Times New Roman"/>
          <w:sz w:val="24"/>
          <w:szCs w:val="24"/>
        </w:rPr>
      </w:pPr>
    </w:p>
    <w:p w:rsidR="00652816" w:rsidRPr="00FF75FC" w:rsidRDefault="00652816" w:rsidP="001F194D">
      <w:pPr>
        <w:spacing w:after="0" w:line="240" w:lineRule="auto"/>
        <w:jc w:val="both"/>
        <w:rPr>
          <w:rFonts w:ascii="Times New Roman" w:hAnsi="Times New Roman"/>
          <w:sz w:val="24"/>
          <w:szCs w:val="24"/>
        </w:rPr>
      </w:pPr>
      <w:r w:rsidRPr="00FF75FC">
        <w:rPr>
          <w:rFonts w:ascii="Times New Roman" w:eastAsia="Times New Roman" w:hAnsi="Times New Roman"/>
          <w:sz w:val="24"/>
          <w:szCs w:val="24"/>
          <w:lang w:eastAsia="sl-SI"/>
        </w:rPr>
        <w:t>Prednostno os »Spodbujanje zaposlovanja in transnacionalna mobilnost delovne sile« sestavljajo tri prednostne naložbe:</w:t>
      </w:r>
    </w:p>
    <w:p w:rsidR="00652816" w:rsidRPr="00FF75FC" w:rsidRDefault="00652816" w:rsidP="001F194D">
      <w:pPr>
        <w:spacing w:after="0" w:line="240" w:lineRule="auto"/>
        <w:jc w:val="both"/>
        <w:rPr>
          <w:rFonts w:ascii="Times New Roman" w:hAnsi="Times New Roman"/>
          <w:sz w:val="24"/>
          <w:szCs w:val="24"/>
        </w:rPr>
      </w:pPr>
    </w:p>
    <w:p w:rsidR="00A444C8" w:rsidRPr="00FF75FC" w:rsidRDefault="00A444C8" w:rsidP="006A2971">
      <w:pPr>
        <w:numPr>
          <w:ilvl w:val="0"/>
          <w:numId w:val="34"/>
        </w:numPr>
        <w:spacing w:after="0" w:line="240" w:lineRule="auto"/>
        <w:jc w:val="both"/>
        <w:rPr>
          <w:rFonts w:ascii="Times New Roman" w:hAnsi="Times New Roman"/>
          <w:i/>
          <w:sz w:val="24"/>
          <w:szCs w:val="24"/>
        </w:rPr>
      </w:pPr>
      <w:r w:rsidRPr="00FF75FC">
        <w:rPr>
          <w:rFonts w:ascii="Times New Roman" w:hAnsi="Times New Roman"/>
          <w:i/>
          <w:sz w:val="24"/>
          <w:szCs w:val="24"/>
        </w:rPr>
        <w:t>Dostop do delovnih mest za iskalce zaposlitve in neaktivne osebe, vključno z dolgotrajno brezposelnimi in osebami, ki so oddaljene od trga dela, tudi prek lokalnih pobud za zaposlovanje in spodbujanje mobilnosti delavcev</w:t>
      </w:r>
    </w:p>
    <w:p w:rsidR="00A444C8" w:rsidRPr="00FF75FC" w:rsidRDefault="00A444C8" w:rsidP="006A2971">
      <w:pPr>
        <w:numPr>
          <w:ilvl w:val="0"/>
          <w:numId w:val="34"/>
        </w:numPr>
        <w:spacing w:after="0" w:line="240" w:lineRule="auto"/>
        <w:jc w:val="both"/>
        <w:rPr>
          <w:rFonts w:ascii="Times New Roman" w:hAnsi="Times New Roman"/>
          <w:i/>
          <w:sz w:val="24"/>
          <w:szCs w:val="24"/>
        </w:rPr>
      </w:pPr>
      <w:r w:rsidRPr="00FF75FC">
        <w:rPr>
          <w:rFonts w:ascii="Times New Roman" w:hAnsi="Times New Roman"/>
          <w:i/>
          <w:sz w:val="24"/>
          <w:szCs w:val="24"/>
        </w:rPr>
        <w:t>Trajnostno vključevanje mladih na trg dela, predvsem tistih, ki niso zaposleni in se ne izobražujejo ali usposabljajo, vključno z mladimi, ki so izpostavljeni socialni izključenosti, in mladimi iz marginaliziranih skupnosti, vključno prek izvajanja jamstva za mlade</w:t>
      </w:r>
    </w:p>
    <w:p w:rsidR="00E47F62" w:rsidRPr="00FF75FC" w:rsidRDefault="00A444C8" w:rsidP="006A2971">
      <w:pPr>
        <w:numPr>
          <w:ilvl w:val="0"/>
          <w:numId w:val="34"/>
        </w:numPr>
        <w:spacing w:after="0" w:line="240" w:lineRule="auto"/>
        <w:jc w:val="both"/>
        <w:rPr>
          <w:rFonts w:ascii="Times New Roman" w:hAnsi="Times New Roman"/>
          <w:i/>
          <w:sz w:val="24"/>
          <w:szCs w:val="24"/>
        </w:rPr>
      </w:pPr>
      <w:r w:rsidRPr="00FF75FC">
        <w:rPr>
          <w:rFonts w:ascii="Times New Roman" w:hAnsi="Times New Roman"/>
          <w:i/>
          <w:sz w:val="24"/>
          <w:szCs w:val="24"/>
        </w:rPr>
        <w:t>Aktivno in zdravo staranje</w:t>
      </w:r>
    </w:p>
    <w:p w:rsidR="00E47F62" w:rsidRPr="00FF75FC" w:rsidRDefault="00E47F62" w:rsidP="001F194D">
      <w:pPr>
        <w:spacing w:after="0" w:line="240" w:lineRule="auto"/>
        <w:jc w:val="both"/>
        <w:rPr>
          <w:rFonts w:ascii="Times New Roman" w:hAnsi="Times New Roman"/>
          <w:sz w:val="24"/>
          <w:szCs w:val="24"/>
        </w:rPr>
      </w:pPr>
    </w:p>
    <w:p w:rsidR="00FA0609" w:rsidRPr="00FF75FC" w:rsidRDefault="00FA0609" w:rsidP="001F194D">
      <w:pPr>
        <w:pStyle w:val="Default"/>
        <w:jc w:val="both"/>
        <w:rPr>
          <w:rFonts w:ascii="Times New Roman" w:hAnsi="Times New Roman" w:cs="Times New Roman"/>
        </w:rPr>
      </w:pPr>
      <w:r w:rsidRPr="00FF75FC">
        <w:rPr>
          <w:rFonts w:ascii="Times New Roman" w:hAnsi="Times New Roman" w:cs="Times New Roman"/>
        </w:rPr>
        <w:t xml:space="preserve">Za izvajanje prednostne osi je opredeljen ESS za </w:t>
      </w:r>
      <w:r w:rsidR="00BA59A4" w:rsidRPr="00FF75FC">
        <w:rPr>
          <w:rFonts w:ascii="Times New Roman" w:hAnsi="Times New Roman" w:cs="Times New Roman"/>
        </w:rPr>
        <w:t xml:space="preserve">obe </w:t>
      </w:r>
      <w:r w:rsidRPr="00FF75FC">
        <w:rPr>
          <w:rFonts w:ascii="Times New Roman" w:hAnsi="Times New Roman" w:cs="Times New Roman"/>
        </w:rPr>
        <w:t>katego</w:t>
      </w:r>
      <w:r w:rsidR="00BA59A4" w:rsidRPr="00FF75FC">
        <w:rPr>
          <w:rFonts w:ascii="Times New Roman" w:hAnsi="Times New Roman" w:cs="Times New Roman"/>
        </w:rPr>
        <w:t>riji regij</w:t>
      </w:r>
      <w:r w:rsidRPr="00FF75FC">
        <w:rPr>
          <w:rFonts w:ascii="Times New Roman" w:hAnsi="Times New Roman" w:cs="Times New Roman"/>
        </w:rPr>
        <w:t xml:space="preserve"> </w:t>
      </w:r>
      <w:r w:rsidR="00BA59A4" w:rsidRPr="00FF75FC">
        <w:rPr>
          <w:rFonts w:ascii="Times New Roman" w:eastAsia="Times New Roman" w:hAnsi="Times New Roman"/>
        </w:rPr>
        <w:t>Vzhodna in Zahodna Slovenija</w:t>
      </w:r>
      <w:r w:rsidR="00BA59A4" w:rsidRPr="00FF75FC">
        <w:rPr>
          <w:rFonts w:ascii="Times New Roman" w:hAnsi="Times New Roman" w:cs="Times New Roman"/>
        </w:rPr>
        <w:t xml:space="preserve"> </w:t>
      </w:r>
      <w:r w:rsidRPr="00FF75FC">
        <w:rPr>
          <w:rFonts w:ascii="Times New Roman" w:hAnsi="Times New Roman" w:cs="Times New Roman"/>
        </w:rPr>
        <w:t xml:space="preserve">ter PZM za kategorijo regije </w:t>
      </w:r>
      <w:r w:rsidR="00BA59A4" w:rsidRPr="00FF75FC">
        <w:rPr>
          <w:rFonts w:ascii="Times New Roman" w:eastAsia="Times New Roman" w:hAnsi="Times New Roman"/>
        </w:rPr>
        <w:t>Vzhodna Slovenija</w:t>
      </w:r>
      <w:r w:rsidRPr="00FF75FC">
        <w:rPr>
          <w:rFonts w:ascii="Times New Roman" w:hAnsi="Times New Roman" w:cs="Times New Roman"/>
        </w:rPr>
        <w:t>.</w:t>
      </w:r>
    </w:p>
    <w:p w:rsidR="003C27D8" w:rsidRPr="00FF75FC" w:rsidRDefault="003C27D8" w:rsidP="001F194D">
      <w:pPr>
        <w:spacing w:after="0" w:line="240" w:lineRule="auto"/>
        <w:jc w:val="both"/>
        <w:rPr>
          <w:rFonts w:ascii="Times New Roman" w:hAnsi="Times New Roman"/>
          <w:sz w:val="24"/>
          <w:szCs w:val="24"/>
        </w:rPr>
      </w:pPr>
    </w:p>
    <w:p w:rsidR="00E47F62" w:rsidRPr="001E1246" w:rsidRDefault="00E47F62">
      <w:pPr>
        <w:pStyle w:val="Naslov2"/>
        <w:numPr>
          <w:ilvl w:val="0"/>
          <w:numId w:val="145"/>
        </w:numPr>
        <w:rPr>
          <w:rStyle w:val="BodytextBold"/>
          <w:b/>
          <w:bCs/>
          <w:i/>
          <w:iCs/>
          <w:sz w:val="24"/>
          <w:szCs w:val="24"/>
          <w:rPrChange w:id="480" w:author="Avtor">
            <w:rPr>
              <w:rStyle w:val="BodytextBold"/>
              <w:b/>
              <w:bCs/>
              <w:i/>
              <w:iCs/>
              <w:sz w:val="24"/>
              <w:szCs w:val="24"/>
              <w:lang w:eastAsia="en-US"/>
            </w:rPr>
          </w:rPrChange>
        </w:rPr>
        <w:pPrChange w:id="481" w:author="Avtor">
          <w:pPr>
            <w:pStyle w:val="Naslov2"/>
            <w:numPr>
              <w:numId w:val="35"/>
            </w:numPr>
          </w:pPr>
        </w:pPrChange>
      </w:pPr>
      <w:bookmarkStart w:id="482" w:name="_Toc408915390"/>
      <w:bookmarkStart w:id="483" w:name="_Toc410313685"/>
      <w:bookmarkStart w:id="484" w:name="_Toc413322553"/>
      <w:bookmarkStart w:id="485" w:name="_Toc413423385"/>
      <w:bookmarkStart w:id="486" w:name="_Toc413770748"/>
      <w:bookmarkStart w:id="487" w:name="_Toc414629852"/>
      <w:bookmarkStart w:id="488" w:name="_Toc414631224"/>
      <w:bookmarkStart w:id="489" w:name="_Toc416966755"/>
      <w:bookmarkStart w:id="490" w:name="_Toc51318117"/>
      <w:bookmarkStart w:id="491" w:name="_Toc56689335"/>
      <w:bookmarkStart w:id="492" w:name="_Toc57026811"/>
      <w:bookmarkStart w:id="493" w:name="_Toc57026932"/>
      <w:r w:rsidRPr="00FF75FC">
        <w:t>Dostop do delovnih mest za iskalce zaposlitve in neaktivne osebe, vključno z dolgotrajno brezposelnimi in osebami, ki so oddaljene od trga dela, tudi prek lokalnih pobud za zaposlovanje in spodbujanje mobilnosti delavcev</w:t>
      </w:r>
      <w:bookmarkEnd w:id="482"/>
      <w:bookmarkEnd w:id="483"/>
      <w:bookmarkEnd w:id="484"/>
      <w:bookmarkEnd w:id="485"/>
      <w:bookmarkEnd w:id="486"/>
      <w:bookmarkEnd w:id="487"/>
      <w:bookmarkEnd w:id="488"/>
      <w:bookmarkEnd w:id="489"/>
      <w:bookmarkEnd w:id="490"/>
      <w:bookmarkEnd w:id="491"/>
      <w:bookmarkEnd w:id="492"/>
      <w:bookmarkEnd w:id="493"/>
    </w:p>
    <w:p w:rsidR="00E47F62" w:rsidRPr="00FF75FC" w:rsidRDefault="00E47F62" w:rsidP="001F194D">
      <w:pPr>
        <w:spacing w:after="0" w:line="240" w:lineRule="auto"/>
        <w:jc w:val="both"/>
        <w:rPr>
          <w:rStyle w:val="BodytextBold"/>
          <w:i w:val="0"/>
          <w:sz w:val="24"/>
          <w:szCs w:val="24"/>
        </w:rPr>
      </w:pPr>
      <w:bookmarkStart w:id="494" w:name="bookmark14"/>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FA0609" w:rsidRPr="00FF75FC" w:rsidRDefault="00FA0609" w:rsidP="001F194D">
      <w:pPr>
        <w:spacing w:after="0" w:line="240" w:lineRule="auto"/>
        <w:jc w:val="both"/>
        <w:rPr>
          <w:rStyle w:val="BodytextBold"/>
          <w:i w:val="0"/>
          <w:sz w:val="24"/>
          <w:szCs w:val="24"/>
        </w:rPr>
      </w:pPr>
      <w:r w:rsidRPr="00FF75FC">
        <w:rPr>
          <w:rFonts w:ascii="Times New Roman" w:hAnsi="Times New Roman"/>
          <w:sz w:val="24"/>
          <w:szCs w:val="24"/>
        </w:rPr>
        <w:t>Prvi specifični cilj prednostne naložbe je povečanje zaposlenosti brezposelnih še posebej starejših od 50 let, dolgotrajno brezposelnih in tistih z izobrazbo pod ISCED 3.</w:t>
      </w:r>
    </w:p>
    <w:p w:rsidR="00FA0609" w:rsidRPr="00FF75FC" w:rsidRDefault="00FA0609" w:rsidP="001F194D">
      <w:pPr>
        <w:spacing w:after="0" w:line="240" w:lineRule="auto"/>
        <w:jc w:val="both"/>
        <w:rPr>
          <w:rStyle w:val="BodytextBold"/>
          <w:i w:val="0"/>
          <w:sz w:val="24"/>
          <w:szCs w:val="24"/>
        </w:rPr>
      </w:pPr>
    </w:p>
    <w:p w:rsidR="00FA0609" w:rsidRPr="00FF75FC" w:rsidRDefault="00FA0609"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FA0609" w:rsidRPr="00FF75FC" w:rsidRDefault="00FA0609" w:rsidP="006A2971">
      <w:pPr>
        <w:numPr>
          <w:ilvl w:val="0"/>
          <w:numId w:val="36"/>
        </w:numPr>
        <w:spacing w:after="0" w:line="240" w:lineRule="auto"/>
        <w:jc w:val="both"/>
        <w:rPr>
          <w:rStyle w:val="BodytextBold"/>
          <w:b w:val="0"/>
          <w:i w:val="0"/>
          <w:sz w:val="24"/>
          <w:szCs w:val="24"/>
        </w:rPr>
      </w:pPr>
      <w:r w:rsidRPr="00FF75FC">
        <w:rPr>
          <w:rStyle w:val="BodytextBold"/>
          <w:b w:val="0"/>
          <w:i w:val="0"/>
          <w:sz w:val="24"/>
          <w:szCs w:val="24"/>
        </w:rPr>
        <w:t>spodbujanje k aktivnosti brezposelnih, še posebej tistih iz ciljnih skupin, in neaktivnih, po drugi strani pa spodbujanje delodajalcev, da te osebe zaposlujejo bodisi na novih ali na obstoječih delovnih mestih. V tem okviru bodo podprta usposabljanja brezposelnih in tistih v postopku izgubljanja zaposlitve glede na njihove potrebe in potrebe trga dela v povezavi s kasnejšimi spodbudami za zaposlitev teh ciljnih skupin. Posebna pozornost se bo namenjala specifikam ciljnih skupin, čemur se bodo ukrepi prilagajali,</w:t>
      </w:r>
    </w:p>
    <w:p w:rsidR="00FA0609" w:rsidRPr="00FF75FC" w:rsidRDefault="00FA0609" w:rsidP="006A2971">
      <w:pPr>
        <w:numPr>
          <w:ilvl w:val="0"/>
          <w:numId w:val="36"/>
        </w:numPr>
        <w:spacing w:after="0" w:line="240" w:lineRule="auto"/>
        <w:jc w:val="both"/>
        <w:rPr>
          <w:rStyle w:val="BodytextBold"/>
          <w:b w:val="0"/>
          <w:i w:val="0"/>
          <w:sz w:val="24"/>
          <w:szCs w:val="24"/>
        </w:rPr>
      </w:pPr>
      <w:r w:rsidRPr="00FF75FC">
        <w:rPr>
          <w:rStyle w:val="BodytextBold"/>
          <w:b w:val="0"/>
          <w:i w:val="0"/>
          <w:sz w:val="24"/>
          <w:szCs w:val="24"/>
        </w:rPr>
        <w:t>podpiranje razvojnih in inovativnih zaposlitvenih projektov na lokalni in regionalni ravni za spodbujanje zaposlovanja ciljnih skupin, predvse</w:t>
      </w:r>
      <w:r w:rsidR="002C4652" w:rsidRPr="00FF75FC">
        <w:rPr>
          <w:rStyle w:val="BodytextBold"/>
          <w:b w:val="0"/>
          <w:i w:val="0"/>
          <w:sz w:val="24"/>
          <w:szCs w:val="24"/>
        </w:rPr>
        <w:t>m takih</w:t>
      </w:r>
      <w:r w:rsidRPr="00FF75FC">
        <w:rPr>
          <w:rStyle w:val="BodytextBold"/>
          <w:b w:val="0"/>
          <w:i w:val="0"/>
          <w:sz w:val="24"/>
          <w:szCs w:val="24"/>
        </w:rPr>
        <w:t>, ki bodo usmerjeni v zagotavljanje deficitarne delovne sile, podpori pametne specializacije,</w:t>
      </w:r>
      <w:r w:rsidR="002C4652" w:rsidRPr="00FF75FC">
        <w:rPr>
          <w:rStyle w:val="BodytextBold"/>
          <w:b w:val="0"/>
          <w:i w:val="0"/>
          <w:sz w:val="24"/>
          <w:szCs w:val="24"/>
        </w:rPr>
        <w:t xml:space="preserve"> podpori zelenih delovnih mest (kot</w:t>
      </w:r>
      <w:r w:rsidRPr="00FF75FC">
        <w:rPr>
          <w:rStyle w:val="BodytextBold"/>
          <w:b w:val="0"/>
          <w:i w:val="0"/>
          <w:sz w:val="24"/>
          <w:szCs w:val="24"/>
        </w:rPr>
        <w:t xml:space="preserve"> </w:t>
      </w:r>
      <w:r w:rsidR="002C4652" w:rsidRPr="00FF75FC">
        <w:rPr>
          <w:rStyle w:val="BodytextBold"/>
          <w:b w:val="0"/>
          <w:i w:val="0"/>
          <w:sz w:val="24"/>
          <w:szCs w:val="24"/>
        </w:rPr>
        <w:t xml:space="preserve">npr. </w:t>
      </w:r>
      <w:r w:rsidRPr="00FF75FC">
        <w:rPr>
          <w:rStyle w:val="BodytextBold"/>
          <w:b w:val="0"/>
          <w:i w:val="0"/>
          <w:sz w:val="24"/>
          <w:szCs w:val="24"/>
        </w:rPr>
        <w:t>izvajalci usposabljanj brezposelnih in iskalcev zaposlitve,</w:t>
      </w:r>
      <w:r w:rsidR="002C4652" w:rsidRPr="00FF75FC">
        <w:rPr>
          <w:rStyle w:val="BodytextBold"/>
          <w:b w:val="0"/>
          <w:i w:val="0"/>
          <w:sz w:val="24"/>
          <w:szCs w:val="24"/>
        </w:rPr>
        <w:t xml:space="preserve"> </w:t>
      </w:r>
      <w:r w:rsidRPr="00FF75FC">
        <w:rPr>
          <w:rStyle w:val="BodytextBold"/>
          <w:b w:val="0"/>
          <w:i w:val="0"/>
          <w:sz w:val="24"/>
          <w:szCs w:val="24"/>
        </w:rPr>
        <w:t>promocijske aktivnosti,</w:t>
      </w:r>
      <w:r w:rsidR="002C4652" w:rsidRPr="00FF75FC">
        <w:rPr>
          <w:rStyle w:val="BodytextBold"/>
          <w:b w:val="0"/>
          <w:i w:val="0"/>
          <w:sz w:val="24"/>
          <w:szCs w:val="24"/>
        </w:rPr>
        <w:t xml:space="preserve"> </w:t>
      </w:r>
      <w:r w:rsidRPr="00FF75FC">
        <w:rPr>
          <w:rStyle w:val="BodytextBold"/>
          <w:b w:val="0"/>
          <w:i w:val="0"/>
          <w:sz w:val="24"/>
          <w:szCs w:val="24"/>
        </w:rPr>
        <w:t>izmenjava dobrih praks tudi z drugimi državami,</w:t>
      </w:r>
      <w:r w:rsidR="002C4652" w:rsidRPr="00FF75FC">
        <w:rPr>
          <w:rStyle w:val="BodytextBold"/>
          <w:b w:val="0"/>
          <w:i w:val="0"/>
          <w:sz w:val="24"/>
          <w:szCs w:val="24"/>
        </w:rPr>
        <w:t xml:space="preserve"> </w:t>
      </w:r>
      <w:r w:rsidRPr="00FF75FC">
        <w:rPr>
          <w:rStyle w:val="BodytextBold"/>
          <w:b w:val="0"/>
          <w:i w:val="0"/>
          <w:sz w:val="24"/>
          <w:szCs w:val="24"/>
        </w:rPr>
        <w:t>podpora inovativnim projektom, zlasti takim, ki jih bodo predlagali upravičenci na lokalni ali regionalni oziroma sektorski ravni</w:t>
      </w:r>
      <w:r w:rsidR="002C4652" w:rsidRPr="00FF75FC">
        <w:rPr>
          <w:rStyle w:val="BodytextBold"/>
          <w:b w:val="0"/>
          <w:i w:val="0"/>
          <w:sz w:val="24"/>
          <w:szCs w:val="24"/>
        </w:rPr>
        <w:t>)</w:t>
      </w:r>
      <w:r w:rsidRPr="00FF75FC">
        <w:rPr>
          <w:rStyle w:val="BodytextBold"/>
          <w:b w:val="0"/>
          <w:i w:val="0"/>
          <w:sz w:val="24"/>
          <w:szCs w:val="24"/>
        </w:rPr>
        <w:t>.</w:t>
      </w:r>
    </w:p>
    <w:bookmarkEnd w:id="494"/>
    <w:p w:rsidR="00E47F62" w:rsidRDefault="002C4652" w:rsidP="006A2971">
      <w:pPr>
        <w:numPr>
          <w:ilvl w:val="0"/>
          <w:numId w:val="36"/>
        </w:numPr>
        <w:spacing w:after="0" w:line="240" w:lineRule="auto"/>
        <w:jc w:val="both"/>
        <w:rPr>
          <w:ins w:id="495" w:author="Avtor"/>
          <w:rFonts w:ascii="Times New Roman" w:hAnsi="Times New Roman"/>
          <w:sz w:val="24"/>
          <w:szCs w:val="24"/>
        </w:rPr>
      </w:pPr>
      <w:r w:rsidRPr="00FF75FC">
        <w:rPr>
          <w:rFonts w:ascii="Times New Roman" w:hAnsi="Times New Roman"/>
          <w:sz w:val="24"/>
          <w:szCs w:val="24"/>
        </w:rPr>
        <w:t>spodbujanje vključevanja oseb, ki so v postopku izgube zaposlitve, v programe in projekte (podpora pri samozaposlovanju, usposabljanju za nove izzive na trgu dela, krajše oblike usposabljanja, usposabljanje za pridobivanje certifikatov nacionalnih poklicnih kvalifikacij, spodbude za zaposlitev,) s ciljem čimprejšnje ponovne zaposlitve/samozaposlitve.</w:t>
      </w:r>
    </w:p>
    <w:p w:rsidR="006B0B25" w:rsidRPr="006B0B25" w:rsidRDefault="006B0B25" w:rsidP="006B0B25">
      <w:pPr>
        <w:numPr>
          <w:ilvl w:val="0"/>
          <w:numId w:val="36"/>
        </w:numPr>
        <w:spacing w:after="0" w:line="240" w:lineRule="auto"/>
        <w:jc w:val="both"/>
        <w:rPr>
          <w:rFonts w:ascii="Times New Roman" w:hAnsi="Times New Roman"/>
          <w:sz w:val="24"/>
          <w:szCs w:val="24"/>
        </w:rPr>
      </w:pPr>
      <w:ins w:id="496" w:author="Avtor">
        <w:r w:rsidRPr="00592B86">
          <w:rPr>
            <w:rFonts w:ascii="Times New Roman" w:hAnsi="Times New Roman"/>
            <w:sz w:val="24"/>
            <w:szCs w:val="24"/>
          </w:rPr>
          <w:lastRenderedPageBreak/>
          <w:t>ukrepi za podporo delodajalcem pri ohranitvi delovnih mest, ki so ogrožena zaradi epidemije kor</w:t>
        </w:r>
        <w:r w:rsidR="00F42D03">
          <w:rPr>
            <w:rFonts w:ascii="Times New Roman" w:hAnsi="Times New Roman"/>
            <w:sz w:val="24"/>
            <w:szCs w:val="24"/>
          </w:rPr>
          <w:t>o</w:t>
        </w:r>
        <w:del w:id="497" w:author="Avtor">
          <w:r w:rsidRPr="00592B86" w:rsidDel="00F42D03">
            <w:rPr>
              <w:rFonts w:ascii="Times New Roman" w:hAnsi="Times New Roman"/>
              <w:sz w:val="24"/>
              <w:szCs w:val="24"/>
            </w:rPr>
            <w:delText>a</w:delText>
          </w:r>
        </w:del>
        <w:r w:rsidRPr="00592B86">
          <w:rPr>
            <w:rFonts w:ascii="Times New Roman" w:hAnsi="Times New Roman"/>
            <w:sz w:val="24"/>
            <w:szCs w:val="24"/>
          </w:rPr>
          <w:t>na</w:t>
        </w:r>
        <w:del w:id="498" w:author="Avtor">
          <w:r w:rsidRPr="00592B86" w:rsidDel="00F42D03">
            <w:rPr>
              <w:rFonts w:ascii="Times New Roman" w:hAnsi="Times New Roman"/>
              <w:sz w:val="24"/>
              <w:szCs w:val="24"/>
            </w:rPr>
            <w:delText xml:space="preserve"> </w:delText>
          </w:r>
        </w:del>
        <w:r w:rsidRPr="00592B86">
          <w:rPr>
            <w:rFonts w:ascii="Times New Roman" w:hAnsi="Times New Roman"/>
            <w:sz w:val="24"/>
            <w:szCs w:val="24"/>
          </w:rPr>
          <w:t xml:space="preserve">virusa </w:t>
        </w:r>
        <w:r w:rsidR="006774C7" w:rsidRPr="00E41C2F">
          <w:rPr>
            <w:rFonts w:ascii="Times New Roman" w:hAnsi="Times New Roman"/>
            <w:sz w:val="24"/>
            <w:szCs w:val="24"/>
          </w:rPr>
          <w:t xml:space="preserve">COVID – 19 </w:t>
        </w:r>
        <w:del w:id="499" w:author="Avtor">
          <w:r w:rsidRPr="00592B86" w:rsidDel="006774C7">
            <w:rPr>
              <w:rFonts w:ascii="Times New Roman" w:hAnsi="Times New Roman"/>
              <w:sz w:val="24"/>
              <w:szCs w:val="24"/>
            </w:rPr>
            <w:delText>COVID 19</w:delText>
          </w:r>
        </w:del>
        <w:r w:rsidRPr="00592B86">
          <w:rPr>
            <w:rFonts w:ascii="Times New Roman" w:hAnsi="Times New Roman"/>
            <w:sz w:val="24"/>
            <w:szCs w:val="24"/>
          </w:rPr>
          <w:t xml:space="preserve"> (sheme krajšega delovnega časa oziroma subvencioniranje polnega delovnega časa in podobni ukrepi za premagovanje posledic epidemije).</w:t>
        </w:r>
      </w:ins>
    </w:p>
    <w:p w:rsidR="002C4652" w:rsidRPr="00FF75FC" w:rsidRDefault="002C4652" w:rsidP="001F194D">
      <w:pPr>
        <w:spacing w:after="0" w:line="240" w:lineRule="auto"/>
        <w:jc w:val="both"/>
        <w:rPr>
          <w:rFonts w:ascii="Times New Roman" w:hAnsi="Times New Roman"/>
          <w:sz w:val="24"/>
          <w:szCs w:val="24"/>
        </w:rPr>
      </w:pPr>
    </w:p>
    <w:p w:rsidR="00FA0609" w:rsidRPr="00FF75FC" w:rsidRDefault="00FA0609"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Drugi specifični cilj prednostne naložbe je </w:t>
      </w:r>
      <w:r w:rsidR="00E51225" w:rsidRPr="00FF75FC">
        <w:rPr>
          <w:rFonts w:ascii="Times New Roman" w:hAnsi="Times New Roman"/>
          <w:sz w:val="24"/>
          <w:szCs w:val="24"/>
        </w:rPr>
        <w:t>u</w:t>
      </w:r>
      <w:r w:rsidRPr="00FF75FC">
        <w:rPr>
          <w:rFonts w:ascii="Times New Roman" w:hAnsi="Times New Roman"/>
          <w:sz w:val="24"/>
          <w:szCs w:val="24"/>
        </w:rPr>
        <w:t>činkovitejša vseživljenjska karierna orientacija.</w:t>
      </w:r>
    </w:p>
    <w:p w:rsidR="00FA0609" w:rsidRPr="00FF75FC" w:rsidRDefault="00FA0609" w:rsidP="001F194D">
      <w:pPr>
        <w:spacing w:after="0" w:line="240" w:lineRule="auto"/>
        <w:jc w:val="both"/>
        <w:rPr>
          <w:rFonts w:ascii="Times New Roman" w:hAnsi="Times New Roman"/>
          <w:sz w:val="24"/>
          <w:szCs w:val="24"/>
        </w:rPr>
      </w:pPr>
    </w:p>
    <w:p w:rsidR="00FA0609" w:rsidRPr="00FF75FC" w:rsidRDefault="00FA0609"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6B0B25" w:rsidRDefault="00854B5D" w:rsidP="006A2971">
      <w:pPr>
        <w:numPr>
          <w:ilvl w:val="0"/>
          <w:numId w:val="37"/>
        </w:numPr>
        <w:spacing w:after="0" w:line="240" w:lineRule="auto"/>
        <w:jc w:val="both"/>
        <w:rPr>
          <w:ins w:id="500" w:author="Avtor"/>
          <w:rFonts w:ascii="Times New Roman" w:hAnsi="Times New Roman"/>
          <w:sz w:val="24"/>
          <w:szCs w:val="24"/>
        </w:rPr>
      </w:pPr>
      <w:r w:rsidRPr="00FF75FC">
        <w:rPr>
          <w:rFonts w:ascii="Times New Roman" w:hAnsi="Times New Roman"/>
          <w:sz w:val="24"/>
          <w:szCs w:val="24"/>
        </w:rPr>
        <w:t>zagotavljanje dviga kvalitete storitev vseživljenjske karierne orientacije (VKO), in sicer z nadaljnjo krepitvijo koordinacije, skrbjo za strokovne standarde in usposabljanjem strokovne javnosti na tem področju. Poleg tega se bo zagotavljala informiranost o trgu dela (deficitarnost, suficitarnost poklicev), svetovanje, razvoj pripomočkov za načrtovanje poklicne poti, učenje veščin vodenja</w:t>
      </w:r>
      <w:r w:rsidR="00E51225" w:rsidRPr="00FF75FC">
        <w:rPr>
          <w:rFonts w:ascii="Times New Roman" w:hAnsi="Times New Roman"/>
          <w:sz w:val="24"/>
          <w:szCs w:val="24"/>
        </w:rPr>
        <w:t xml:space="preserve"> kariere (kot npr. zagotavljanje učinkovitejšega usklajevanja ponudbe in povpraševanja na trgu dela, razvijali storitve vseživljenjske karierne orientacije z nadaljnjim razvojem in krepitvijo Nacionalne koordinacijske točke vseživljenjske karierne orientacije, zagotavljanje zaposlitve svetovalcev za delo z brezposelnimi in iskalcev zaposlitve, ki bodo tudi sodelovali z deležniki v okolju, izboljševali posredovanje med ponudbo in povpraševanjem na trgu dela, dvig kakovost izvajanja storitev in ukrepov na trgu dela ter krepijo medsebojno povezovanje institucij na trgu dela, preprečevanje sive ekonomije)</w:t>
      </w:r>
      <w:ins w:id="501" w:author="Avtor">
        <w:r w:rsidR="006B0B25">
          <w:rPr>
            <w:rFonts w:ascii="Times New Roman" w:hAnsi="Times New Roman"/>
            <w:sz w:val="24"/>
            <w:szCs w:val="24"/>
          </w:rPr>
          <w:t>;</w:t>
        </w:r>
      </w:ins>
    </w:p>
    <w:p w:rsidR="00FA0609" w:rsidRPr="006B0B25" w:rsidRDefault="006B0B25" w:rsidP="006B0B25">
      <w:pPr>
        <w:numPr>
          <w:ilvl w:val="0"/>
          <w:numId w:val="37"/>
        </w:numPr>
        <w:spacing w:after="0" w:line="240" w:lineRule="auto"/>
        <w:jc w:val="both"/>
        <w:rPr>
          <w:rFonts w:ascii="Times New Roman" w:hAnsi="Times New Roman"/>
          <w:sz w:val="24"/>
          <w:szCs w:val="24"/>
        </w:rPr>
      </w:pPr>
      <w:ins w:id="502" w:author="Avtor">
        <w:r w:rsidRPr="00592B86">
          <w:rPr>
            <w:rFonts w:ascii="Times New Roman" w:hAnsi="Times New Roman"/>
            <w:sz w:val="24"/>
            <w:szCs w:val="24"/>
          </w:rPr>
          <w:t xml:space="preserve">bodo zagotavljali začasno denarno nadomestilo (kot podpora odpravljanju posledic pojava koronavirusa </w:t>
        </w:r>
        <w:r w:rsidR="006774C7" w:rsidRPr="00E41C2F">
          <w:rPr>
            <w:rFonts w:ascii="Times New Roman" w:hAnsi="Times New Roman"/>
            <w:sz w:val="24"/>
            <w:szCs w:val="24"/>
          </w:rPr>
          <w:t xml:space="preserve">COVID – 19 </w:t>
        </w:r>
        <w:del w:id="503" w:author="Avtor">
          <w:r w:rsidRPr="00592B86" w:rsidDel="006774C7">
            <w:rPr>
              <w:rFonts w:ascii="Times New Roman" w:hAnsi="Times New Roman"/>
              <w:sz w:val="24"/>
              <w:szCs w:val="24"/>
            </w:rPr>
            <w:delText xml:space="preserve">COVID-19 </w:delText>
          </w:r>
        </w:del>
        <w:r w:rsidRPr="00592B86">
          <w:rPr>
            <w:rFonts w:ascii="Times New Roman" w:hAnsi="Times New Roman"/>
            <w:sz w:val="24"/>
            <w:szCs w:val="24"/>
          </w:rPr>
          <w:t>z novim ukrepom začasnega denarnega nadomestila zaradi izgube zaposlitve)</w:t>
        </w:r>
        <w:r>
          <w:rPr>
            <w:rFonts w:ascii="Times New Roman" w:hAnsi="Times New Roman"/>
            <w:sz w:val="24"/>
            <w:szCs w:val="24"/>
          </w:rPr>
          <w:t>.</w:t>
        </w:r>
      </w:ins>
      <w:del w:id="504" w:author="Avtor">
        <w:r w:rsidR="00E51225" w:rsidRPr="006B0B25" w:rsidDel="006B0B25">
          <w:rPr>
            <w:rFonts w:ascii="Times New Roman" w:hAnsi="Times New Roman"/>
            <w:sz w:val="24"/>
            <w:szCs w:val="24"/>
          </w:rPr>
          <w:delText>.</w:delText>
        </w:r>
      </w:del>
    </w:p>
    <w:p w:rsidR="00FA0609" w:rsidRPr="00FF75FC" w:rsidRDefault="00FA0609" w:rsidP="001F194D">
      <w:pPr>
        <w:spacing w:after="0" w:line="240" w:lineRule="auto"/>
        <w:jc w:val="both"/>
        <w:rPr>
          <w:rFonts w:ascii="Times New Roman" w:hAnsi="Times New Roman"/>
          <w:sz w:val="24"/>
          <w:szCs w:val="24"/>
        </w:rPr>
      </w:pPr>
    </w:p>
    <w:p w:rsidR="00FA0609" w:rsidRPr="00FF75FC" w:rsidRDefault="00FA0609" w:rsidP="001F194D">
      <w:pPr>
        <w:spacing w:after="0" w:line="240" w:lineRule="auto"/>
        <w:jc w:val="both"/>
        <w:rPr>
          <w:rFonts w:ascii="Times New Roman" w:hAnsi="Times New Roman"/>
          <w:bCs/>
          <w:sz w:val="24"/>
          <w:szCs w:val="24"/>
        </w:rPr>
      </w:pPr>
      <w:r w:rsidRPr="00FF75FC">
        <w:rPr>
          <w:rFonts w:ascii="Times New Roman" w:hAnsi="Times New Roman"/>
          <w:sz w:val="24"/>
          <w:szCs w:val="24"/>
        </w:rPr>
        <w:t>Tretji specifični cilj prednostne naložbe je</w:t>
      </w:r>
      <w:r w:rsidRPr="00FF75FC">
        <w:rPr>
          <w:b/>
          <w:bCs/>
          <w:sz w:val="24"/>
          <w:szCs w:val="24"/>
        </w:rPr>
        <w:t xml:space="preserve"> </w:t>
      </w:r>
      <w:r w:rsidRPr="00FF75FC">
        <w:rPr>
          <w:rFonts w:ascii="Times New Roman" w:hAnsi="Times New Roman"/>
          <w:bCs/>
          <w:sz w:val="24"/>
          <w:szCs w:val="24"/>
        </w:rPr>
        <w:t>Učinkovito svetovanje za transnacionalno mobilnost delovne sile, zlasti mladih, preko storitev EURES.</w:t>
      </w:r>
    </w:p>
    <w:p w:rsidR="00FA0609" w:rsidRPr="00FF75FC" w:rsidRDefault="00FA0609" w:rsidP="001F194D">
      <w:pPr>
        <w:spacing w:after="0" w:line="240" w:lineRule="auto"/>
        <w:jc w:val="both"/>
        <w:rPr>
          <w:rFonts w:ascii="Times New Roman" w:hAnsi="Times New Roman"/>
          <w:bCs/>
          <w:sz w:val="24"/>
          <w:szCs w:val="24"/>
        </w:rPr>
      </w:pPr>
    </w:p>
    <w:p w:rsidR="00FA0609" w:rsidRPr="00FF75FC" w:rsidRDefault="00FA0609"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E51225" w:rsidRPr="00FF75FC" w:rsidRDefault="00E51225" w:rsidP="006A2971">
      <w:pPr>
        <w:numPr>
          <w:ilvl w:val="0"/>
          <w:numId w:val="37"/>
        </w:numPr>
        <w:spacing w:after="0" w:line="240" w:lineRule="auto"/>
        <w:jc w:val="both"/>
        <w:rPr>
          <w:rFonts w:ascii="Times New Roman" w:hAnsi="Times New Roman"/>
          <w:sz w:val="24"/>
          <w:szCs w:val="24"/>
        </w:rPr>
      </w:pPr>
      <w:r w:rsidRPr="00FF75FC">
        <w:rPr>
          <w:rFonts w:ascii="Times New Roman" w:hAnsi="Times New Roman"/>
          <w:sz w:val="24"/>
          <w:szCs w:val="24"/>
        </w:rPr>
        <w:t>podpora delovanju nacionalne koordinacijske pisarne za izvajanje EURES storitev v okviru Zavoda RS za zaposlovanje. Ukrepi bodo namenjeni storitvam za iskalce zaposlitve</w:t>
      </w:r>
      <w:r w:rsidR="00F8458C" w:rsidRPr="00FF75FC">
        <w:rPr>
          <w:rFonts w:ascii="Times New Roman" w:hAnsi="Times New Roman"/>
          <w:sz w:val="24"/>
          <w:szCs w:val="24"/>
        </w:rPr>
        <w:t>, delodajalce in druge stranke (kot npr. zagotavljanje in razvoj izvajanja EURES storitev, razvijala svoje in sodelovala v EURES čezmejnih ali transnacionalnih zaposlitvenih projektih in/ali shemah mobilnosti, zlasti za mlade iskalce zaposlitve na evropskem trgu dela, z namenom pospeševanja mobilnosti organiziranje posebnih EURES dogodkov mobilnosti, razvoj in izvajanje EURES usposabljanja sodelavcev in partnerjev ter sodelovanje na EURES usklajevalnih sestankih, srečanjih na EU ravni, spremljanje zadovoljstva uporabnikov EURES storitev in zagotavljanje neodvisne raziskave trga dela, zlasti z vidika komplementarnosti slovenskega trga dela in trgov dela v drugih državah članicah).</w:t>
      </w:r>
    </w:p>
    <w:p w:rsidR="00FA0609" w:rsidRPr="00FF75FC" w:rsidRDefault="00FA0609" w:rsidP="001F194D">
      <w:pPr>
        <w:spacing w:after="0" w:line="240" w:lineRule="auto"/>
        <w:jc w:val="both"/>
        <w:rPr>
          <w:rFonts w:ascii="Times New Roman" w:hAnsi="Times New Roman"/>
          <w:sz w:val="24"/>
          <w:szCs w:val="24"/>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FA0609" w:rsidRPr="00FF75FC" w:rsidRDefault="00854B5D"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prvega specifičnega cilja prednostne naložbe so</w:t>
      </w:r>
      <w:r w:rsidRPr="00FF75FC">
        <w:rPr>
          <w:sz w:val="24"/>
          <w:szCs w:val="24"/>
        </w:rPr>
        <w:t xml:space="preserve"> </w:t>
      </w:r>
      <w:r w:rsidRPr="00FF75FC">
        <w:rPr>
          <w:rFonts w:ascii="Times New Roman" w:hAnsi="Times New Roman"/>
          <w:sz w:val="24"/>
          <w:szCs w:val="24"/>
        </w:rPr>
        <w:t xml:space="preserve">brezposelni (in neaktivnih), še posebej starejši od 50 let, dolgotrajno brezposelni in tisti z izobrazbo pod ISCED 3. Osebe v postopku izgubljanja zaposlitve, posamezniki, ki se bodo po vključitvi v programe socialne vključenosti in aktivacije iz TC 9 ponovno aktivirali na trgu dela in tiste skupine oseb z enakimi </w:t>
      </w:r>
      <w:r w:rsidRPr="00FF75FC">
        <w:rPr>
          <w:rFonts w:ascii="Times New Roman" w:hAnsi="Times New Roman"/>
          <w:sz w:val="24"/>
          <w:szCs w:val="24"/>
        </w:rPr>
        <w:lastRenderedPageBreak/>
        <w:t>karakteristikami, ki bodo v posameznih obdobjih v večjem deležu zastopane v evidenci brezposelnih oseb</w:t>
      </w:r>
      <w:ins w:id="505" w:author="Avtor">
        <w:r w:rsidR="006B0B25">
          <w:rPr>
            <w:rFonts w:ascii="Times New Roman" w:hAnsi="Times New Roman"/>
            <w:sz w:val="24"/>
            <w:szCs w:val="24"/>
          </w:rPr>
          <w:t xml:space="preserve">, </w:t>
        </w:r>
        <w:r w:rsidR="006B0B25" w:rsidRPr="00B35198">
          <w:rPr>
            <w:rFonts w:ascii="Times New Roman" w:hAnsi="Times New Roman"/>
            <w:sz w:val="24"/>
            <w:szCs w:val="24"/>
            <w:rPrChange w:id="506" w:author="Avtor">
              <w:rPr/>
            </w:rPrChange>
          </w:rPr>
          <w:t>zaposleni, katerih zaposlitev je ogrožena in tisti, ki so zaradi epidemije kor</w:t>
        </w:r>
        <w:r w:rsidR="008D4D0E">
          <w:rPr>
            <w:rFonts w:ascii="Times New Roman" w:hAnsi="Times New Roman"/>
            <w:sz w:val="24"/>
            <w:szCs w:val="24"/>
          </w:rPr>
          <w:t>o</w:t>
        </w:r>
        <w:del w:id="507" w:author="Avtor">
          <w:r w:rsidR="006B0B25" w:rsidRPr="00B35198" w:rsidDel="008D4D0E">
            <w:rPr>
              <w:rFonts w:ascii="Times New Roman" w:hAnsi="Times New Roman"/>
              <w:sz w:val="24"/>
              <w:szCs w:val="24"/>
              <w:rPrChange w:id="508" w:author="Avtor">
                <w:rPr/>
              </w:rPrChange>
            </w:rPr>
            <w:delText>a</w:delText>
          </w:r>
        </w:del>
        <w:r w:rsidR="006B0B25" w:rsidRPr="00B35198">
          <w:rPr>
            <w:rFonts w:ascii="Times New Roman" w:hAnsi="Times New Roman"/>
            <w:sz w:val="24"/>
            <w:szCs w:val="24"/>
            <w:rPrChange w:id="509" w:author="Avtor">
              <w:rPr/>
            </w:rPrChange>
          </w:rPr>
          <w:t>na</w:t>
        </w:r>
        <w:del w:id="510" w:author="Avtor">
          <w:r w:rsidR="006B0B25" w:rsidRPr="00B35198" w:rsidDel="00F42D03">
            <w:rPr>
              <w:rFonts w:ascii="Times New Roman" w:hAnsi="Times New Roman"/>
              <w:sz w:val="24"/>
              <w:szCs w:val="24"/>
              <w:rPrChange w:id="511" w:author="Avtor">
                <w:rPr/>
              </w:rPrChange>
            </w:rPr>
            <w:delText xml:space="preserve"> </w:delText>
          </w:r>
        </w:del>
        <w:r w:rsidR="006B0B25" w:rsidRPr="00B35198">
          <w:rPr>
            <w:rFonts w:ascii="Times New Roman" w:hAnsi="Times New Roman"/>
            <w:sz w:val="24"/>
            <w:szCs w:val="24"/>
            <w:rPrChange w:id="512" w:author="Avtor">
              <w:rPr/>
            </w:rPrChange>
          </w:rPr>
          <w:t xml:space="preserve">virusa </w:t>
        </w:r>
        <w:r w:rsidR="006774C7" w:rsidRPr="00E41C2F">
          <w:rPr>
            <w:rFonts w:ascii="Times New Roman" w:hAnsi="Times New Roman"/>
            <w:sz w:val="24"/>
            <w:szCs w:val="24"/>
          </w:rPr>
          <w:t xml:space="preserve">COVID – 19 </w:t>
        </w:r>
        <w:del w:id="513" w:author="Avtor">
          <w:r w:rsidR="006B0B25" w:rsidRPr="00B35198" w:rsidDel="006774C7">
            <w:rPr>
              <w:rFonts w:ascii="Times New Roman" w:hAnsi="Times New Roman"/>
              <w:sz w:val="24"/>
              <w:szCs w:val="24"/>
              <w:rPrChange w:id="514" w:author="Avtor">
                <w:rPr/>
              </w:rPrChange>
            </w:rPr>
            <w:delText xml:space="preserve">COVID 19 </w:delText>
          </w:r>
        </w:del>
        <w:r w:rsidR="006B0B25" w:rsidRPr="00B35198">
          <w:rPr>
            <w:rFonts w:ascii="Times New Roman" w:hAnsi="Times New Roman"/>
            <w:sz w:val="24"/>
            <w:szCs w:val="24"/>
            <w:rPrChange w:id="515" w:author="Avtor">
              <w:rPr/>
            </w:rPrChange>
          </w:rPr>
          <w:t>z namenom ohranitve zaposlitve vključeni v sheme krajšega delovnega časa.</w:t>
        </w:r>
      </w:ins>
      <w:del w:id="516" w:author="Avtor">
        <w:r w:rsidRPr="00FF75FC" w:rsidDel="006B0B25">
          <w:rPr>
            <w:rFonts w:ascii="Times New Roman" w:hAnsi="Times New Roman"/>
            <w:sz w:val="24"/>
            <w:szCs w:val="24"/>
          </w:rPr>
          <w:delText>.</w:delText>
        </w:r>
      </w:del>
    </w:p>
    <w:p w:rsidR="00854B5D" w:rsidRPr="00FF75FC" w:rsidRDefault="00854B5D" w:rsidP="001F194D">
      <w:pPr>
        <w:spacing w:after="0" w:line="240" w:lineRule="auto"/>
        <w:jc w:val="both"/>
        <w:rPr>
          <w:rFonts w:ascii="Times New Roman" w:hAnsi="Times New Roman"/>
          <w:sz w:val="24"/>
          <w:szCs w:val="24"/>
        </w:rPr>
      </w:pPr>
    </w:p>
    <w:p w:rsidR="00854B5D" w:rsidRPr="00FF75FC" w:rsidRDefault="00854B5D"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prvega specifičnega cilja prednostne naložbe so</w:t>
      </w:r>
      <w:r w:rsidRPr="00FF75FC">
        <w:rPr>
          <w:sz w:val="24"/>
          <w:szCs w:val="24"/>
        </w:rPr>
        <w:t xml:space="preserve"> </w:t>
      </w:r>
      <w:r w:rsidRPr="00FF75FC">
        <w:rPr>
          <w:rFonts w:ascii="Times New Roman" w:hAnsi="Times New Roman"/>
          <w:sz w:val="24"/>
          <w:szCs w:val="24"/>
        </w:rPr>
        <w:t xml:space="preserve">institucije na trgu dela, kot so Zavod RS za zaposlovanje, Javni </w:t>
      </w:r>
      <w:r w:rsidR="0089704D" w:rsidRPr="0089704D">
        <w:rPr>
          <w:rFonts w:ascii="Times New Roman" w:hAnsi="Times New Roman"/>
          <w:sz w:val="24"/>
          <w:szCs w:val="24"/>
        </w:rPr>
        <w:t>štipendijski, razvojni, invalidski in preživninski sklad</w:t>
      </w:r>
      <w:r w:rsidRPr="00FF75FC">
        <w:rPr>
          <w:rFonts w:ascii="Times New Roman" w:hAnsi="Times New Roman"/>
          <w:sz w:val="24"/>
          <w:szCs w:val="24"/>
        </w:rPr>
        <w:t>, institucije lokalnega in regionalnega razvoja, zasebni sektor, nadzorni organi, ki delujejo na trgu dela, socialni partnerji, in drugi, ki lahko s svojim delovanjem prispevajo k doseganju ciljev.</w:t>
      </w:r>
    </w:p>
    <w:p w:rsidR="00854B5D" w:rsidRPr="00FF75FC" w:rsidRDefault="00854B5D" w:rsidP="001F194D">
      <w:pPr>
        <w:spacing w:after="0" w:line="240" w:lineRule="auto"/>
        <w:jc w:val="both"/>
        <w:rPr>
          <w:rFonts w:ascii="Times New Roman" w:hAnsi="Times New Roman"/>
          <w:sz w:val="24"/>
          <w:szCs w:val="24"/>
        </w:rPr>
      </w:pPr>
    </w:p>
    <w:p w:rsidR="00FA0609" w:rsidRPr="00FF75FC" w:rsidRDefault="00E51225"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drugega specifičnega cilja prednostne naložbe so institucije na trgu dela in druge institucije, ki delujejo na področju, iskalci zaposlitve, brezposelni in delodajalci.</w:t>
      </w:r>
    </w:p>
    <w:p w:rsidR="00E51225" w:rsidRPr="00FF75FC" w:rsidRDefault="00E51225" w:rsidP="001F194D">
      <w:pPr>
        <w:spacing w:after="0" w:line="240" w:lineRule="auto"/>
        <w:jc w:val="both"/>
        <w:rPr>
          <w:rFonts w:ascii="Times New Roman" w:hAnsi="Times New Roman"/>
          <w:sz w:val="24"/>
          <w:szCs w:val="24"/>
        </w:rPr>
      </w:pPr>
    </w:p>
    <w:p w:rsidR="00E51225" w:rsidRPr="00FF75FC" w:rsidRDefault="00E51225"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drugega specifičnega cilja prednostne naložbe so</w:t>
      </w:r>
      <w:r w:rsidRPr="00FF75FC">
        <w:rPr>
          <w:sz w:val="24"/>
          <w:szCs w:val="24"/>
        </w:rPr>
        <w:t xml:space="preserve"> </w:t>
      </w:r>
      <w:r w:rsidRPr="00FF75FC">
        <w:rPr>
          <w:rFonts w:ascii="Times New Roman" w:hAnsi="Times New Roman"/>
          <w:sz w:val="24"/>
          <w:szCs w:val="24"/>
        </w:rPr>
        <w:t xml:space="preserve">institucije na trgu dela, kot so Zavod RS za zaposlovanje, Javni </w:t>
      </w:r>
      <w:r w:rsidR="0089704D" w:rsidRPr="0089704D">
        <w:rPr>
          <w:rFonts w:ascii="Times New Roman" w:hAnsi="Times New Roman"/>
          <w:sz w:val="24"/>
          <w:szCs w:val="24"/>
        </w:rPr>
        <w:t>štipendijski, razvojni, invalidski in preživninski sklad</w:t>
      </w:r>
      <w:r w:rsidRPr="00FF75FC">
        <w:rPr>
          <w:rFonts w:ascii="Times New Roman" w:hAnsi="Times New Roman"/>
          <w:sz w:val="24"/>
          <w:szCs w:val="24"/>
        </w:rPr>
        <w:t>, nadzorni organi, ki delujejo na trgu dela, socialni partnerji, institucije lokalnega in regionalnega razvoja in drugi, ki lahko s svojim delovanjem prispevajo k doseganju ciljev.</w:t>
      </w:r>
    </w:p>
    <w:p w:rsidR="00E51225" w:rsidRPr="00FF75FC" w:rsidRDefault="00E51225" w:rsidP="001F194D">
      <w:pPr>
        <w:spacing w:after="0" w:line="240" w:lineRule="auto"/>
        <w:jc w:val="both"/>
        <w:rPr>
          <w:rFonts w:ascii="Times New Roman" w:hAnsi="Times New Roman"/>
          <w:sz w:val="24"/>
          <w:szCs w:val="24"/>
        </w:rPr>
      </w:pPr>
    </w:p>
    <w:p w:rsidR="00E51225" w:rsidRPr="00FF75FC" w:rsidRDefault="00F8458C"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tretjega specifičnega cilja prednostne naložbe so</w:t>
      </w:r>
      <w:r w:rsidRPr="00FF75FC">
        <w:rPr>
          <w:sz w:val="24"/>
          <w:szCs w:val="24"/>
        </w:rPr>
        <w:t xml:space="preserve"> </w:t>
      </w:r>
      <w:r w:rsidRPr="00FF75FC">
        <w:rPr>
          <w:rFonts w:ascii="Times New Roman" w:hAnsi="Times New Roman"/>
          <w:sz w:val="24"/>
          <w:szCs w:val="24"/>
        </w:rPr>
        <w:t>ZRSZ, iskalci zaposlitve, zlasti mladi.</w:t>
      </w:r>
    </w:p>
    <w:p w:rsidR="00E51225" w:rsidRPr="00FF75FC" w:rsidRDefault="00E51225" w:rsidP="001F194D">
      <w:pPr>
        <w:spacing w:after="0" w:line="240" w:lineRule="auto"/>
        <w:jc w:val="both"/>
        <w:rPr>
          <w:rFonts w:ascii="Times New Roman" w:hAnsi="Times New Roman"/>
          <w:sz w:val="24"/>
          <w:szCs w:val="24"/>
        </w:rPr>
      </w:pPr>
    </w:p>
    <w:p w:rsidR="00854B5D" w:rsidRPr="00FF75FC" w:rsidRDefault="00F8458C"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tretjega specifičnega cilja prednostne naložbe so ZRSZ, socialni partnerji in drugi, ki lahko s svojim delovanjem na področju prispevajo k doseganju cilja.</w:t>
      </w:r>
    </w:p>
    <w:p w:rsidR="00854B5D" w:rsidRPr="00FF75FC" w:rsidRDefault="00854B5D" w:rsidP="001F194D">
      <w:pPr>
        <w:spacing w:after="0" w:line="240" w:lineRule="auto"/>
        <w:jc w:val="both"/>
        <w:rPr>
          <w:rFonts w:ascii="Times New Roman" w:hAnsi="Times New Roman"/>
          <w:sz w:val="24"/>
          <w:szCs w:val="24"/>
        </w:rPr>
      </w:pPr>
    </w:p>
    <w:p w:rsidR="003C3585" w:rsidRPr="00FF75FC" w:rsidRDefault="003C358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F8458C" w:rsidRPr="00FF75FC" w:rsidRDefault="00F8458C"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V izvajanju prednostne naložbe se v fazi priprav meril za izbor ne načrtuje uporabe finančnih instrumentov.</w:t>
      </w:r>
    </w:p>
    <w:p w:rsidR="00F8458C" w:rsidRPr="00FF75FC" w:rsidRDefault="00F8458C" w:rsidP="001F194D">
      <w:pPr>
        <w:spacing w:after="0" w:line="240" w:lineRule="auto"/>
        <w:jc w:val="both"/>
        <w:rPr>
          <w:rFonts w:ascii="Times New Roman" w:hAnsi="Times New Roman"/>
          <w:sz w:val="24"/>
          <w:szCs w:val="24"/>
          <w:lang w:eastAsia="sl-SI"/>
        </w:rPr>
      </w:pPr>
    </w:p>
    <w:p w:rsidR="00F8458C" w:rsidRPr="00FF75FC" w:rsidRDefault="00F8458C"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V izvajanju prednostne naložbe se </w:t>
      </w:r>
      <w:r w:rsidR="00256319">
        <w:rPr>
          <w:rFonts w:ascii="Times New Roman" w:hAnsi="Times New Roman"/>
          <w:sz w:val="24"/>
          <w:szCs w:val="24"/>
          <w:lang w:eastAsia="sl-SI"/>
        </w:rPr>
        <w:t xml:space="preserve">ne </w:t>
      </w:r>
      <w:r w:rsidRPr="00FF75FC">
        <w:rPr>
          <w:rFonts w:ascii="Times New Roman" w:hAnsi="Times New Roman"/>
          <w:sz w:val="24"/>
          <w:szCs w:val="24"/>
          <w:lang w:eastAsia="sl-SI"/>
        </w:rPr>
        <w:t>načrtuje izvajanje velikih projektov.</w:t>
      </w:r>
    </w:p>
    <w:p w:rsidR="00F8458C" w:rsidRDefault="00F8458C" w:rsidP="001F194D">
      <w:pPr>
        <w:spacing w:after="0" w:line="240" w:lineRule="auto"/>
        <w:jc w:val="both"/>
        <w:rPr>
          <w:rFonts w:ascii="Times New Roman" w:hAnsi="Times New Roman"/>
          <w:sz w:val="24"/>
          <w:szCs w:val="24"/>
        </w:rPr>
      </w:pPr>
    </w:p>
    <w:p w:rsidR="00B52859" w:rsidRDefault="00B52859" w:rsidP="001F194D">
      <w:pPr>
        <w:pStyle w:val="Default"/>
        <w:jc w:val="both"/>
        <w:rPr>
          <w:rFonts w:ascii="Times New Roman" w:hAnsi="Times New Roman" w:cs="Times New Roman"/>
          <w:b/>
          <w:color w:val="auto"/>
        </w:rPr>
      </w:pPr>
      <w:r w:rsidRPr="002B7BAF">
        <w:rPr>
          <w:rFonts w:ascii="Times New Roman" w:hAnsi="Times New Roman" w:cs="Times New Roman"/>
          <w:b/>
          <w:color w:val="auto"/>
        </w:rPr>
        <w:t>Način izbora operacij</w:t>
      </w:r>
    </w:p>
    <w:p w:rsidR="00B52859" w:rsidRDefault="00B52859"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V smislu mehanizmov izvajanja bosta smiselno uporabljena javni razpis za izbor operacij oziroma drug podoben/enakovreden postopek </w:t>
      </w:r>
      <w:r w:rsidRPr="00FF75FC">
        <w:rPr>
          <w:rFonts w:ascii="Times New Roman" w:hAnsi="Times New Roman"/>
          <w:sz w:val="24"/>
          <w:szCs w:val="24"/>
          <w:lang w:eastAsia="sl-SI"/>
        </w:rPr>
        <w:t>ali neposredna potrditev operacij.</w:t>
      </w:r>
    </w:p>
    <w:p w:rsidR="00406613" w:rsidRDefault="00406613" w:rsidP="001F194D">
      <w:pPr>
        <w:spacing w:after="0" w:line="240" w:lineRule="auto"/>
        <w:jc w:val="both"/>
        <w:rPr>
          <w:rFonts w:ascii="Times New Roman" w:hAnsi="Times New Roman"/>
          <w:sz w:val="24"/>
          <w:szCs w:val="24"/>
        </w:rPr>
      </w:pPr>
    </w:p>
    <w:p w:rsidR="00B52859" w:rsidRDefault="00B52859" w:rsidP="001F194D">
      <w:pPr>
        <w:pStyle w:val="Default"/>
        <w:jc w:val="both"/>
        <w:rPr>
          <w:rFonts w:ascii="Times New Roman" w:hAnsi="Times New Roman" w:cs="Times New Roman"/>
          <w:b/>
          <w:color w:val="auto"/>
        </w:rPr>
      </w:pPr>
      <w:r>
        <w:rPr>
          <w:rFonts w:ascii="Times New Roman" w:hAnsi="Times New Roman" w:cs="Times New Roman"/>
          <w:b/>
          <w:color w:val="auto"/>
        </w:rPr>
        <w:t>Ugotavljanje upravičenosti</w:t>
      </w:r>
    </w:p>
    <w:p w:rsidR="00B52859" w:rsidRPr="000C1993" w:rsidRDefault="00B52859"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ustreznost ter sposobnost upravičencev,</w:t>
      </w:r>
      <w:r w:rsidRPr="00FF75FC">
        <w:rPr>
          <w:rFonts w:ascii="Times New Roman" w:hAnsi="Times New Roman"/>
          <w:sz w:val="24"/>
          <w:szCs w:val="24"/>
          <w:lang w:eastAsia="sl-SI"/>
        </w:rPr>
        <w:t xml:space="preserve"> </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cs="Calibri"/>
          <w:color w:val="000000"/>
          <w:sz w:val="24"/>
          <w:szCs w:val="24"/>
          <w:lang w:eastAsia="sl-SI"/>
        </w:rPr>
        <w:t>ustreznost ciljnih skupin,</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skladnost s cilji/rezultati na ravni prednostne osi oziroma naložb,</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realna izvedljivost v obdobju, za katerega velja podpora,</w:t>
      </w:r>
    </w:p>
    <w:p w:rsidR="00A51BEB" w:rsidRDefault="00A51BEB" w:rsidP="001F194D">
      <w:pPr>
        <w:pStyle w:val="Default"/>
        <w:jc w:val="both"/>
        <w:rPr>
          <w:rFonts w:ascii="Times New Roman" w:hAnsi="Times New Roman" w:cs="Times New Roman"/>
          <w:color w:val="auto"/>
        </w:rPr>
      </w:pPr>
    </w:p>
    <w:p w:rsidR="00B52859" w:rsidRPr="00FF75FC" w:rsidRDefault="00B52859"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B52859" w:rsidRPr="00FF75FC" w:rsidRDefault="00B52859"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lastRenderedPageBreak/>
        <w:t>ustreznost operacije (ocenjuje se na primer ustreznost namena, aktivnosti, učinkov, časovne dinamike,</w:t>
      </w:r>
      <w:r>
        <w:rPr>
          <w:rFonts w:ascii="Times New Roman" w:hAnsi="Times New Roman" w:cs="Calibri"/>
          <w:color w:val="000000"/>
          <w:sz w:val="24"/>
          <w:szCs w:val="24"/>
          <w:lang w:eastAsia="sl-SI"/>
        </w:rPr>
        <w:t xml:space="preserve"> utemeljenost in racionalnost </w:t>
      </w:r>
      <w:r w:rsidRPr="00FF75FC">
        <w:rPr>
          <w:rFonts w:ascii="Times New Roman" w:hAnsi="Times New Roman" w:cs="Calibri"/>
          <w:color w:val="000000"/>
          <w:sz w:val="24"/>
          <w:szCs w:val="24"/>
          <w:lang w:eastAsia="sl-SI"/>
        </w:rPr>
        <w:t>predlaganih stroškov in človeških virov glede na predmet izbornega postopka),</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izvedljivost operacije (ocenjuje se na primer skladnost predlaganih aktivnosti s terminskim, stroškovnim in kadrovskim načrtom operacije ter predvidena tveganja in ukrepi za njihovo obvladovanje),</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usposobljenost upravičencev za izvedbo operacije (ocenjuje se na primer reference in strokovnost predlaganih človeških virov),</w:t>
      </w:r>
    </w:p>
    <w:p w:rsidR="00DD3109" w:rsidRPr="00FF75FC" w:rsidRDefault="00DD3109" w:rsidP="006A2971">
      <w:pPr>
        <w:numPr>
          <w:ilvl w:val="0"/>
          <w:numId w:val="71"/>
        </w:numPr>
        <w:spacing w:after="0" w:line="240" w:lineRule="auto"/>
        <w:jc w:val="both"/>
        <w:rPr>
          <w:rFonts w:ascii="Times New Roman" w:hAnsi="Times New Roman"/>
          <w:sz w:val="24"/>
          <w:szCs w:val="24"/>
          <w:lang w:eastAsia="sl-SI"/>
        </w:rPr>
      </w:pPr>
      <w:r w:rsidRPr="00FF75FC">
        <w:rPr>
          <w:rFonts w:ascii="Times New Roman" w:hAnsi="Times New Roman"/>
          <w:sz w:val="24"/>
          <w:szCs w:val="24"/>
        </w:rPr>
        <w:t>trajnost predvidenih rezultatov.</w:t>
      </w:r>
    </w:p>
    <w:p w:rsidR="00DE1438" w:rsidRPr="00FF75FC" w:rsidRDefault="00DE1438" w:rsidP="001F194D">
      <w:pPr>
        <w:pStyle w:val="Default"/>
        <w:jc w:val="both"/>
        <w:rPr>
          <w:rFonts w:ascii="Times New Roman" w:hAnsi="Times New Roman" w:cs="Times New Roman"/>
          <w:b/>
          <w:color w:val="auto"/>
        </w:rPr>
      </w:pPr>
    </w:p>
    <w:p w:rsidR="004E2F3B" w:rsidRPr="00FF75FC" w:rsidRDefault="004E2F3B"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Poleg meril navedenih v prejšnjem odstavku bodo imeli prednost upravičenci, ki bodo bolje ocenjeni z vidika naslednjih posebnih meril, ki bodo uporabljena posamično in smiselno glede na predmet izbornega postopka:</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vključenost območja z višjo stopnjo brezposelnosti,</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inovativnost v zvezi z vključevanjem ciljnih skupin na trg dela (nove metode in pristopi ukrepov na trgu dela),</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spodbujanje enakosti med ženskami in moškimi pri dostopu do zaposlitve ter usklajevanju poklicnega in družinskega življenja,</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povezovanje ponudbe in povpraševanja na trgu dela,</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prispevanje k izmenjavi izkušenj, rezultatov in dobrih praks na regionalni, nacionalni in transnacionalni ravni,</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kjer je smiselno, prednostno obravnavanje področji, relevantnih za zeleno gospodarstvo in vključevanje širših ciljev trajnostnega ra</w:t>
      </w:r>
      <w:r>
        <w:rPr>
          <w:rFonts w:ascii="Times New Roman" w:hAnsi="Times New Roman" w:cs="Calibri"/>
          <w:color w:val="000000"/>
          <w:sz w:val="24"/>
          <w:szCs w:val="24"/>
          <w:lang w:eastAsia="sl-SI"/>
        </w:rPr>
        <w:t>zvoja in pametne specializacije</w:t>
      </w:r>
      <w:r w:rsidRPr="00C050AF">
        <w:rPr>
          <w:rFonts w:ascii="Times New Roman" w:hAnsi="Times New Roman"/>
          <w:sz w:val="24"/>
          <w:szCs w:val="24"/>
          <w:lang w:eastAsia="sl-SI"/>
        </w:rPr>
        <w:t>.</w:t>
      </w:r>
    </w:p>
    <w:p w:rsidR="003C27D8" w:rsidRPr="00FF75FC" w:rsidRDefault="003C27D8" w:rsidP="001F194D">
      <w:pPr>
        <w:pStyle w:val="Default"/>
        <w:jc w:val="both"/>
        <w:rPr>
          <w:rFonts w:ascii="Times New Roman" w:hAnsi="Times New Roman" w:cs="Times New Roman"/>
          <w:b/>
          <w:color w:val="auto"/>
        </w:rPr>
      </w:pPr>
    </w:p>
    <w:p w:rsidR="00312D50" w:rsidRPr="00FF75FC" w:rsidRDefault="00312D50" w:rsidP="00E62651">
      <w:pPr>
        <w:pStyle w:val="Naslov2"/>
      </w:pPr>
      <w:bookmarkStart w:id="517" w:name="_Toc403628941"/>
      <w:bookmarkStart w:id="518" w:name="_Toc408915391"/>
      <w:bookmarkStart w:id="519" w:name="_Toc410313689"/>
      <w:bookmarkStart w:id="520" w:name="_Toc413322554"/>
      <w:bookmarkStart w:id="521" w:name="_Toc413423386"/>
      <w:bookmarkStart w:id="522" w:name="_Toc413770749"/>
      <w:bookmarkStart w:id="523" w:name="_Toc414629853"/>
      <w:bookmarkStart w:id="524" w:name="_Toc414631225"/>
      <w:bookmarkStart w:id="525" w:name="_Toc416966756"/>
      <w:bookmarkStart w:id="526" w:name="_Toc51318118"/>
      <w:bookmarkStart w:id="527" w:name="_Toc56689336"/>
      <w:bookmarkStart w:id="528" w:name="_Toc57026812"/>
      <w:bookmarkStart w:id="529" w:name="_Toc57026933"/>
      <w:r w:rsidRPr="00FF75FC">
        <w:t>Trajnostno vključevanje mladih na trg dela, predvsem tistih, ki niso zaposleni in se ne izobražujejo ali usposabljajo, vključno z mladimi, ki so izpostavljeni socialni izključenosti, in mladimi iz marginaliziranih skupnosti, vključno prek izvajanja jamstva za mlade</w:t>
      </w:r>
      <w:bookmarkEnd w:id="517"/>
      <w:bookmarkEnd w:id="518"/>
      <w:bookmarkEnd w:id="519"/>
      <w:r w:rsidR="00167BBE" w:rsidRPr="00FF75FC">
        <w:t>.</w:t>
      </w:r>
      <w:bookmarkEnd w:id="520"/>
      <w:bookmarkEnd w:id="521"/>
      <w:bookmarkEnd w:id="522"/>
      <w:bookmarkEnd w:id="523"/>
      <w:bookmarkEnd w:id="524"/>
      <w:bookmarkEnd w:id="525"/>
      <w:bookmarkEnd w:id="526"/>
      <w:bookmarkEnd w:id="527"/>
      <w:bookmarkEnd w:id="528"/>
      <w:bookmarkEnd w:id="529"/>
    </w:p>
    <w:p w:rsidR="00065AED" w:rsidRPr="00FF75FC" w:rsidRDefault="00065AED" w:rsidP="001F194D">
      <w:pPr>
        <w:spacing w:after="0" w:line="240" w:lineRule="auto"/>
        <w:jc w:val="both"/>
        <w:rPr>
          <w:rFonts w:ascii="Times New Roman" w:hAnsi="Times New Roman"/>
          <w:sz w:val="24"/>
          <w:szCs w:val="24"/>
        </w:rPr>
      </w:pPr>
    </w:p>
    <w:p w:rsidR="008E528A" w:rsidRPr="00FF75FC" w:rsidRDefault="008E528A"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8E528A" w:rsidRPr="00FF75FC" w:rsidRDefault="008E528A" w:rsidP="001F194D">
      <w:pPr>
        <w:spacing w:after="0" w:line="240" w:lineRule="auto"/>
        <w:jc w:val="both"/>
        <w:rPr>
          <w:rFonts w:ascii="Times New Roman" w:hAnsi="Times New Roman"/>
          <w:sz w:val="24"/>
          <w:szCs w:val="24"/>
        </w:rPr>
      </w:pPr>
      <w:r w:rsidRPr="00FF75FC">
        <w:rPr>
          <w:rFonts w:ascii="Times New Roman" w:hAnsi="Times New Roman"/>
          <w:sz w:val="24"/>
          <w:szCs w:val="24"/>
        </w:rPr>
        <w:t>Prvi specifični cilj prednostne naložbe je znižanje brezposelnosti mladih.</w:t>
      </w:r>
    </w:p>
    <w:p w:rsidR="008E528A" w:rsidRPr="00FF75FC" w:rsidRDefault="008E528A" w:rsidP="001F194D">
      <w:pPr>
        <w:spacing w:after="0" w:line="240" w:lineRule="auto"/>
        <w:jc w:val="both"/>
        <w:rPr>
          <w:rFonts w:ascii="Times New Roman" w:hAnsi="Times New Roman"/>
          <w:sz w:val="24"/>
          <w:szCs w:val="24"/>
        </w:rPr>
      </w:pPr>
    </w:p>
    <w:p w:rsidR="00C050AF" w:rsidRDefault="00C050AF" w:rsidP="001F194D">
      <w:pPr>
        <w:spacing w:after="0" w:line="240" w:lineRule="auto"/>
        <w:jc w:val="both"/>
        <w:rPr>
          <w:rFonts w:ascii="Times New Roman" w:hAnsi="Times New Roman"/>
          <w:sz w:val="24"/>
          <w:szCs w:val="24"/>
        </w:rPr>
      </w:pPr>
      <w:r w:rsidRPr="00C050AF">
        <w:rPr>
          <w:rFonts w:ascii="Times New Roman" w:hAnsi="Times New Roman"/>
          <w:sz w:val="24"/>
          <w:szCs w:val="24"/>
        </w:rPr>
        <w:t>Vrste in primeri področij, ki jim je namenjena podpora, in njihov pričakovani prispevek k specifičnim ciljem so sledeči:</w:t>
      </w:r>
    </w:p>
    <w:p w:rsidR="008E528A" w:rsidRPr="00FF75FC" w:rsidRDefault="008E528A" w:rsidP="006A2971">
      <w:pPr>
        <w:numPr>
          <w:ilvl w:val="0"/>
          <w:numId w:val="97"/>
        </w:numPr>
        <w:spacing w:after="0" w:line="240" w:lineRule="auto"/>
        <w:jc w:val="both"/>
        <w:rPr>
          <w:rFonts w:ascii="Times New Roman" w:hAnsi="Times New Roman"/>
          <w:sz w:val="24"/>
          <w:szCs w:val="24"/>
        </w:rPr>
      </w:pPr>
      <w:r w:rsidRPr="00FF75FC">
        <w:rPr>
          <w:rFonts w:ascii="Times New Roman" w:hAnsi="Times New Roman"/>
          <w:sz w:val="24"/>
          <w:szCs w:val="24"/>
        </w:rPr>
        <w:t>spodbude za zaposlovanje mladih brezposelnih oseb, starih do vključno 29 let, predvsem iskalcev prve zaposlitve in dolgotrajno brezposelnih mladih,</w:t>
      </w:r>
    </w:p>
    <w:p w:rsidR="008E528A" w:rsidRPr="00FF75FC" w:rsidRDefault="008E528A" w:rsidP="006A2971">
      <w:pPr>
        <w:numPr>
          <w:ilvl w:val="0"/>
          <w:numId w:val="38"/>
        </w:numPr>
        <w:spacing w:after="0" w:line="240" w:lineRule="auto"/>
        <w:jc w:val="both"/>
        <w:rPr>
          <w:rFonts w:ascii="Times New Roman" w:hAnsi="Times New Roman"/>
          <w:sz w:val="24"/>
          <w:szCs w:val="24"/>
        </w:rPr>
      </w:pPr>
      <w:r w:rsidRPr="00FF75FC">
        <w:rPr>
          <w:rFonts w:ascii="Times New Roman" w:hAnsi="Times New Roman"/>
          <w:sz w:val="24"/>
          <w:szCs w:val="24"/>
        </w:rPr>
        <w:t>spodbude za opravljanje pripravništva, kjer so delovne izkušnje obvezne za pridobitev poklica,</w:t>
      </w:r>
    </w:p>
    <w:p w:rsidR="008E528A" w:rsidRPr="00FF75FC" w:rsidRDefault="008E528A" w:rsidP="006A2971">
      <w:pPr>
        <w:numPr>
          <w:ilvl w:val="0"/>
          <w:numId w:val="38"/>
        </w:numPr>
        <w:spacing w:after="0" w:line="240" w:lineRule="auto"/>
        <w:jc w:val="both"/>
        <w:rPr>
          <w:rFonts w:ascii="Times New Roman" w:hAnsi="Times New Roman"/>
          <w:sz w:val="24"/>
          <w:szCs w:val="24"/>
        </w:rPr>
      </w:pPr>
      <w:r w:rsidRPr="00FF75FC">
        <w:rPr>
          <w:rFonts w:ascii="Times New Roman" w:hAnsi="Times New Roman"/>
          <w:sz w:val="24"/>
          <w:szCs w:val="24"/>
        </w:rPr>
        <w:t>usposabljanje na delovnem mestu in izvajanje delovnih preizkusov pri delodajalcih, z namenom pridobivanja praktičnih delovnih izkušenj. Usposabljanje bo prilagojeno potrebam posameznika in usmerjeno v povečanje posameznikove zaposljivosti,</w:t>
      </w:r>
    </w:p>
    <w:p w:rsidR="008E528A" w:rsidRPr="00FF75FC" w:rsidRDefault="008E528A" w:rsidP="006A2971">
      <w:pPr>
        <w:numPr>
          <w:ilvl w:val="0"/>
          <w:numId w:val="38"/>
        </w:numPr>
        <w:spacing w:after="0" w:line="240" w:lineRule="auto"/>
        <w:jc w:val="both"/>
        <w:rPr>
          <w:rFonts w:ascii="Times New Roman" w:hAnsi="Times New Roman"/>
          <w:sz w:val="24"/>
          <w:szCs w:val="24"/>
        </w:rPr>
      </w:pPr>
      <w:r w:rsidRPr="00FF75FC">
        <w:rPr>
          <w:rFonts w:ascii="Times New Roman" w:hAnsi="Times New Roman"/>
          <w:sz w:val="24"/>
          <w:szCs w:val="24"/>
        </w:rPr>
        <w:t>spodbujanje prilagojenih usposabljanj in medgeneracijskega prenosa znanj in izkušenj na mlade npr. preko izvajanja shem mentorstva za mlade,</w:t>
      </w:r>
    </w:p>
    <w:p w:rsidR="008E528A" w:rsidRPr="00FF75FC" w:rsidRDefault="008E528A" w:rsidP="006A2971">
      <w:pPr>
        <w:numPr>
          <w:ilvl w:val="0"/>
          <w:numId w:val="38"/>
        </w:numPr>
        <w:spacing w:after="0" w:line="240" w:lineRule="auto"/>
        <w:jc w:val="both"/>
        <w:rPr>
          <w:rFonts w:ascii="Times New Roman" w:hAnsi="Times New Roman"/>
          <w:sz w:val="24"/>
          <w:szCs w:val="24"/>
        </w:rPr>
      </w:pPr>
      <w:r w:rsidRPr="00FF75FC">
        <w:rPr>
          <w:rFonts w:ascii="Times New Roman" w:hAnsi="Times New Roman"/>
          <w:sz w:val="24"/>
          <w:szCs w:val="24"/>
        </w:rPr>
        <w:t>izvedba krajših oblik usposabljanja in pridobitev nacionalne poklicne kvalifikacije za brezposelne mlade, z namenom pridobitve dodatnih veščin in znanj za večjo zaposljivost,</w:t>
      </w:r>
    </w:p>
    <w:p w:rsidR="008E528A" w:rsidRPr="00FF75FC" w:rsidRDefault="008E528A" w:rsidP="006A2971">
      <w:pPr>
        <w:numPr>
          <w:ilvl w:val="0"/>
          <w:numId w:val="38"/>
        </w:numPr>
        <w:spacing w:after="0" w:line="240" w:lineRule="auto"/>
        <w:jc w:val="both"/>
        <w:rPr>
          <w:rFonts w:ascii="Times New Roman" w:hAnsi="Times New Roman"/>
          <w:sz w:val="24"/>
          <w:szCs w:val="24"/>
        </w:rPr>
      </w:pPr>
      <w:r w:rsidRPr="00FF75FC">
        <w:rPr>
          <w:rFonts w:ascii="Times New Roman" w:hAnsi="Times New Roman"/>
          <w:sz w:val="24"/>
          <w:szCs w:val="24"/>
        </w:rPr>
        <w:lastRenderedPageBreak/>
        <w:t>spodbujanje podjetnosti in podjetništva mladih z namenom njihovega hitrejšega zaposlovanja oziroma samozaposlovanja,</w:t>
      </w:r>
    </w:p>
    <w:p w:rsidR="008E528A" w:rsidRPr="00FF75FC" w:rsidRDefault="008E528A" w:rsidP="006A2971">
      <w:pPr>
        <w:numPr>
          <w:ilvl w:val="0"/>
          <w:numId w:val="38"/>
        </w:numPr>
        <w:spacing w:after="0" w:line="240" w:lineRule="auto"/>
        <w:jc w:val="both"/>
        <w:rPr>
          <w:rFonts w:ascii="Times New Roman" w:hAnsi="Times New Roman"/>
          <w:sz w:val="24"/>
          <w:szCs w:val="24"/>
        </w:rPr>
      </w:pPr>
      <w:r w:rsidRPr="00FF75FC">
        <w:rPr>
          <w:rFonts w:ascii="Times New Roman" w:hAnsi="Times New Roman"/>
          <w:sz w:val="24"/>
          <w:szCs w:val="24"/>
        </w:rPr>
        <w:t>krepitev svetovalnega dela z mladimi na Zavodu RS za zaposlovanje ter ciljno usmerjeno usposabljanje že zaposlenih svetovalcev za zaposlitev za delo z mladimi, preko katerih bodo mladi aktivneje vključeni v svetovalni proces in intenzivirali iskanje zaposlitve,</w:t>
      </w:r>
    </w:p>
    <w:p w:rsidR="008E528A" w:rsidRPr="00FF75FC" w:rsidRDefault="008E528A" w:rsidP="006A2971">
      <w:pPr>
        <w:numPr>
          <w:ilvl w:val="0"/>
          <w:numId w:val="38"/>
        </w:numPr>
        <w:spacing w:after="0" w:line="240" w:lineRule="auto"/>
        <w:jc w:val="both"/>
        <w:rPr>
          <w:rFonts w:ascii="Times New Roman" w:hAnsi="Times New Roman"/>
          <w:sz w:val="24"/>
          <w:szCs w:val="24"/>
        </w:rPr>
      </w:pPr>
      <w:r w:rsidRPr="00FF75FC">
        <w:rPr>
          <w:rFonts w:ascii="Times New Roman" w:hAnsi="Times New Roman"/>
          <w:sz w:val="24"/>
          <w:szCs w:val="24"/>
        </w:rPr>
        <w:t>podpora spodbujanju in razvoju aktivnega državljanstva mladih s ciljem zaposlovanja mladih v organizacijah, ki delujejo v mladinskem in nevladnem sektorju ter s ciljem spodbujanja, razvo</w:t>
      </w:r>
      <w:r w:rsidR="00610EC7">
        <w:rPr>
          <w:rFonts w:ascii="Times New Roman" w:hAnsi="Times New Roman"/>
          <w:sz w:val="24"/>
          <w:szCs w:val="24"/>
        </w:rPr>
        <w:t>j</w:t>
      </w:r>
      <w:r w:rsidRPr="00FF75FC">
        <w:rPr>
          <w:rFonts w:ascii="Times New Roman" w:hAnsi="Times New Roman"/>
          <w:sz w:val="24"/>
          <w:szCs w:val="24"/>
        </w:rPr>
        <w:t>a in beleženja neformalno pridobljenih kompetenc mladih,</w:t>
      </w:r>
    </w:p>
    <w:p w:rsidR="008E528A" w:rsidRPr="00FF75FC" w:rsidRDefault="008E528A" w:rsidP="006A2971">
      <w:pPr>
        <w:numPr>
          <w:ilvl w:val="0"/>
          <w:numId w:val="38"/>
        </w:numPr>
        <w:spacing w:after="0" w:line="240" w:lineRule="auto"/>
        <w:jc w:val="both"/>
        <w:rPr>
          <w:rFonts w:ascii="Times New Roman" w:hAnsi="Times New Roman"/>
          <w:sz w:val="24"/>
          <w:szCs w:val="24"/>
        </w:rPr>
      </w:pPr>
      <w:r w:rsidRPr="00FF75FC">
        <w:rPr>
          <w:rFonts w:ascii="Times New Roman" w:hAnsi="Times New Roman"/>
          <w:sz w:val="24"/>
          <w:szCs w:val="24"/>
        </w:rPr>
        <w:t>podpora mladim pri izvajanju inovativnih projektov, ki omogočajo večjo zaposljivost te ciljne skupine brezposelnih, razvijanje ustreznih kompetenc in pristopov pri iskanju zaposlitve,</w:t>
      </w:r>
    </w:p>
    <w:p w:rsidR="008E528A" w:rsidRPr="00FF75FC" w:rsidRDefault="008E528A" w:rsidP="006A2971">
      <w:pPr>
        <w:numPr>
          <w:ilvl w:val="0"/>
          <w:numId w:val="38"/>
        </w:numPr>
        <w:spacing w:after="0" w:line="240" w:lineRule="auto"/>
        <w:jc w:val="both"/>
        <w:rPr>
          <w:rFonts w:ascii="Times New Roman" w:hAnsi="Times New Roman"/>
          <w:sz w:val="24"/>
          <w:szCs w:val="24"/>
        </w:rPr>
      </w:pPr>
      <w:r w:rsidRPr="00FF75FC">
        <w:rPr>
          <w:rFonts w:ascii="Times New Roman" w:hAnsi="Times New Roman"/>
          <w:sz w:val="24"/>
          <w:szCs w:val="24"/>
        </w:rPr>
        <w:t>podpora razvoju novih oblik zaposlovanja, samozaposlovanja in (prido)bivanja mladih kot odgovorov na družbene izzive (npr. v okviru trajnostnih skupnosti, s samooskrbnimi projekti, z izkoriščanjem naravnih potencialov za dodano vrednost na podeželju, preko mladinskega dela.…),</w:t>
      </w:r>
    </w:p>
    <w:p w:rsidR="008E528A" w:rsidRPr="00FF75FC" w:rsidRDefault="008E528A" w:rsidP="006A2971">
      <w:pPr>
        <w:numPr>
          <w:ilvl w:val="0"/>
          <w:numId w:val="38"/>
        </w:numPr>
        <w:spacing w:after="0" w:line="240" w:lineRule="auto"/>
        <w:jc w:val="both"/>
        <w:rPr>
          <w:rFonts w:ascii="Times New Roman" w:hAnsi="Times New Roman"/>
          <w:sz w:val="24"/>
          <w:szCs w:val="24"/>
        </w:rPr>
      </w:pPr>
      <w:r w:rsidRPr="00FF75FC">
        <w:rPr>
          <w:rFonts w:ascii="Times New Roman" w:hAnsi="Times New Roman"/>
          <w:sz w:val="24"/>
          <w:szCs w:val="24"/>
        </w:rPr>
        <w:t>podpora nekaterih dejavnosti, ki so se izvajale že v okviru OP RČV 2007-13 in so se izkazale za uspešne, in se jih bo podpiralo še naprej.</w:t>
      </w:r>
    </w:p>
    <w:p w:rsidR="008E528A" w:rsidRPr="00FF75FC" w:rsidRDefault="008E528A" w:rsidP="001F194D">
      <w:pPr>
        <w:spacing w:after="0" w:line="240" w:lineRule="auto"/>
        <w:jc w:val="both"/>
        <w:rPr>
          <w:rFonts w:ascii="Times New Roman" w:hAnsi="Times New Roman"/>
          <w:sz w:val="24"/>
          <w:szCs w:val="24"/>
        </w:rPr>
      </w:pPr>
    </w:p>
    <w:p w:rsidR="008E528A" w:rsidRPr="00FF75FC" w:rsidRDefault="008E528A" w:rsidP="001F194D">
      <w:pPr>
        <w:spacing w:after="0" w:line="240" w:lineRule="auto"/>
        <w:jc w:val="both"/>
        <w:rPr>
          <w:rFonts w:ascii="Times New Roman" w:hAnsi="Times New Roman"/>
          <w:sz w:val="24"/>
          <w:szCs w:val="24"/>
        </w:rPr>
      </w:pPr>
      <w:r w:rsidRPr="00FF75FC">
        <w:rPr>
          <w:rFonts w:ascii="Times New Roman" w:hAnsi="Times New Roman"/>
          <w:sz w:val="24"/>
          <w:szCs w:val="24"/>
        </w:rPr>
        <w:t>Drugi specifični cilj prednostne naložbe je izvedba Pobude za zaposlovanje mladih - Znižanje brezposelnosti mladih, ki niso zaposleni in se ne izobražujejo ali usposabljajo, v starosti od 15 do 29 let v kohezijski regiji vzhodna Slovenija.</w:t>
      </w:r>
    </w:p>
    <w:p w:rsidR="008E528A" w:rsidRPr="00FF75FC" w:rsidRDefault="008E528A" w:rsidP="001F194D">
      <w:pPr>
        <w:spacing w:after="0" w:line="240" w:lineRule="auto"/>
        <w:jc w:val="both"/>
        <w:rPr>
          <w:rFonts w:ascii="Times New Roman" w:hAnsi="Times New Roman"/>
          <w:sz w:val="24"/>
          <w:szCs w:val="24"/>
        </w:rPr>
      </w:pPr>
    </w:p>
    <w:p w:rsidR="00C050AF" w:rsidRDefault="00C050AF" w:rsidP="001F194D">
      <w:pPr>
        <w:spacing w:after="0" w:line="240" w:lineRule="auto"/>
        <w:jc w:val="both"/>
        <w:rPr>
          <w:rFonts w:ascii="Times New Roman" w:hAnsi="Times New Roman"/>
          <w:sz w:val="24"/>
          <w:szCs w:val="24"/>
        </w:rPr>
      </w:pPr>
      <w:r w:rsidRPr="00C050AF">
        <w:rPr>
          <w:rFonts w:ascii="Times New Roman" w:hAnsi="Times New Roman"/>
          <w:sz w:val="24"/>
          <w:szCs w:val="24"/>
        </w:rPr>
        <w:t>Vrste in primeri področij, ki jim je namenjena podpora, in njihov pričakovani prispevek k specifičnim ciljem so:</w:t>
      </w:r>
    </w:p>
    <w:p w:rsidR="008E528A" w:rsidRPr="00FF75FC" w:rsidRDefault="00382227" w:rsidP="006A2971">
      <w:pPr>
        <w:numPr>
          <w:ilvl w:val="0"/>
          <w:numId w:val="98"/>
        </w:numPr>
        <w:spacing w:after="0" w:line="240" w:lineRule="auto"/>
        <w:jc w:val="both"/>
        <w:rPr>
          <w:rFonts w:ascii="Times New Roman" w:hAnsi="Times New Roman"/>
          <w:sz w:val="24"/>
          <w:szCs w:val="24"/>
        </w:rPr>
      </w:pPr>
      <w:r w:rsidRPr="00FF75FC">
        <w:rPr>
          <w:rFonts w:ascii="Times New Roman" w:hAnsi="Times New Roman"/>
          <w:sz w:val="24"/>
          <w:szCs w:val="24"/>
        </w:rPr>
        <w:t xml:space="preserve">predvideni ukrepi Pobude za zaposlovanje mladih, drugega specifičnega cilja, so del izvedbenega načrta Jamstva za mlade, ki je pripravljen z namenom doseganja ciljev večje zaposlenosti med mladimi. </w:t>
      </w:r>
    </w:p>
    <w:p w:rsidR="008E528A" w:rsidRPr="00FF75FC" w:rsidRDefault="008E528A" w:rsidP="001F194D">
      <w:pPr>
        <w:spacing w:after="0" w:line="240" w:lineRule="auto"/>
        <w:jc w:val="both"/>
        <w:rPr>
          <w:rFonts w:ascii="Times New Roman" w:hAnsi="Times New Roman"/>
          <w:sz w:val="24"/>
          <w:szCs w:val="24"/>
        </w:rPr>
      </w:pPr>
    </w:p>
    <w:p w:rsidR="008E528A" w:rsidRPr="00FF75FC" w:rsidRDefault="008E528A"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8E528A" w:rsidRPr="00FF75FC" w:rsidRDefault="008E528A"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prvega specifičnega cilja prednostne naložbe so</w:t>
      </w:r>
      <w:r w:rsidRPr="00FF75FC">
        <w:rPr>
          <w:sz w:val="24"/>
          <w:szCs w:val="24"/>
        </w:rPr>
        <w:t xml:space="preserve"> </w:t>
      </w:r>
      <w:r w:rsidRPr="00FF75FC">
        <w:rPr>
          <w:rFonts w:ascii="Times New Roman" w:hAnsi="Times New Roman"/>
          <w:sz w:val="24"/>
          <w:szCs w:val="24"/>
        </w:rPr>
        <w:t>mladi do vključno 29 let</w:t>
      </w:r>
      <w:r w:rsidR="00382227" w:rsidRPr="00FF75FC">
        <w:rPr>
          <w:rFonts w:ascii="Times New Roman" w:hAnsi="Times New Roman"/>
          <w:sz w:val="24"/>
          <w:szCs w:val="24"/>
        </w:rPr>
        <w:t>.</w:t>
      </w:r>
    </w:p>
    <w:p w:rsidR="008E528A" w:rsidRPr="00FF75FC" w:rsidRDefault="008E528A" w:rsidP="001F194D">
      <w:pPr>
        <w:spacing w:after="0" w:line="240" w:lineRule="auto"/>
        <w:jc w:val="both"/>
        <w:rPr>
          <w:rFonts w:ascii="Times New Roman" w:hAnsi="Times New Roman"/>
          <w:sz w:val="24"/>
          <w:szCs w:val="24"/>
        </w:rPr>
      </w:pPr>
    </w:p>
    <w:p w:rsidR="008E528A" w:rsidRPr="00FF75FC" w:rsidRDefault="008E528A"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prvega specifičnega cilja prednostne naložbe so institucije na trgu dela, kot so Zavod RS za zaposlovanje, Javni sklad RS za razvoj kadrov in štipendije, služba pristojna za mladino,organizacije, ki delujejo v mladinskem sektorju, institucije lokalnega in regionalnega razvoja in drugi, ki lahko s svojim delovanjem prispevajo k dosegi cilja.</w:t>
      </w:r>
    </w:p>
    <w:p w:rsidR="008E528A" w:rsidRPr="00FF75FC" w:rsidRDefault="008E528A" w:rsidP="001F194D">
      <w:pPr>
        <w:spacing w:after="0" w:line="240" w:lineRule="auto"/>
        <w:jc w:val="both"/>
        <w:rPr>
          <w:rFonts w:ascii="Times New Roman" w:hAnsi="Times New Roman"/>
          <w:sz w:val="24"/>
          <w:szCs w:val="24"/>
        </w:rPr>
      </w:pPr>
    </w:p>
    <w:p w:rsidR="00C050AF" w:rsidRPr="00C050AF" w:rsidRDefault="00C050AF" w:rsidP="001F194D">
      <w:pPr>
        <w:spacing w:after="0" w:line="240" w:lineRule="auto"/>
        <w:jc w:val="both"/>
        <w:rPr>
          <w:rFonts w:ascii="Times New Roman" w:hAnsi="Times New Roman"/>
          <w:sz w:val="24"/>
          <w:szCs w:val="24"/>
        </w:rPr>
      </w:pPr>
      <w:r w:rsidRPr="00C050AF">
        <w:rPr>
          <w:rFonts w:ascii="Times New Roman" w:hAnsi="Times New Roman"/>
          <w:sz w:val="24"/>
          <w:szCs w:val="24"/>
        </w:rPr>
        <w:t>Ciljne skupine drugega specifičnega cilja prednostne naložbe so</w:t>
      </w:r>
      <w:r w:rsidRPr="00C050AF">
        <w:rPr>
          <w:sz w:val="24"/>
          <w:szCs w:val="24"/>
        </w:rPr>
        <w:t xml:space="preserve"> </w:t>
      </w:r>
      <w:r w:rsidRPr="00C050AF">
        <w:rPr>
          <w:rFonts w:ascii="Times New Roman" w:hAnsi="Times New Roman"/>
          <w:sz w:val="24"/>
          <w:szCs w:val="24"/>
        </w:rPr>
        <w:t>mladi od 15 do vključno 29 let, ki niso zaposleni in se ne izobražujejo ali usposabljajo, ki prebivajo v kohezijski regiji vzhodna Slovenija, ki so brezposelni, vključno z dolgotrajno brezposelnimi, in so ali niso prijavljeni kot iskalci dela. Pri izvajanju ukrepa se upošteva ciljna skupina Pobude za zaposlovanje mladih, kot je definirana v Uredbi 1304/2013/EU, pri čemer se je Slovenija odločila, da ciljno skupino razširi na mlade do vključno 29 let.</w:t>
      </w:r>
    </w:p>
    <w:p w:rsidR="00C050AF" w:rsidRPr="00C050AF" w:rsidRDefault="00C050AF" w:rsidP="001F194D">
      <w:pPr>
        <w:spacing w:after="0" w:line="240" w:lineRule="auto"/>
        <w:jc w:val="both"/>
        <w:rPr>
          <w:rFonts w:ascii="Times New Roman" w:hAnsi="Times New Roman"/>
          <w:sz w:val="24"/>
          <w:szCs w:val="24"/>
        </w:rPr>
      </w:pPr>
    </w:p>
    <w:p w:rsidR="00C050AF" w:rsidRPr="00C050AF" w:rsidRDefault="00C050AF" w:rsidP="001F194D">
      <w:pPr>
        <w:spacing w:after="0" w:line="240" w:lineRule="auto"/>
        <w:jc w:val="both"/>
        <w:rPr>
          <w:rFonts w:ascii="Times New Roman" w:hAnsi="Times New Roman"/>
          <w:sz w:val="24"/>
          <w:szCs w:val="24"/>
        </w:rPr>
      </w:pPr>
      <w:r w:rsidRPr="00C050AF">
        <w:rPr>
          <w:rFonts w:ascii="Times New Roman" w:hAnsi="Times New Roman"/>
          <w:sz w:val="24"/>
          <w:szCs w:val="24"/>
        </w:rPr>
        <w:t>Upravičenec drugega specifičnega cilja prednostne naložbe je</w:t>
      </w:r>
      <w:r w:rsidRPr="00C050AF">
        <w:rPr>
          <w:sz w:val="24"/>
          <w:szCs w:val="24"/>
        </w:rPr>
        <w:t xml:space="preserve"> </w:t>
      </w:r>
      <w:r w:rsidRPr="00C050AF">
        <w:rPr>
          <w:rFonts w:ascii="Times New Roman" w:hAnsi="Times New Roman"/>
          <w:sz w:val="24"/>
          <w:szCs w:val="24"/>
        </w:rPr>
        <w:t>Zavod RS za zaposlovanje.</w:t>
      </w:r>
    </w:p>
    <w:p w:rsidR="008E528A" w:rsidRDefault="008E528A" w:rsidP="001F194D">
      <w:pPr>
        <w:spacing w:after="0" w:line="240" w:lineRule="auto"/>
        <w:jc w:val="both"/>
        <w:rPr>
          <w:rFonts w:ascii="Times New Roman" w:hAnsi="Times New Roman"/>
          <w:sz w:val="24"/>
          <w:szCs w:val="24"/>
        </w:rPr>
      </w:pPr>
    </w:p>
    <w:p w:rsidR="00256319" w:rsidRPr="00FF75FC" w:rsidRDefault="00256319"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256319" w:rsidRPr="00FF75FC" w:rsidRDefault="00256319"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lastRenderedPageBreak/>
        <w:t>V izvajanju prednostne naložbe se v fazi priprav meril za izbor ne načrtuje uporabe finančnih instrumentov.</w:t>
      </w:r>
    </w:p>
    <w:p w:rsidR="00256319" w:rsidRPr="00FF75FC" w:rsidRDefault="00256319" w:rsidP="001F194D">
      <w:pPr>
        <w:spacing w:after="0" w:line="240" w:lineRule="auto"/>
        <w:jc w:val="both"/>
        <w:rPr>
          <w:rFonts w:ascii="Times New Roman" w:hAnsi="Times New Roman"/>
          <w:sz w:val="24"/>
          <w:szCs w:val="24"/>
          <w:lang w:eastAsia="sl-SI"/>
        </w:rPr>
      </w:pPr>
    </w:p>
    <w:p w:rsidR="00256319" w:rsidRPr="00FF75FC" w:rsidRDefault="00256319"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V izvajanju prednostne naložbe se </w:t>
      </w:r>
      <w:r>
        <w:rPr>
          <w:rFonts w:ascii="Times New Roman" w:hAnsi="Times New Roman"/>
          <w:sz w:val="24"/>
          <w:szCs w:val="24"/>
          <w:lang w:eastAsia="sl-SI"/>
        </w:rPr>
        <w:t xml:space="preserve">ne </w:t>
      </w:r>
      <w:r w:rsidRPr="00FF75FC">
        <w:rPr>
          <w:rFonts w:ascii="Times New Roman" w:hAnsi="Times New Roman"/>
          <w:sz w:val="24"/>
          <w:szCs w:val="24"/>
          <w:lang w:eastAsia="sl-SI"/>
        </w:rPr>
        <w:t>načrtuje izvajanje velikih projektov.</w:t>
      </w:r>
    </w:p>
    <w:p w:rsidR="00256319" w:rsidRDefault="00256319" w:rsidP="001F194D">
      <w:pPr>
        <w:spacing w:after="0" w:line="240" w:lineRule="auto"/>
        <w:jc w:val="both"/>
        <w:rPr>
          <w:rFonts w:ascii="Times New Roman" w:hAnsi="Times New Roman"/>
          <w:sz w:val="24"/>
          <w:szCs w:val="24"/>
        </w:rPr>
      </w:pPr>
    </w:p>
    <w:p w:rsidR="00B52859" w:rsidRPr="00805B0E" w:rsidRDefault="00B52859"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B52859" w:rsidRDefault="00B52859" w:rsidP="001F194D">
      <w:pPr>
        <w:spacing w:after="0" w:line="240" w:lineRule="auto"/>
        <w:jc w:val="both"/>
        <w:rPr>
          <w:rFonts w:ascii="Times New Roman" w:hAnsi="Times New Roman"/>
          <w:sz w:val="24"/>
          <w:szCs w:val="24"/>
        </w:rPr>
      </w:pPr>
      <w:r w:rsidRPr="00805B0E">
        <w:rPr>
          <w:rFonts w:ascii="Times New Roman" w:hAnsi="Times New Roman"/>
          <w:sz w:val="24"/>
          <w:szCs w:val="24"/>
        </w:rPr>
        <w:t xml:space="preserve">V smislu mehanizmov izvajanja bosta smiselno uporabljena javni razpis za izbor operacij oziroma drug podoben/enakovreden postopek </w:t>
      </w:r>
      <w:r w:rsidRPr="00805B0E">
        <w:rPr>
          <w:rFonts w:ascii="Times New Roman" w:hAnsi="Times New Roman"/>
          <w:sz w:val="24"/>
          <w:szCs w:val="24"/>
          <w:lang w:eastAsia="sl-SI"/>
        </w:rPr>
        <w:t>ali neposredna potrditev operacij.</w:t>
      </w:r>
    </w:p>
    <w:p w:rsidR="00B52859" w:rsidRDefault="00B52859" w:rsidP="001F194D">
      <w:pPr>
        <w:spacing w:after="0" w:line="240" w:lineRule="auto"/>
        <w:jc w:val="both"/>
        <w:rPr>
          <w:rFonts w:ascii="Times New Roman" w:hAnsi="Times New Roman"/>
          <w:sz w:val="24"/>
          <w:szCs w:val="24"/>
        </w:rPr>
      </w:pPr>
    </w:p>
    <w:p w:rsidR="00805B0E" w:rsidRDefault="00805B0E" w:rsidP="001F194D">
      <w:pPr>
        <w:pStyle w:val="Default"/>
        <w:jc w:val="both"/>
        <w:rPr>
          <w:rFonts w:ascii="Times New Roman" w:hAnsi="Times New Roman" w:cs="Times New Roman"/>
          <w:b/>
          <w:color w:val="auto"/>
        </w:rPr>
      </w:pPr>
      <w:r>
        <w:rPr>
          <w:rFonts w:ascii="Times New Roman" w:hAnsi="Times New Roman" w:cs="Times New Roman"/>
          <w:b/>
          <w:color w:val="auto"/>
        </w:rPr>
        <w:t>Ugotavljanje upravičenosti</w:t>
      </w:r>
    </w:p>
    <w:p w:rsidR="00805B0E" w:rsidRPr="000C1993" w:rsidRDefault="00805B0E"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Pr>
          <w:rFonts w:ascii="Times New Roman" w:hAnsi="Times New Roman" w:cs="Calibri"/>
          <w:color w:val="000000"/>
          <w:sz w:val="24"/>
          <w:szCs w:val="24"/>
          <w:lang w:eastAsia="sl-SI"/>
        </w:rPr>
        <w:t xml:space="preserve">ustreznost ter sposobnost </w:t>
      </w:r>
      <w:r w:rsidRPr="00FF75FC">
        <w:rPr>
          <w:rFonts w:ascii="Times New Roman" w:hAnsi="Times New Roman" w:cs="Calibri"/>
          <w:color w:val="000000"/>
          <w:sz w:val="24"/>
          <w:szCs w:val="24"/>
          <w:lang w:eastAsia="sl-SI"/>
        </w:rPr>
        <w:t>upravičencev,</w:t>
      </w:r>
      <w:r w:rsidRPr="00FF75FC">
        <w:rPr>
          <w:rFonts w:ascii="Times New Roman" w:hAnsi="Times New Roman"/>
          <w:sz w:val="24"/>
          <w:szCs w:val="24"/>
          <w:lang w:eastAsia="sl-SI"/>
        </w:rPr>
        <w:t xml:space="preserve"> </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cs="Calibri"/>
          <w:color w:val="000000"/>
          <w:sz w:val="24"/>
          <w:szCs w:val="24"/>
          <w:lang w:eastAsia="sl-SI"/>
        </w:rPr>
        <w:t>ustreznost ciljnih skupin</w:t>
      </w:r>
      <w:r w:rsidR="00F95DC2">
        <w:rPr>
          <w:rFonts w:ascii="Times New Roman" w:hAnsi="Times New Roman" w:cs="Calibri"/>
          <w:color w:val="000000"/>
          <w:sz w:val="24"/>
          <w:szCs w:val="24"/>
          <w:lang w:eastAsia="sl-SI"/>
        </w:rPr>
        <w:t>,</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skladnost s cilji/rezultati na ravni prednostne osi oziroma naložb,</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realna izvedljivost v obd</w:t>
      </w:r>
      <w:r>
        <w:rPr>
          <w:rFonts w:ascii="Times New Roman" w:hAnsi="Times New Roman" w:cs="Calibri"/>
          <w:color w:val="000000"/>
          <w:sz w:val="24"/>
          <w:szCs w:val="24"/>
          <w:lang w:eastAsia="sl-SI"/>
        </w:rPr>
        <w:t>obju, za katerega velja podpora.</w:t>
      </w:r>
    </w:p>
    <w:p w:rsidR="00E13E81" w:rsidRDefault="00E13E81" w:rsidP="001F194D">
      <w:pPr>
        <w:pStyle w:val="Default"/>
        <w:jc w:val="both"/>
        <w:rPr>
          <w:rFonts w:ascii="Times New Roman" w:hAnsi="Times New Roman" w:cs="Times New Roman"/>
          <w:color w:val="auto"/>
        </w:rPr>
      </w:pPr>
    </w:p>
    <w:p w:rsidR="00805B0E" w:rsidRPr="00FF75FC" w:rsidRDefault="00805B0E"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805B0E" w:rsidRPr="00FF75FC" w:rsidRDefault="00805B0E"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 xml:space="preserve">ustreznost operacije (ocenjuje se na primer ustreznost namena, aktivnosti, učinkov, časovne dinamike, </w:t>
      </w:r>
      <w:r>
        <w:rPr>
          <w:rFonts w:ascii="Times New Roman" w:hAnsi="Times New Roman" w:cs="Calibri"/>
          <w:color w:val="000000"/>
          <w:sz w:val="24"/>
          <w:szCs w:val="24"/>
          <w:lang w:eastAsia="sl-SI"/>
        </w:rPr>
        <w:t xml:space="preserve">utemeljenost in racionalnost </w:t>
      </w:r>
      <w:r w:rsidRPr="00FF75FC">
        <w:rPr>
          <w:rFonts w:ascii="Times New Roman" w:hAnsi="Times New Roman" w:cs="Calibri"/>
          <w:color w:val="000000"/>
          <w:sz w:val="24"/>
          <w:szCs w:val="24"/>
          <w:lang w:eastAsia="sl-SI"/>
        </w:rPr>
        <w:t>predlaganih stroškov in človeških virov glede na predmet izbornega postopka),</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izvedljivost operacije (ocenjuje se na primer skladnost predlaganih aktivnosti s terminskim, stroškovnim in kadrovskim načrtom operacije ter predvidena tveganja in ukrepi za njihovo obvladovanje),</w:t>
      </w:r>
    </w:p>
    <w:p w:rsidR="00DD3109"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usposobljenost upravičencev za izvedbo operacije (ocenjuje se na primer reference in strokovnost predlaganih človeških virov),</w:t>
      </w:r>
    </w:p>
    <w:p w:rsidR="00DD3109" w:rsidRPr="00FF75FC" w:rsidRDefault="00DD3109" w:rsidP="006A2971">
      <w:pPr>
        <w:numPr>
          <w:ilvl w:val="0"/>
          <w:numId w:val="71"/>
        </w:numPr>
        <w:spacing w:after="0" w:line="240" w:lineRule="auto"/>
        <w:jc w:val="both"/>
        <w:rPr>
          <w:rFonts w:ascii="Times New Roman" w:hAnsi="Times New Roman"/>
          <w:sz w:val="24"/>
          <w:szCs w:val="24"/>
          <w:lang w:eastAsia="sl-SI"/>
        </w:rPr>
      </w:pPr>
      <w:r w:rsidRPr="00FF75FC">
        <w:rPr>
          <w:rFonts w:ascii="Times New Roman" w:hAnsi="Times New Roman"/>
          <w:sz w:val="24"/>
          <w:szCs w:val="24"/>
        </w:rPr>
        <w:t>trajnost predvidenih rezultatov.</w:t>
      </w:r>
    </w:p>
    <w:p w:rsidR="00E13E81" w:rsidRPr="00FF75FC" w:rsidRDefault="00E13E81" w:rsidP="001F194D">
      <w:pPr>
        <w:spacing w:after="0" w:line="240" w:lineRule="auto"/>
        <w:jc w:val="both"/>
        <w:rPr>
          <w:rFonts w:ascii="Times New Roman" w:hAnsi="Times New Roman"/>
          <w:sz w:val="24"/>
          <w:szCs w:val="24"/>
          <w:lang w:eastAsia="sl-SI"/>
        </w:rPr>
      </w:pPr>
    </w:p>
    <w:p w:rsidR="004E2F3B" w:rsidRPr="00FF75FC" w:rsidRDefault="004E2F3B"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Poleg meril navedenih v prejšnjem odstavku bodo imeli prednost upravičenci, ki bodo bolje ocenjeni z vidika naslednjih posebnih meril, ki bodo uporabljena posamično in smiselno glede na predmet izbornega postopka:</w:t>
      </w:r>
    </w:p>
    <w:p w:rsidR="004E2F3B"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Pr>
          <w:rFonts w:ascii="Times New Roman" w:hAnsi="Times New Roman" w:cs="Calibri"/>
          <w:color w:val="000000"/>
          <w:sz w:val="24"/>
          <w:szCs w:val="24"/>
          <w:lang w:eastAsia="sl-SI"/>
        </w:rPr>
        <w:t>vključenost območij</w:t>
      </w:r>
      <w:r w:rsidR="004E2F3B" w:rsidRPr="00FF75FC">
        <w:rPr>
          <w:rFonts w:ascii="Times New Roman" w:hAnsi="Times New Roman" w:cs="Calibri"/>
          <w:color w:val="000000"/>
          <w:sz w:val="24"/>
          <w:szCs w:val="24"/>
          <w:lang w:eastAsia="sl-SI"/>
        </w:rPr>
        <w:t xml:space="preserve"> z višjo stopnjo brezposelnosti,</w:t>
      </w:r>
    </w:p>
    <w:p w:rsidR="004E2F3B" w:rsidRPr="00FF75FC" w:rsidRDefault="004E2F3B"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inovativnost v zvezi z vključevanjem ciljnih skupin na trg dela (nove metode in pristopi ukrepov na trgu dela),</w:t>
      </w:r>
    </w:p>
    <w:p w:rsidR="004E2F3B" w:rsidRPr="00FF75FC" w:rsidRDefault="004E2F3B"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spodbujanje enakosti med ženskami in moškimi pri dostopu do zaposlitve ter usklajevanju poklicnega in družinskega življenja,</w:t>
      </w:r>
    </w:p>
    <w:p w:rsidR="004E2F3B" w:rsidRDefault="004E2F3B"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vključevanje ključnih deležnikov,</w:t>
      </w:r>
    </w:p>
    <w:p w:rsidR="004E2F3B" w:rsidRPr="00FF75FC" w:rsidRDefault="004E2F3B"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povezovanje ponudbe in povpraševanja na trgu dela,</w:t>
      </w:r>
    </w:p>
    <w:p w:rsidR="004E2F3B" w:rsidRPr="00FF75FC" w:rsidRDefault="004E2F3B"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prispevanje k izmenjavi izkušenj, rezultatov in dobrih praks na regionalni, nacionalni in transnacionalni ravni,</w:t>
      </w:r>
    </w:p>
    <w:p w:rsidR="004E2F3B" w:rsidRPr="00FF75FC" w:rsidRDefault="004E2F3B"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kjer je smiselno, prednostno obravnavanje področji, relevantnih za zeleno gospodarstvo in vključevanje širših ciljev trajnostnega razvoja.</w:t>
      </w:r>
    </w:p>
    <w:p w:rsidR="004E2F3B" w:rsidRPr="00FF75FC" w:rsidRDefault="004E2F3B" w:rsidP="001F194D">
      <w:pPr>
        <w:spacing w:after="0" w:line="240" w:lineRule="auto"/>
        <w:jc w:val="both"/>
        <w:rPr>
          <w:rFonts w:ascii="Times New Roman" w:hAnsi="Times New Roman"/>
          <w:sz w:val="24"/>
          <w:szCs w:val="24"/>
        </w:rPr>
      </w:pPr>
    </w:p>
    <w:p w:rsidR="00E47F62" w:rsidRDefault="00150C7F" w:rsidP="001F194D">
      <w:pPr>
        <w:spacing w:after="0" w:line="240" w:lineRule="auto"/>
        <w:jc w:val="both"/>
        <w:rPr>
          <w:rFonts w:ascii="Times New Roman" w:hAnsi="Times New Roman"/>
          <w:sz w:val="24"/>
          <w:szCs w:val="24"/>
        </w:rPr>
      </w:pPr>
      <w:r w:rsidRPr="009D440E">
        <w:rPr>
          <w:rFonts w:ascii="Times New Roman" w:hAnsi="Times New Roman"/>
          <w:sz w:val="24"/>
          <w:szCs w:val="24"/>
        </w:rPr>
        <w:t xml:space="preserve">Za izbor ukrepov v okviru Pobude za zaposlovanje mladih, bo poleg </w:t>
      </w:r>
      <w:r>
        <w:rPr>
          <w:rFonts w:ascii="Times New Roman" w:hAnsi="Times New Roman"/>
          <w:sz w:val="24"/>
          <w:szCs w:val="24"/>
        </w:rPr>
        <w:t xml:space="preserve">zgoraj navedenih pogojev veljal tudi pogoj, da mora biti v operacijo vključena brezposelna oseba s stalnim prebivališčem </w:t>
      </w:r>
      <w:r>
        <w:rPr>
          <w:rFonts w:ascii="Times New Roman" w:hAnsi="Times New Roman"/>
          <w:sz w:val="24"/>
          <w:szCs w:val="24"/>
        </w:rPr>
        <w:lastRenderedPageBreak/>
        <w:t xml:space="preserve">v kohezijski regiji vzhodna Slovenija, </w:t>
      </w:r>
      <w:r w:rsidRPr="009D440E">
        <w:rPr>
          <w:rFonts w:ascii="Times New Roman" w:hAnsi="Times New Roman"/>
          <w:sz w:val="24"/>
          <w:szCs w:val="24"/>
        </w:rPr>
        <w:t xml:space="preserve">pri </w:t>
      </w:r>
      <w:r>
        <w:rPr>
          <w:rFonts w:ascii="Times New Roman" w:hAnsi="Times New Roman"/>
          <w:sz w:val="24"/>
          <w:szCs w:val="24"/>
        </w:rPr>
        <w:t xml:space="preserve">merilih za ocenjevanje pa bodo </w:t>
      </w:r>
      <w:r w:rsidRPr="009D440E">
        <w:rPr>
          <w:rFonts w:ascii="Times New Roman" w:hAnsi="Times New Roman"/>
          <w:sz w:val="24"/>
          <w:szCs w:val="24"/>
        </w:rPr>
        <w:t xml:space="preserve"> </w:t>
      </w:r>
      <w:r>
        <w:rPr>
          <w:rFonts w:ascii="Times New Roman" w:hAnsi="Times New Roman"/>
          <w:sz w:val="24"/>
          <w:szCs w:val="24"/>
        </w:rPr>
        <w:t xml:space="preserve">imeli </w:t>
      </w:r>
      <w:r w:rsidRPr="009D440E">
        <w:rPr>
          <w:rFonts w:ascii="Times New Roman" w:hAnsi="Times New Roman"/>
          <w:sz w:val="24"/>
          <w:szCs w:val="24"/>
        </w:rPr>
        <w:t xml:space="preserve">prednost projekti, ki bodo vključevali delodajalce, ki so registrirani na območju kohezijske regije </w:t>
      </w:r>
      <w:r>
        <w:rPr>
          <w:rFonts w:ascii="Times New Roman" w:hAnsi="Times New Roman"/>
          <w:sz w:val="24"/>
          <w:szCs w:val="24"/>
        </w:rPr>
        <w:t>v</w:t>
      </w:r>
      <w:r w:rsidRPr="009D440E">
        <w:rPr>
          <w:rFonts w:ascii="Times New Roman" w:hAnsi="Times New Roman"/>
          <w:sz w:val="24"/>
          <w:szCs w:val="24"/>
        </w:rPr>
        <w:t>zhodna Slovenija.</w:t>
      </w:r>
    </w:p>
    <w:p w:rsidR="00150C7F" w:rsidRPr="00FF75FC" w:rsidRDefault="00150C7F" w:rsidP="001F194D">
      <w:pPr>
        <w:spacing w:after="0" w:line="240" w:lineRule="auto"/>
        <w:jc w:val="both"/>
        <w:rPr>
          <w:rFonts w:ascii="Times New Roman" w:hAnsi="Times New Roman"/>
          <w:sz w:val="24"/>
          <w:szCs w:val="24"/>
        </w:rPr>
      </w:pPr>
    </w:p>
    <w:p w:rsidR="00312D50" w:rsidRPr="00FF75FC" w:rsidRDefault="00312D50" w:rsidP="00E62651">
      <w:pPr>
        <w:pStyle w:val="Naslov2"/>
      </w:pPr>
      <w:bookmarkStart w:id="530" w:name="_Toc408915392"/>
      <w:bookmarkStart w:id="531" w:name="_Toc410313692"/>
      <w:bookmarkStart w:id="532" w:name="_Toc413322555"/>
      <w:bookmarkStart w:id="533" w:name="_Toc413423387"/>
      <w:bookmarkStart w:id="534" w:name="_Toc413770750"/>
      <w:bookmarkStart w:id="535" w:name="_Toc414629854"/>
      <w:bookmarkStart w:id="536" w:name="_Toc414631226"/>
      <w:bookmarkStart w:id="537" w:name="_Toc416966757"/>
      <w:bookmarkStart w:id="538" w:name="_Toc51318119"/>
      <w:bookmarkStart w:id="539" w:name="_Toc56689337"/>
      <w:bookmarkStart w:id="540" w:name="_Toc57026813"/>
      <w:bookmarkStart w:id="541" w:name="_Toc57026934"/>
      <w:r w:rsidRPr="00FF75FC">
        <w:t>Aktivno in zdravo staranje</w:t>
      </w:r>
      <w:bookmarkEnd w:id="530"/>
      <w:bookmarkEnd w:id="531"/>
      <w:bookmarkEnd w:id="532"/>
      <w:bookmarkEnd w:id="533"/>
      <w:bookmarkEnd w:id="534"/>
      <w:bookmarkEnd w:id="535"/>
      <w:bookmarkEnd w:id="536"/>
      <w:bookmarkEnd w:id="537"/>
      <w:bookmarkEnd w:id="538"/>
      <w:bookmarkEnd w:id="539"/>
      <w:bookmarkEnd w:id="540"/>
      <w:bookmarkEnd w:id="541"/>
    </w:p>
    <w:p w:rsidR="00312D50" w:rsidRPr="00FF75FC" w:rsidRDefault="00312D50" w:rsidP="001F194D">
      <w:pPr>
        <w:spacing w:after="0" w:line="240" w:lineRule="auto"/>
        <w:jc w:val="both"/>
        <w:rPr>
          <w:rStyle w:val="BodytextBold"/>
          <w:i w:val="0"/>
          <w:sz w:val="24"/>
          <w:szCs w:val="24"/>
        </w:rPr>
      </w:pPr>
    </w:p>
    <w:p w:rsidR="00382227" w:rsidRPr="00FF75FC" w:rsidRDefault="00382227"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382227" w:rsidRPr="00FF75FC" w:rsidRDefault="00382227" w:rsidP="001F194D">
      <w:pPr>
        <w:spacing w:after="0" w:line="240" w:lineRule="auto"/>
        <w:jc w:val="both"/>
        <w:rPr>
          <w:rFonts w:ascii="Times New Roman" w:hAnsi="Times New Roman"/>
          <w:sz w:val="24"/>
          <w:szCs w:val="24"/>
        </w:rPr>
      </w:pPr>
      <w:r w:rsidRPr="00FF75FC">
        <w:rPr>
          <w:rFonts w:ascii="Times New Roman" w:hAnsi="Times New Roman"/>
          <w:sz w:val="24"/>
          <w:szCs w:val="24"/>
        </w:rPr>
        <w:t>Specifični cilj prednostne naložbe je podaljšanje in izboljšanje delovne aktivnosti starejših, vključenih v ukrepe.</w:t>
      </w:r>
    </w:p>
    <w:p w:rsidR="00382227" w:rsidRPr="00FF75FC" w:rsidRDefault="00382227" w:rsidP="001F194D">
      <w:pPr>
        <w:spacing w:after="0" w:line="240" w:lineRule="auto"/>
        <w:jc w:val="both"/>
        <w:rPr>
          <w:rStyle w:val="BodytextBold"/>
          <w:i w:val="0"/>
          <w:sz w:val="24"/>
          <w:szCs w:val="24"/>
        </w:rPr>
      </w:pPr>
    </w:p>
    <w:p w:rsidR="00C050AF" w:rsidRPr="00C050AF" w:rsidRDefault="00C050AF" w:rsidP="001F194D">
      <w:pPr>
        <w:spacing w:after="0" w:line="240" w:lineRule="auto"/>
        <w:jc w:val="both"/>
        <w:rPr>
          <w:rFonts w:ascii="Times New Roman" w:hAnsi="Times New Roman"/>
          <w:sz w:val="24"/>
          <w:szCs w:val="24"/>
        </w:rPr>
      </w:pPr>
      <w:r w:rsidRPr="00C050AF">
        <w:rPr>
          <w:rFonts w:ascii="Times New Roman" w:hAnsi="Times New Roman"/>
          <w:sz w:val="24"/>
          <w:szCs w:val="24"/>
        </w:rPr>
        <w:t>Vrste in primeri področij, ki jim je namenjena podpora, in njihov pričakovani prispevek k specifičnim ciljem so:</w:t>
      </w:r>
    </w:p>
    <w:p w:rsidR="00C050AF" w:rsidRPr="00C050AF" w:rsidRDefault="00C050AF" w:rsidP="006A2971">
      <w:pPr>
        <w:numPr>
          <w:ilvl w:val="0"/>
          <w:numId w:val="39"/>
        </w:numPr>
        <w:spacing w:after="0" w:line="240" w:lineRule="auto"/>
        <w:jc w:val="both"/>
        <w:rPr>
          <w:rFonts w:ascii="Times New Roman" w:hAnsi="Times New Roman"/>
          <w:bCs/>
          <w:iCs/>
          <w:sz w:val="24"/>
          <w:szCs w:val="24"/>
        </w:rPr>
      </w:pPr>
      <w:r w:rsidRPr="00C050AF">
        <w:rPr>
          <w:rFonts w:ascii="Times New Roman" w:hAnsi="Times New Roman"/>
          <w:bCs/>
          <w:iCs/>
          <w:sz w:val="24"/>
          <w:szCs w:val="24"/>
        </w:rPr>
        <w:t>prilagajanje delovnih mest, uvajanje in promocija oblik dela, ki so prilagojene družbenim in demografskim izzivom (na primer delitev delovnega mesta, rotacija na delovnem mestu, ozelenitve delovnih mest z zmanjševanjem okoljskega vpliva ter povečano snovno in energetsko učinkovitostjo) in sodobnim trendom razvoja delovnih mest ter spodbujanje družbene odgovornosti podjetji;</w:t>
      </w:r>
    </w:p>
    <w:p w:rsidR="00C050AF" w:rsidRPr="00C050AF" w:rsidRDefault="00C050AF" w:rsidP="006A2971">
      <w:pPr>
        <w:numPr>
          <w:ilvl w:val="0"/>
          <w:numId w:val="39"/>
        </w:numPr>
        <w:spacing w:after="0" w:line="240" w:lineRule="auto"/>
        <w:jc w:val="both"/>
        <w:rPr>
          <w:rFonts w:ascii="Times New Roman" w:hAnsi="Times New Roman"/>
          <w:bCs/>
          <w:iCs/>
          <w:sz w:val="24"/>
          <w:szCs w:val="24"/>
        </w:rPr>
      </w:pPr>
      <w:r w:rsidRPr="00C050AF">
        <w:rPr>
          <w:rFonts w:ascii="Times New Roman" w:hAnsi="Times New Roman"/>
          <w:bCs/>
          <w:iCs/>
          <w:sz w:val="24"/>
          <w:szCs w:val="24"/>
        </w:rPr>
        <w:t>medgeneracijski prenos znanja, razvoj sistemskih pristopov in podpora projektom za razvoj novih pristopov (ki jih bodo zlasti predlagali socialni partnerji</w:t>
      </w:r>
      <w:r w:rsidR="0089704D" w:rsidRPr="0089704D">
        <w:t xml:space="preserve"> </w:t>
      </w:r>
      <w:r w:rsidR="0089704D" w:rsidRPr="0089704D">
        <w:rPr>
          <w:rFonts w:ascii="Times New Roman" w:hAnsi="Times New Roman"/>
          <w:bCs/>
          <w:iCs/>
          <w:sz w:val="24"/>
          <w:szCs w:val="24"/>
        </w:rPr>
        <w:t>ter tudi lokalne iniciative</w:t>
      </w:r>
      <w:r w:rsidRPr="00C050AF">
        <w:rPr>
          <w:rFonts w:ascii="Times New Roman" w:hAnsi="Times New Roman"/>
          <w:bCs/>
          <w:iCs/>
          <w:sz w:val="24"/>
          <w:szCs w:val="24"/>
        </w:rPr>
        <w:t>) za usposabljanje starejših od 45 let in njihovo izvedbo, pripravo in izvedbo motivacijskih programov za starejše od 45 let z namenom njihovega večjega vključevanja v usposabljanje in izobraževanje in s tem povečevanje njihove konkurenčnosti na trgu dela;</w:t>
      </w:r>
    </w:p>
    <w:p w:rsidR="00C050AF" w:rsidRPr="00C050AF" w:rsidRDefault="00C050AF" w:rsidP="006A2971">
      <w:pPr>
        <w:numPr>
          <w:ilvl w:val="0"/>
          <w:numId w:val="39"/>
        </w:numPr>
        <w:spacing w:after="0" w:line="240" w:lineRule="auto"/>
        <w:jc w:val="both"/>
        <w:rPr>
          <w:rFonts w:ascii="Times New Roman" w:hAnsi="Times New Roman"/>
          <w:bCs/>
          <w:iCs/>
          <w:sz w:val="24"/>
          <w:szCs w:val="24"/>
        </w:rPr>
      </w:pPr>
      <w:r w:rsidRPr="00C050AF">
        <w:rPr>
          <w:rFonts w:ascii="Times New Roman" w:hAnsi="Times New Roman"/>
          <w:bCs/>
          <w:iCs/>
          <w:sz w:val="24"/>
          <w:szCs w:val="24"/>
        </w:rPr>
        <w:t>spodbujanje programov zagotavljanja varnosti in zdravja pri delu, vključno s programi promocije zdravja na delovnem mestu za vse generacije, na ravni podjetij oz. organizacij, analiza varnosti in zdravja pri delu (slednja bo podlaga za pripravo nove strategije na obravnavanem področju), podpora uvajanju orodji za ocenjevanje tveganj na področju varstva in zdravja pri delu ter usposabljanje delodajalcev za delo s takšnim orodjem, promocija kulture preventive,</w:t>
      </w:r>
    </w:p>
    <w:p w:rsidR="00C050AF" w:rsidRPr="00C050AF" w:rsidRDefault="00C050AF" w:rsidP="006A2971">
      <w:pPr>
        <w:numPr>
          <w:ilvl w:val="0"/>
          <w:numId w:val="39"/>
        </w:numPr>
        <w:spacing w:after="0" w:line="240" w:lineRule="auto"/>
        <w:jc w:val="both"/>
        <w:rPr>
          <w:rFonts w:ascii="Times New Roman" w:hAnsi="Times New Roman"/>
          <w:bCs/>
          <w:iCs/>
          <w:sz w:val="24"/>
          <w:szCs w:val="24"/>
        </w:rPr>
      </w:pPr>
      <w:r w:rsidRPr="00C050AF">
        <w:rPr>
          <w:rFonts w:ascii="Times New Roman" w:hAnsi="Times New Roman"/>
          <w:bCs/>
          <w:iCs/>
          <w:sz w:val="24"/>
          <w:szCs w:val="24"/>
        </w:rPr>
        <w:t>spodbujanje usklajevanja poklicnega, družinskega in zasebnega življenja skozi celoten življenjski cikel posameznika, promocijo zdravju prijaznih izboljšav delovnega in organizacijskega okolja ter ozaveščanje o pomenu zdravja na delovnem mestu;</w:t>
      </w:r>
    </w:p>
    <w:p w:rsidR="00C050AF" w:rsidRPr="00C050AF" w:rsidRDefault="00C050AF" w:rsidP="006A2971">
      <w:pPr>
        <w:numPr>
          <w:ilvl w:val="0"/>
          <w:numId w:val="39"/>
        </w:numPr>
        <w:spacing w:after="0" w:line="240" w:lineRule="auto"/>
        <w:jc w:val="both"/>
        <w:rPr>
          <w:rFonts w:ascii="Times New Roman" w:hAnsi="Times New Roman"/>
          <w:bCs/>
          <w:iCs/>
          <w:sz w:val="24"/>
          <w:szCs w:val="24"/>
        </w:rPr>
      </w:pPr>
      <w:r w:rsidRPr="00C050AF">
        <w:rPr>
          <w:rFonts w:ascii="Times New Roman" w:hAnsi="Times New Roman"/>
          <w:bCs/>
          <w:iCs/>
          <w:sz w:val="24"/>
          <w:szCs w:val="24"/>
        </w:rPr>
        <w:t>priprava analiz, modelov, informacijskih sistemov v podporo prikazu učinkov različnih modelov pokojninskih sistemov v Sloveniji (z nadgradnjo modelov, ki obstajajo ali se trenutno razvijajo, a ne pokrivajo različnih variant pokojninskega sistema in trga dela) in v podporo doseganja ciljev aktivnega in zdravega staranja ter izmenjav dobrih praks z drugimi državami članicami EU s ciljem znižanja predčasnega upokojevanja;</w:t>
      </w:r>
    </w:p>
    <w:p w:rsidR="00C050AF" w:rsidRPr="00C050AF" w:rsidRDefault="00C050AF" w:rsidP="006A2971">
      <w:pPr>
        <w:numPr>
          <w:ilvl w:val="0"/>
          <w:numId w:val="39"/>
        </w:numPr>
        <w:spacing w:after="0" w:line="240" w:lineRule="auto"/>
        <w:jc w:val="both"/>
        <w:rPr>
          <w:rFonts w:ascii="Times New Roman" w:hAnsi="Times New Roman"/>
          <w:bCs/>
          <w:iCs/>
          <w:sz w:val="24"/>
          <w:szCs w:val="24"/>
        </w:rPr>
      </w:pPr>
      <w:r w:rsidRPr="00C050AF">
        <w:rPr>
          <w:rFonts w:ascii="Times New Roman" w:hAnsi="Times New Roman"/>
          <w:bCs/>
          <w:iCs/>
          <w:sz w:val="24"/>
          <w:szCs w:val="24"/>
        </w:rPr>
        <w:t>promocije, ozaveščanja, motiviranja in informiranja javnosti in zaposlenih ter delodajalcev o pomenu aktivnega in zdravega staranja.</w:t>
      </w:r>
    </w:p>
    <w:p w:rsidR="00382227" w:rsidRPr="00FF75FC" w:rsidRDefault="00382227" w:rsidP="001F194D">
      <w:pPr>
        <w:spacing w:after="0" w:line="240" w:lineRule="auto"/>
        <w:jc w:val="both"/>
        <w:rPr>
          <w:rStyle w:val="BodytextBold"/>
          <w:i w:val="0"/>
          <w:sz w:val="24"/>
          <w:szCs w:val="24"/>
        </w:rPr>
      </w:pPr>
    </w:p>
    <w:p w:rsidR="00382227" w:rsidRPr="00FF75FC" w:rsidRDefault="00382227"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382227" w:rsidRPr="00FF75FC" w:rsidRDefault="00C9681B" w:rsidP="001F194D">
      <w:pPr>
        <w:spacing w:after="0" w:line="240" w:lineRule="auto"/>
        <w:jc w:val="both"/>
        <w:rPr>
          <w:rStyle w:val="BodytextBold"/>
          <w:b w:val="0"/>
          <w:i w:val="0"/>
          <w:sz w:val="24"/>
          <w:szCs w:val="24"/>
        </w:rPr>
      </w:pPr>
      <w:r w:rsidRPr="00FF75FC">
        <w:rPr>
          <w:rStyle w:val="BodytextBold"/>
          <w:b w:val="0"/>
          <w:i w:val="0"/>
          <w:sz w:val="24"/>
          <w:szCs w:val="24"/>
        </w:rPr>
        <w:t xml:space="preserve">Ciljne skupine prednostne naložbe so </w:t>
      </w:r>
      <w:r w:rsidR="00382227" w:rsidRPr="00FF75FC">
        <w:rPr>
          <w:rStyle w:val="BodytextBold"/>
          <w:b w:val="0"/>
          <w:i w:val="0"/>
          <w:sz w:val="24"/>
          <w:szCs w:val="24"/>
        </w:rPr>
        <w:t>zaposleni, zlasti starejši od 45 let, javne institucije, ki so vključene v pripravo in izvajanje politik na področja aktivnega staranja, zasebni sektor in socialni partnerji.</w:t>
      </w:r>
    </w:p>
    <w:p w:rsidR="00C9681B" w:rsidRPr="00FF75FC" w:rsidRDefault="00C9681B" w:rsidP="001F194D">
      <w:pPr>
        <w:spacing w:after="0" w:line="240" w:lineRule="auto"/>
        <w:jc w:val="both"/>
        <w:rPr>
          <w:rStyle w:val="BodytextBold"/>
          <w:b w:val="0"/>
          <w:i w:val="0"/>
          <w:sz w:val="24"/>
          <w:szCs w:val="24"/>
        </w:rPr>
      </w:pPr>
    </w:p>
    <w:p w:rsidR="00382227" w:rsidRPr="00FF75FC" w:rsidRDefault="00C9681B" w:rsidP="001F194D">
      <w:pPr>
        <w:spacing w:after="0" w:line="240" w:lineRule="auto"/>
        <w:jc w:val="both"/>
        <w:rPr>
          <w:rStyle w:val="BodytextBold"/>
          <w:b w:val="0"/>
          <w:i w:val="0"/>
          <w:sz w:val="24"/>
          <w:szCs w:val="24"/>
        </w:rPr>
      </w:pPr>
      <w:r w:rsidRPr="00FF75FC">
        <w:rPr>
          <w:rFonts w:ascii="Times New Roman" w:hAnsi="Times New Roman"/>
          <w:sz w:val="24"/>
          <w:szCs w:val="24"/>
        </w:rPr>
        <w:lastRenderedPageBreak/>
        <w:t>Upravičenci prednostne naložbe so</w:t>
      </w:r>
      <w:r w:rsidRPr="00FF75FC">
        <w:rPr>
          <w:rFonts w:ascii="Times New Roman" w:eastAsia="Times New Roman" w:hAnsi="Times New Roman"/>
          <w:sz w:val="24"/>
          <w:szCs w:val="24"/>
        </w:rPr>
        <w:t xml:space="preserve"> </w:t>
      </w:r>
      <w:r w:rsidR="00382227" w:rsidRPr="00FF75FC">
        <w:rPr>
          <w:rStyle w:val="BodytextBold"/>
          <w:b w:val="0"/>
          <w:i w:val="0"/>
          <w:sz w:val="24"/>
          <w:szCs w:val="24"/>
        </w:rPr>
        <w:t>institucije na trgu dela, javni in zasebni sektor, instituti, socialni partnerji in drugi, ki lahko s svojim delovanjem prispevajo k doseganju ciljev te prednostne naložbe.</w:t>
      </w:r>
    </w:p>
    <w:p w:rsidR="00C9681B" w:rsidRDefault="00C9681B" w:rsidP="001F194D">
      <w:pPr>
        <w:spacing w:after="0" w:line="240" w:lineRule="auto"/>
        <w:jc w:val="both"/>
        <w:rPr>
          <w:rStyle w:val="BodytextBold"/>
          <w:b w:val="0"/>
          <w:i w:val="0"/>
          <w:sz w:val="24"/>
          <w:szCs w:val="24"/>
        </w:rPr>
      </w:pPr>
    </w:p>
    <w:p w:rsidR="00256319" w:rsidRPr="00FF75FC" w:rsidRDefault="00256319"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256319" w:rsidRPr="00FF75FC" w:rsidRDefault="00256319"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V izvajanju prednostne naložbe se v fazi priprav meril za izbor ne načrtuje uporabe finančnih instrumentov.</w:t>
      </w:r>
    </w:p>
    <w:p w:rsidR="00256319" w:rsidRPr="00FF75FC" w:rsidRDefault="00256319" w:rsidP="001F194D">
      <w:pPr>
        <w:spacing w:after="0" w:line="240" w:lineRule="auto"/>
        <w:jc w:val="both"/>
        <w:rPr>
          <w:rFonts w:ascii="Times New Roman" w:hAnsi="Times New Roman"/>
          <w:sz w:val="24"/>
          <w:szCs w:val="24"/>
          <w:lang w:eastAsia="sl-SI"/>
        </w:rPr>
      </w:pPr>
    </w:p>
    <w:p w:rsidR="00256319" w:rsidRPr="00FF75FC" w:rsidRDefault="00256319"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V izvajanju prednostne naložbe se </w:t>
      </w:r>
      <w:r>
        <w:rPr>
          <w:rFonts w:ascii="Times New Roman" w:hAnsi="Times New Roman"/>
          <w:sz w:val="24"/>
          <w:szCs w:val="24"/>
          <w:lang w:eastAsia="sl-SI"/>
        </w:rPr>
        <w:t xml:space="preserve">ne </w:t>
      </w:r>
      <w:r w:rsidRPr="00FF75FC">
        <w:rPr>
          <w:rFonts w:ascii="Times New Roman" w:hAnsi="Times New Roman"/>
          <w:sz w:val="24"/>
          <w:szCs w:val="24"/>
          <w:lang w:eastAsia="sl-SI"/>
        </w:rPr>
        <w:t>načrtuje izvajanje velikih projektov.</w:t>
      </w:r>
    </w:p>
    <w:p w:rsidR="00406613" w:rsidRDefault="00406613" w:rsidP="001F194D">
      <w:pPr>
        <w:spacing w:after="0" w:line="240" w:lineRule="auto"/>
        <w:jc w:val="both"/>
        <w:rPr>
          <w:rStyle w:val="BodytextBold"/>
          <w:b w:val="0"/>
          <w:i w:val="0"/>
          <w:sz w:val="24"/>
          <w:szCs w:val="24"/>
        </w:rPr>
      </w:pPr>
    </w:p>
    <w:p w:rsidR="00805B0E" w:rsidRPr="00805B0E" w:rsidRDefault="00805B0E"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805B0E" w:rsidRDefault="00805B0E" w:rsidP="001F194D">
      <w:pPr>
        <w:spacing w:after="0" w:line="240" w:lineRule="auto"/>
        <w:jc w:val="both"/>
        <w:rPr>
          <w:rStyle w:val="BodytextBold"/>
          <w:b w:val="0"/>
          <w:i w:val="0"/>
          <w:sz w:val="24"/>
          <w:szCs w:val="24"/>
        </w:rPr>
      </w:pPr>
      <w:r w:rsidRPr="00FF75FC">
        <w:rPr>
          <w:rFonts w:ascii="Times New Roman" w:hAnsi="Times New Roman"/>
          <w:sz w:val="24"/>
          <w:szCs w:val="24"/>
        </w:rPr>
        <w:t>V smislu mehanizmov izvajanja bosta smiselno uporabljena javni razpis za izbor operacij oziroma drug podoben/enakovreden postopek</w:t>
      </w:r>
      <w:r w:rsidRPr="00FF75FC">
        <w:rPr>
          <w:rFonts w:ascii="Times New Roman" w:hAnsi="Times New Roman"/>
        </w:rPr>
        <w:t xml:space="preserve"> </w:t>
      </w:r>
      <w:r w:rsidRPr="00FF75FC">
        <w:rPr>
          <w:rFonts w:ascii="Times New Roman" w:hAnsi="Times New Roman"/>
          <w:sz w:val="24"/>
          <w:szCs w:val="24"/>
          <w:lang w:eastAsia="sl-SI"/>
        </w:rPr>
        <w:t>ali neposredna potrditev operacij.</w:t>
      </w:r>
    </w:p>
    <w:p w:rsidR="00805B0E" w:rsidRDefault="00805B0E" w:rsidP="001F194D">
      <w:pPr>
        <w:spacing w:after="0" w:line="240" w:lineRule="auto"/>
        <w:jc w:val="both"/>
        <w:rPr>
          <w:rStyle w:val="BodytextBold"/>
          <w:b w:val="0"/>
          <w:i w:val="0"/>
          <w:sz w:val="24"/>
          <w:szCs w:val="24"/>
        </w:rPr>
      </w:pPr>
    </w:p>
    <w:p w:rsidR="00805B0E" w:rsidRDefault="00805B0E" w:rsidP="001F194D">
      <w:pPr>
        <w:pStyle w:val="Default"/>
        <w:jc w:val="both"/>
        <w:rPr>
          <w:rFonts w:ascii="Times New Roman" w:hAnsi="Times New Roman" w:cs="Times New Roman"/>
          <w:b/>
          <w:color w:val="auto"/>
        </w:rPr>
      </w:pPr>
      <w:r>
        <w:rPr>
          <w:rFonts w:ascii="Times New Roman" w:hAnsi="Times New Roman" w:cs="Times New Roman"/>
          <w:b/>
          <w:color w:val="auto"/>
        </w:rPr>
        <w:t>Ugotavljanje upravičenosti</w:t>
      </w:r>
    </w:p>
    <w:p w:rsidR="00805B0E" w:rsidRPr="000C1993" w:rsidRDefault="00805B0E"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4E2F3B"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Pr>
          <w:rFonts w:ascii="Times New Roman" w:hAnsi="Times New Roman" w:cs="Calibri"/>
          <w:color w:val="000000"/>
          <w:sz w:val="24"/>
          <w:szCs w:val="24"/>
          <w:lang w:eastAsia="sl-SI"/>
        </w:rPr>
        <w:t>ustreznost ter sposobnost</w:t>
      </w:r>
      <w:r w:rsidR="004E2F3B" w:rsidRPr="00FF75FC">
        <w:rPr>
          <w:rFonts w:ascii="Times New Roman" w:hAnsi="Times New Roman" w:cs="Calibri"/>
          <w:color w:val="000000"/>
          <w:sz w:val="24"/>
          <w:szCs w:val="24"/>
          <w:lang w:eastAsia="sl-SI"/>
        </w:rPr>
        <w:t xml:space="preserve"> upravičencev,</w:t>
      </w:r>
      <w:r w:rsidR="004E2F3B" w:rsidRPr="00FF75FC">
        <w:rPr>
          <w:rFonts w:ascii="Times New Roman" w:hAnsi="Times New Roman"/>
          <w:sz w:val="24"/>
          <w:szCs w:val="24"/>
          <w:lang w:eastAsia="sl-SI"/>
        </w:rPr>
        <w:t xml:space="preserve"> </w:t>
      </w:r>
    </w:p>
    <w:p w:rsidR="004E2F3B" w:rsidRPr="00FF75FC" w:rsidRDefault="004E2F3B" w:rsidP="006A2971">
      <w:pPr>
        <w:numPr>
          <w:ilvl w:val="0"/>
          <w:numId w:val="71"/>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cs="Calibri"/>
          <w:color w:val="000000"/>
          <w:sz w:val="24"/>
          <w:szCs w:val="24"/>
          <w:lang w:eastAsia="sl-SI"/>
        </w:rPr>
        <w:t>ustreznost ciljnih skupin,</w:t>
      </w:r>
    </w:p>
    <w:p w:rsidR="004E2F3B" w:rsidRPr="00FF75FC" w:rsidRDefault="004E2F3B"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skladnost s cilji/rezultati na ravni prednostne osi oziroma naložb,</w:t>
      </w:r>
    </w:p>
    <w:p w:rsidR="004E2F3B" w:rsidRPr="00FF75FC" w:rsidRDefault="004E2F3B"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realna izvedljivost v obd</w:t>
      </w:r>
      <w:r w:rsidR="00DD3109">
        <w:rPr>
          <w:rFonts w:ascii="Times New Roman" w:hAnsi="Times New Roman" w:cs="Calibri"/>
          <w:color w:val="000000"/>
          <w:sz w:val="24"/>
          <w:szCs w:val="24"/>
          <w:lang w:eastAsia="sl-SI"/>
        </w:rPr>
        <w:t>obju, za katerega velja podpora.</w:t>
      </w:r>
    </w:p>
    <w:p w:rsidR="00E13E81" w:rsidRDefault="00E13E81" w:rsidP="001F194D">
      <w:pPr>
        <w:pStyle w:val="Default"/>
        <w:jc w:val="both"/>
        <w:rPr>
          <w:rFonts w:ascii="Times New Roman" w:hAnsi="Times New Roman" w:cs="Times New Roman"/>
          <w:color w:val="auto"/>
        </w:rPr>
      </w:pPr>
    </w:p>
    <w:p w:rsidR="00805B0E" w:rsidRPr="00FF75FC" w:rsidRDefault="00805B0E"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805B0E" w:rsidRPr="00FF75FC" w:rsidRDefault="00805B0E"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4E2F3B" w:rsidRPr="00FF75FC" w:rsidRDefault="004E2F3B"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ustreznost operacije (ocenjuje se na primer ustreznost namena, aktivnosti, učinkov, časovne dinamike, predlaganih stroškov in človeških virov glede</w:t>
      </w:r>
      <w:r w:rsidR="000612C5" w:rsidRPr="00FF75FC">
        <w:rPr>
          <w:rFonts w:ascii="Times New Roman" w:hAnsi="Times New Roman" w:cs="Calibri"/>
          <w:color w:val="000000"/>
          <w:sz w:val="24"/>
          <w:szCs w:val="24"/>
          <w:lang w:eastAsia="sl-SI"/>
        </w:rPr>
        <w:t xml:space="preserve"> na predmet izbornega postopka),</w:t>
      </w:r>
    </w:p>
    <w:p w:rsidR="004E2F3B" w:rsidRPr="00FF75FC" w:rsidRDefault="004E2F3B"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izvedljivost operacije (ocenjuje se na primer skladnost predlaganih aktivnosti s terminskim, stroškovnim in kadrovskim načrtom operacije ter predvidena tveganja in ukrep</w:t>
      </w:r>
      <w:r w:rsidR="000612C5" w:rsidRPr="00FF75FC">
        <w:rPr>
          <w:rFonts w:ascii="Times New Roman" w:hAnsi="Times New Roman" w:cs="Calibri"/>
          <w:color w:val="000000"/>
          <w:sz w:val="24"/>
          <w:szCs w:val="24"/>
          <w:lang w:eastAsia="sl-SI"/>
        </w:rPr>
        <w:t>i za njihovo obvladovanje),</w:t>
      </w:r>
    </w:p>
    <w:p w:rsidR="004E2F3B" w:rsidRPr="00FF75FC" w:rsidRDefault="004E2F3B"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usposobljenost upravičencev za izvedbo operacije (ocenjuje se na primer reference in strokovno</w:t>
      </w:r>
      <w:r w:rsidR="000612C5" w:rsidRPr="00FF75FC">
        <w:rPr>
          <w:rFonts w:ascii="Times New Roman" w:hAnsi="Times New Roman" w:cs="Calibri"/>
          <w:color w:val="000000"/>
          <w:sz w:val="24"/>
          <w:szCs w:val="24"/>
          <w:lang w:eastAsia="sl-SI"/>
        </w:rPr>
        <w:t>st predlaganih človeških virov),</w:t>
      </w:r>
    </w:p>
    <w:p w:rsidR="004E2F3B" w:rsidRPr="00FF75FC" w:rsidRDefault="004E2F3B" w:rsidP="006A2971">
      <w:pPr>
        <w:numPr>
          <w:ilvl w:val="0"/>
          <w:numId w:val="71"/>
        </w:numPr>
        <w:spacing w:after="0" w:line="240" w:lineRule="auto"/>
        <w:jc w:val="both"/>
        <w:rPr>
          <w:rFonts w:ascii="Times New Roman" w:hAnsi="Times New Roman"/>
          <w:sz w:val="24"/>
          <w:szCs w:val="24"/>
          <w:lang w:eastAsia="sl-SI"/>
        </w:rPr>
      </w:pPr>
      <w:r w:rsidRPr="00FF75FC">
        <w:rPr>
          <w:rFonts w:ascii="Times New Roman" w:hAnsi="Times New Roman"/>
          <w:sz w:val="24"/>
          <w:szCs w:val="24"/>
        </w:rPr>
        <w:t>trajnost predvidenih rezultatov.</w:t>
      </w:r>
    </w:p>
    <w:p w:rsidR="004E2F3B" w:rsidRPr="00FF75FC" w:rsidRDefault="004E2F3B" w:rsidP="001F194D">
      <w:pPr>
        <w:spacing w:after="0" w:line="240" w:lineRule="auto"/>
        <w:jc w:val="both"/>
        <w:rPr>
          <w:rFonts w:ascii="Times New Roman" w:hAnsi="Times New Roman"/>
          <w:sz w:val="24"/>
          <w:szCs w:val="24"/>
        </w:rPr>
      </w:pPr>
    </w:p>
    <w:p w:rsidR="004E2F3B" w:rsidRPr="00FF75FC" w:rsidRDefault="004E2F3B"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Poleg meril navedenih v prejšnjem odstavku bodo imeli prednost upravičenci, ki bodo bolje ocenjeni z vidika naslednjih posebnih meril, ki bodo uporabljena posamično in smiselno glede na predmet izbornega postopka:</w:t>
      </w:r>
    </w:p>
    <w:p w:rsidR="004E2F3B" w:rsidRPr="00C050AF" w:rsidRDefault="004E2F3B" w:rsidP="006A2971">
      <w:pPr>
        <w:numPr>
          <w:ilvl w:val="0"/>
          <w:numId w:val="99"/>
        </w:numPr>
        <w:spacing w:after="0" w:line="240" w:lineRule="auto"/>
        <w:jc w:val="both"/>
        <w:rPr>
          <w:rFonts w:ascii="Times New Roman" w:hAnsi="Times New Roman"/>
          <w:sz w:val="24"/>
          <w:szCs w:val="24"/>
        </w:rPr>
      </w:pPr>
      <w:r w:rsidRPr="00C050AF">
        <w:rPr>
          <w:rFonts w:ascii="Times New Roman" w:hAnsi="Times New Roman"/>
          <w:sz w:val="24"/>
          <w:szCs w:val="24"/>
        </w:rPr>
        <w:t>vključevanje ključnih deležnikov oziroma prispevanje k povezovanju socialnih partnerjev in nevladnih organizacij,</w:t>
      </w:r>
    </w:p>
    <w:p w:rsidR="004E2F3B" w:rsidRPr="00C050AF" w:rsidRDefault="004E2F3B" w:rsidP="006A2971">
      <w:pPr>
        <w:numPr>
          <w:ilvl w:val="0"/>
          <w:numId w:val="99"/>
        </w:numPr>
        <w:spacing w:after="0" w:line="240" w:lineRule="auto"/>
        <w:jc w:val="both"/>
        <w:rPr>
          <w:rFonts w:ascii="Times New Roman" w:hAnsi="Times New Roman"/>
          <w:sz w:val="24"/>
          <w:szCs w:val="24"/>
        </w:rPr>
      </w:pPr>
      <w:r w:rsidRPr="00C050AF">
        <w:rPr>
          <w:rFonts w:ascii="Times New Roman" w:hAnsi="Times New Roman"/>
          <w:sz w:val="24"/>
          <w:szCs w:val="24"/>
        </w:rPr>
        <w:t>spodbujanje enakosti med ženskami in moškimi, vključno pri usklajevanju poklicnega in družinskega življenja,</w:t>
      </w:r>
    </w:p>
    <w:p w:rsidR="004E2F3B" w:rsidRPr="00C050AF" w:rsidRDefault="004E2F3B" w:rsidP="006A2971">
      <w:pPr>
        <w:numPr>
          <w:ilvl w:val="0"/>
          <w:numId w:val="99"/>
        </w:numPr>
        <w:spacing w:after="0" w:line="240" w:lineRule="auto"/>
        <w:jc w:val="both"/>
        <w:rPr>
          <w:rFonts w:ascii="Times New Roman" w:hAnsi="Times New Roman"/>
          <w:sz w:val="24"/>
          <w:szCs w:val="24"/>
        </w:rPr>
      </w:pPr>
      <w:r w:rsidRPr="00C050AF">
        <w:rPr>
          <w:rFonts w:ascii="Times New Roman" w:hAnsi="Times New Roman"/>
          <w:sz w:val="24"/>
          <w:szCs w:val="24"/>
        </w:rPr>
        <w:t>prispevanje k povečanju prožnosti in konkurenčnosti podjetij in zaposlenih,</w:t>
      </w:r>
    </w:p>
    <w:p w:rsidR="004E2F3B" w:rsidRPr="00C050AF" w:rsidRDefault="004E2F3B" w:rsidP="006A2971">
      <w:pPr>
        <w:numPr>
          <w:ilvl w:val="0"/>
          <w:numId w:val="99"/>
        </w:numPr>
        <w:spacing w:after="0" w:line="240" w:lineRule="auto"/>
        <w:jc w:val="both"/>
        <w:rPr>
          <w:rFonts w:ascii="Times New Roman" w:hAnsi="Times New Roman"/>
          <w:sz w:val="24"/>
          <w:szCs w:val="24"/>
        </w:rPr>
      </w:pPr>
      <w:r w:rsidRPr="00C050AF">
        <w:rPr>
          <w:rFonts w:ascii="Times New Roman" w:hAnsi="Times New Roman"/>
          <w:sz w:val="24"/>
          <w:szCs w:val="24"/>
        </w:rPr>
        <w:t>prispevanje k uveljavljanju fleksibilnih oblik organiziranosti dela,</w:t>
      </w:r>
    </w:p>
    <w:p w:rsidR="004E2F3B" w:rsidRPr="00C050AF" w:rsidRDefault="004E2F3B" w:rsidP="006A2971">
      <w:pPr>
        <w:numPr>
          <w:ilvl w:val="0"/>
          <w:numId w:val="99"/>
        </w:numPr>
        <w:spacing w:after="0" w:line="240" w:lineRule="auto"/>
        <w:jc w:val="both"/>
        <w:rPr>
          <w:rFonts w:ascii="Times New Roman" w:hAnsi="Times New Roman"/>
          <w:sz w:val="24"/>
          <w:szCs w:val="24"/>
        </w:rPr>
      </w:pPr>
      <w:r w:rsidRPr="00C050AF">
        <w:rPr>
          <w:rFonts w:ascii="Times New Roman" w:hAnsi="Times New Roman"/>
          <w:sz w:val="24"/>
          <w:szCs w:val="24"/>
        </w:rPr>
        <w:t>prispevanje k izmenjavi izkušenj, rezultatov in dobrih praks na regionalni, nacionalni in transnacionalni ravni,</w:t>
      </w:r>
    </w:p>
    <w:p w:rsidR="004E2F3B" w:rsidRPr="00C050AF" w:rsidRDefault="004E2F3B" w:rsidP="006A2971">
      <w:pPr>
        <w:numPr>
          <w:ilvl w:val="0"/>
          <w:numId w:val="99"/>
        </w:numPr>
        <w:spacing w:after="0" w:line="240" w:lineRule="auto"/>
        <w:jc w:val="both"/>
        <w:rPr>
          <w:rFonts w:ascii="Times New Roman" w:hAnsi="Times New Roman"/>
          <w:sz w:val="24"/>
          <w:szCs w:val="24"/>
        </w:rPr>
      </w:pPr>
      <w:r w:rsidRPr="00C050AF">
        <w:rPr>
          <w:rFonts w:ascii="Times New Roman" w:hAnsi="Times New Roman"/>
          <w:sz w:val="24"/>
          <w:szCs w:val="24"/>
        </w:rPr>
        <w:lastRenderedPageBreak/>
        <w:t>kjer je relevantno, prednostno obravnavanje področji, relevantnih za zeleno gospodarstvo in vključevanje širših ciljev trajnostnega razvoja.</w:t>
      </w:r>
    </w:p>
    <w:p w:rsidR="002A6E86" w:rsidRPr="00FF75FC" w:rsidRDefault="00DE1438" w:rsidP="006A2971">
      <w:pPr>
        <w:pStyle w:val="Naslov1"/>
        <w:numPr>
          <w:ilvl w:val="0"/>
          <w:numId w:val="78"/>
        </w:numPr>
        <w:spacing w:before="0" w:after="0" w:line="240" w:lineRule="auto"/>
      </w:pPr>
      <w:r w:rsidRPr="00FF75FC">
        <w:br w:type="page"/>
      </w:r>
      <w:bookmarkStart w:id="542" w:name="__RefHeading__22_1585369985"/>
      <w:bookmarkStart w:id="543" w:name="_Toc57026935"/>
      <w:bookmarkStart w:id="544" w:name="_Toc410313694"/>
      <w:bookmarkEnd w:id="542"/>
      <w:r w:rsidR="002A6E86" w:rsidRPr="00FF75FC">
        <w:lastRenderedPageBreak/>
        <w:t>PREDNOSTNA OS</w:t>
      </w:r>
      <w:bookmarkStart w:id="545" w:name="_Toc403628947"/>
      <w:bookmarkStart w:id="546" w:name="_Toc408915397"/>
      <w:bookmarkEnd w:id="543"/>
      <w:r w:rsidR="002A6E86" w:rsidRPr="00FF75FC">
        <w:t xml:space="preserve"> </w:t>
      </w:r>
    </w:p>
    <w:p w:rsidR="002A6E86" w:rsidRPr="00FF75FC" w:rsidRDefault="002A6E86" w:rsidP="001F194D">
      <w:pPr>
        <w:spacing w:after="0" w:line="240" w:lineRule="auto"/>
        <w:jc w:val="both"/>
        <w:rPr>
          <w:rFonts w:ascii="Times New Roman" w:hAnsi="Times New Roman"/>
          <w:sz w:val="24"/>
          <w:szCs w:val="24"/>
        </w:rPr>
      </w:pPr>
    </w:p>
    <w:p w:rsidR="00E70377" w:rsidRPr="00FF75FC" w:rsidRDefault="002A6E86" w:rsidP="001F194D">
      <w:pPr>
        <w:spacing w:after="0" w:line="240" w:lineRule="auto"/>
        <w:jc w:val="both"/>
        <w:rPr>
          <w:rFonts w:ascii="Times New Roman" w:hAnsi="Times New Roman"/>
          <w:i/>
          <w:sz w:val="24"/>
          <w:szCs w:val="24"/>
        </w:rPr>
      </w:pPr>
      <w:r w:rsidRPr="00FF75FC">
        <w:rPr>
          <w:rFonts w:ascii="Times New Roman" w:hAnsi="Times New Roman"/>
          <w:i/>
          <w:sz w:val="24"/>
          <w:szCs w:val="24"/>
        </w:rPr>
        <w:t>SOCIALNA VKLJUČENOST IN ZMANJŠEVANJE TVEGANJA REVŠČINE</w:t>
      </w:r>
      <w:bookmarkEnd w:id="544"/>
      <w:bookmarkEnd w:id="545"/>
      <w:bookmarkEnd w:id="546"/>
    </w:p>
    <w:p w:rsidR="002A6E86" w:rsidRPr="00FF75FC" w:rsidRDefault="002A6E86" w:rsidP="001F194D">
      <w:pPr>
        <w:spacing w:after="0" w:line="240" w:lineRule="auto"/>
        <w:jc w:val="both"/>
        <w:rPr>
          <w:rFonts w:ascii="Times New Roman" w:hAnsi="Times New Roman"/>
          <w:sz w:val="24"/>
          <w:szCs w:val="24"/>
        </w:rPr>
      </w:pPr>
      <w:bookmarkStart w:id="547" w:name="_Toc408915398"/>
    </w:p>
    <w:p w:rsidR="006D2E1F" w:rsidRPr="00FF75FC" w:rsidRDefault="006D2E1F" w:rsidP="001F194D">
      <w:pPr>
        <w:spacing w:after="0" w:line="240" w:lineRule="auto"/>
        <w:jc w:val="both"/>
        <w:rPr>
          <w:rFonts w:ascii="Times New Roman" w:hAnsi="Times New Roman"/>
          <w:sz w:val="24"/>
          <w:szCs w:val="24"/>
        </w:rPr>
      </w:pPr>
      <w:r w:rsidRPr="00FF75FC">
        <w:rPr>
          <w:rFonts w:ascii="Times New Roman" w:hAnsi="Times New Roman"/>
          <w:sz w:val="24"/>
          <w:szCs w:val="24"/>
        </w:rPr>
        <w:t>Prednostno os »Socialna vključenost in zmanjševanj</w:t>
      </w:r>
      <w:r w:rsidR="00B81245" w:rsidRPr="00FF75FC">
        <w:rPr>
          <w:rFonts w:ascii="Times New Roman" w:hAnsi="Times New Roman"/>
          <w:sz w:val="24"/>
          <w:szCs w:val="24"/>
        </w:rPr>
        <w:t>e tveganja revščine« sestavlja</w:t>
      </w:r>
      <w:r w:rsidRPr="00FF75FC">
        <w:rPr>
          <w:rFonts w:ascii="Times New Roman" w:hAnsi="Times New Roman"/>
          <w:sz w:val="24"/>
          <w:szCs w:val="24"/>
        </w:rPr>
        <w:t xml:space="preserve"> </w:t>
      </w:r>
      <w:r w:rsidR="00B81245" w:rsidRPr="00FF75FC">
        <w:rPr>
          <w:rFonts w:ascii="Times New Roman" w:hAnsi="Times New Roman"/>
          <w:sz w:val="24"/>
          <w:szCs w:val="24"/>
        </w:rPr>
        <w:t>pet prednostnih naložb</w:t>
      </w:r>
      <w:r w:rsidRPr="00FF75FC">
        <w:rPr>
          <w:rFonts w:ascii="Times New Roman" w:hAnsi="Times New Roman"/>
          <w:sz w:val="24"/>
          <w:szCs w:val="24"/>
        </w:rPr>
        <w:t>:</w:t>
      </w:r>
    </w:p>
    <w:p w:rsidR="00613C39" w:rsidRPr="00FF75FC" w:rsidRDefault="00613C39" w:rsidP="001F194D">
      <w:pPr>
        <w:spacing w:after="0" w:line="240" w:lineRule="auto"/>
        <w:rPr>
          <w:rFonts w:ascii="Times New Roman" w:hAnsi="Times New Roman"/>
          <w:sz w:val="24"/>
          <w:szCs w:val="24"/>
        </w:rPr>
      </w:pPr>
    </w:p>
    <w:p w:rsidR="00DE1438" w:rsidRPr="00FF75FC" w:rsidRDefault="00DE1438" w:rsidP="006A2971">
      <w:pPr>
        <w:numPr>
          <w:ilvl w:val="0"/>
          <w:numId w:val="40"/>
        </w:numPr>
        <w:spacing w:after="0" w:line="240" w:lineRule="auto"/>
        <w:jc w:val="both"/>
        <w:rPr>
          <w:rFonts w:ascii="Times New Roman" w:hAnsi="Times New Roman"/>
          <w:i/>
          <w:sz w:val="24"/>
          <w:szCs w:val="24"/>
          <w:lang w:eastAsia="sl-SI"/>
        </w:rPr>
      </w:pPr>
      <w:r w:rsidRPr="00FF75FC">
        <w:rPr>
          <w:rFonts w:ascii="Times New Roman" w:hAnsi="Times New Roman"/>
          <w:i/>
          <w:sz w:val="24"/>
          <w:szCs w:val="24"/>
          <w:lang w:eastAsia="sl-SI"/>
        </w:rPr>
        <w:t>Aktivno vključevanje, vključno s spodbujanjem enakih možnosti in dejavnega sodelovanja ter izboljšanje zaposljivosti</w:t>
      </w:r>
      <w:r w:rsidRPr="00FF75FC">
        <w:rPr>
          <w:rFonts w:ascii="Times New Roman" w:hAnsi="Times New Roman"/>
          <w:i/>
          <w:sz w:val="24"/>
          <w:szCs w:val="24"/>
          <w:lang w:eastAsia="sl-SI"/>
        </w:rPr>
        <w:tab/>
      </w:r>
    </w:p>
    <w:p w:rsidR="00DE1438" w:rsidRPr="00FF75FC" w:rsidRDefault="00DE1438" w:rsidP="006A2971">
      <w:pPr>
        <w:numPr>
          <w:ilvl w:val="0"/>
          <w:numId w:val="40"/>
        </w:numPr>
        <w:spacing w:after="0" w:line="240" w:lineRule="auto"/>
        <w:jc w:val="both"/>
        <w:rPr>
          <w:rFonts w:ascii="Times New Roman" w:hAnsi="Times New Roman"/>
          <w:i/>
          <w:sz w:val="24"/>
          <w:szCs w:val="24"/>
          <w:lang w:eastAsia="sl-SI"/>
        </w:rPr>
      </w:pPr>
      <w:r w:rsidRPr="00FF75FC">
        <w:rPr>
          <w:rFonts w:ascii="Times New Roman" w:hAnsi="Times New Roman"/>
          <w:i/>
          <w:sz w:val="24"/>
          <w:szCs w:val="24"/>
          <w:lang w:eastAsia="sl-SI"/>
        </w:rPr>
        <w:t>Spodbujanje razpoložljivosti cenovno dostopnih, trajnostnih in visoko kakovostnih storitev, vključno z zdravstvenimi in socialnimi storitvami splošnega pomena</w:t>
      </w:r>
    </w:p>
    <w:p w:rsidR="00DE1438" w:rsidRPr="00FF75FC" w:rsidRDefault="00DE1438" w:rsidP="006A2971">
      <w:pPr>
        <w:numPr>
          <w:ilvl w:val="0"/>
          <w:numId w:val="40"/>
        </w:numPr>
        <w:spacing w:after="0" w:line="240" w:lineRule="auto"/>
        <w:jc w:val="both"/>
        <w:rPr>
          <w:rFonts w:ascii="Times New Roman" w:hAnsi="Times New Roman"/>
          <w:i/>
          <w:sz w:val="24"/>
          <w:szCs w:val="24"/>
          <w:lang w:eastAsia="sl-SI"/>
        </w:rPr>
      </w:pPr>
      <w:r w:rsidRPr="00FF75FC">
        <w:rPr>
          <w:rFonts w:ascii="Times New Roman" w:hAnsi="Times New Roman"/>
          <w:i/>
          <w:sz w:val="24"/>
          <w:szCs w:val="24"/>
          <w:lang w:eastAsia="sl-SI"/>
        </w:rPr>
        <w:t>Vlaganje v zdravstveno in socialno infrastrukturo, ki prispeva k razvoju na nacionalni, regionalni in lokalni ravni, zmanjšanju neenakosti pri zdravstvenem statusu, spodbujanje socialne vključenosti z lažjim dostopom do družbenih, kulturnih in rekreacijskih storitev, ter prehodom z institucionalnih storitev na skupnostne oblike storitev</w:t>
      </w:r>
    </w:p>
    <w:p w:rsidR="00DE1438" w:rsidRPr="00FF75FC" w:rsidRDefault="00DE1438" w:rsidP="006A2971">
      <w:pPr>
        <w:numPr>
          <w:ilvl w:val="0"/>
          <w:numId w:val="40"/>
        </w:numPr>
        <w:spacing w:after="0" w:line="240" w:lineRule="auto"/>
        <w:jc w:val="both"/>
        <w:rPr>
          <w:rFonts w:ascii="Times New Roman" w:hAnsi="Times New Roman"/>
          <w:i/>
          <w:sz w:val="24"/>
          <w:szCs w:val="24"/>
          <w:lang w:eastAsia="sl-SI"/>
        </w:rPr>
      </w:pPr>
      <w:r w:rsidRPr="00FF75FC">
        <w:rPr>
          <w:rFonts w:ascii="Times New Roman" w:hAnsi="Times New Roman"/>
          <w:i/>
          <w:sz w:val="24"/>
          <w:szCs w:val="24"/>
          <w:lang w:eastAsia="sl-SI"/>
        </w:rPr>
        <w:t>Spodbujanje socialnega podjetništva in poklicnega vključevanja v socialna podjetja ter socialnega in solidarnega gospodarstva, da bi vsem olajšali dostop do zaposlitve</w:t>
      </w:r>
    </w:p>
    <w:p w:rsidR="00E70377" w:rsidRPr="00FF75FC" w:rsidRDefault="00DE1438" w:rsidP="006A2971">
      <w:pPr>
        <w:numPr>
          <w:ilvl w:val="0"/>
          <w:numId w:val="40"/>
        </w:numPr>
        <w:spacing w:after="0" w:line="240" w:lineRule="auto"/>
        <w:jc w:val="both"/>
        <w:rPr>
          <w:rFonts w:ascii="Times New Roman" w:hAnsi="Times New Roman"/>
          <w:i/>
          <w:sz w:val="24"/>
          <w:szCs w:val="24"/>
          <w:lang w:eastAsia="sl-SI"/>
        </w:rPr>
      </w:pPr>
      <w:r w:rsidRPr="00FF75FC">
        <w:rPr>
          <w:rFonts w:ascii="Times New Roman" w:hAnsi="Times New Roman"/>
          <w:i/>
          <w:sz w:val="24"/>
          <w:szCs w:val="24"/>
          <w:lang w:eastAsia="sl-SI"/>
        </w:rPr>
        <w:t>Vlaganja v okviru strategij lokalnega razvoja, ki ga vodi skupnost</w:t>
      </w:r>
    </w:p>
    <w:bookmarkEnd w:id="547"/>
    <w:p w:rsidR="00E70377" w:rsidRPr="00FF75FC" w:rsidRDefault="00E70377" w:rsidP="001F194D">
      <w:pPr>
        <w:spacing w:after="0" w:line="240" w:lineRule="auto"/>
        <w:jc w:val="both"/>
        <w:rPr>
          <w:rFonts w:ascii="Times New Roman" w:hAnsi="Times New Roman"/>
          <w:sz w:val="24"/>
          <w:szCs w:val="24"/>
          <w:lang w:eastAsia="sl-SI"/>
        </w:rPr>
      </w:pPr>
    </w:p>
    <w:p w:rsidR="00613C39" w:rsidRPr="00FF75FC" w:rsidRDefault="00613C39"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Za izvajanje prednostne osi sta opredeljena ESS in ESRR za obe kategoriji regij Vzhodna in Zahodna Slovenija.</w:t>
      </w:r>
    </w:p>
    <w:p w:rsidR="00B81245" w:rsidRPr="00FF75FC" w:rsidRDefault="00B81245" w:rsidP="001F194D">
      <w:pPr>
        <w:spacing w:after="0" w:line="240" w:lineRule="auto"/>
        <w:jc w:val="both"/>
        <w:rPr>
          <w:rFonts w:ascii="Times New Roman" w:hAnsi="Times New Roman"/>
          <w:sz w:val="24"/>
          <w:szCs w:val="24"/>
          <w:lang w:eastAsia="sl-SI"/>
        </w:rPr>
      </w:pPr>
    </w:p>
    <w:p w:rsidR="00E70377" w:rsidRPr="00FF75FC" w:rsidRDefault="00E70377">
      <w:pPr>
        <w:pStyle w:val="Naslov2"/>
        <w:numPr>
          <w:ilvl w:val="0"/>
          <w:numId w:val="144"/>
        </w:numPr>
        <w:pPrChange w:id="548" w:author="Avtor">
          <w:pPr>
            <w:pStyle w:val="Naslov2"/>
            <w:numPr>
              <w:numId w:val="41"/>
            </w:numPr>
          </w:pPr>
        </w:pPrChange>
      </w:pPr>
      <w:bookmarkStart w:id="549" w:name="_Toc408915400"/>
      <w:bookmarkStart w:id="550" w:name="_Toc410313695"/>
      <w:bookmarkStart w:id="551" w:name="_Toc413322557"/>
      <w:bookmarkStart w:id="552" w:name="_Toc413423389"/>
      <w:bookmarkStart w:id="553" w:name="_Toc413770752"/>
      <w:bookmarkStart w:id="554" w:name="_Toc414629856"/>
      <w:bookmarkStart w:id="555" w:name="_Toc414631228"/>
      <w:bookmarkStart w:id="556" w:name="_Toc416966759"/>
      <w:bookmarkStart w:id="557" w:name="_Toc51318121"/>
      <w:bookmarkStart w:id="558" w:name="_Toc56689339"/>
      <w:bookmarkStart w:id="559" w:name="_Toc57026815"/>
      <w:bookmarkStart w:id="560" w:name="_Toc57026936"/>
      <w:r w:rsidRPr="00FF75FC">
        <w:t>Aktivno vključevanje, vključno s spodbujanjem enakih možnosti in dejavnega sodelovanja ter izboljšanje zaposljivosti</w:t>
      </w:r>
      <w:bookmarkEnd w:id="549"/>
      <w:bookmarkEnd w:id="550"/>
      <w:bookmarkEnd w:id="551"/>
      <w:bookmarkEnd w:id="552"/>
      <w:bookmarkEnd w:id="553"/>
      <w:bookmarkEnd w:id="554"/>
      <w:bookmarkEnd w:id="555"/>
      <w:bookmarkEnd w:id="556"/>
      <w:bookmarkEnd w:id="557"/>
      <w:bookmarkEnd w:id="558"/>
      <w:bookmarkEnd w:id="559"/>
      <w:bookmarkEnd w:id="560"/>
    </w:p>
    <w:p w:rsidR="00E70377" w:rsidRPr="00FF75FC" w:rsidRDefault="00E70377" w:rsidP="001F194D">
      <w:pPr>
        <w:tabs>
          <w:tab w:val="left" w:pos="3382"/>
        </w:tabs>
        <w:spacing w:after="0" w:line="240" w:lineRule="auto"/>
        <w:jc w:val="both"/>
        <w:rPr>
          <w:rFonts w:ascii="Times New Roman" w:hAnsi="Times New Roman"/>
          <w:b/>
          <w:sz w:val="24"/>
          <w:szCs w:val="24"/>
        </w:rPr>
      </w:pPr>
    </w:p>
    <w:p w:rsidR="001D7E27" w:rsidRPr="00FF75FC" w:rsidRDefault="001D7E27"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1D7E27" w:rsidRPr="00FF75FC" w:rsidRDefault="001D7E27" w:rsidP="001F194D">
      <w:pPr>
        <w:tabs>
          <w:tab w:val="left" w:pos="3382"/>
        </w:tabs>
        <w:spacing w:after="0" w:line="240" w:lineRule="auto"/>
        <w:jc w:val="both"/>
        <w:rPr>
          <w:rFonts w:ascii="Times New Roman" w:hAnsi="Times New Roman"/>
          <w:sz w:val="24"/>
          <w:szCs w:val="24"/>
        </w:rPr>
      </w:pPr>
      <w:r w:rsidRPr="00FF75FC">
        <w:rPr>
          <w:rFonts w:ascii="Times New Roman" w:hAnsi="Times New Roman"/>
          <w:sz w:val="24"/>
          <w:szCs w:val="24"/>
        </w:rPr>
        <w:t>Prvi specifični cilj prednostne naložbe je vzpostavitev celostnega modela socialne aktivacije.</w:t>
      </w:r>
    </w:p>
    <w:p w:rsidR="001D7E27" w:rsidRPr="00FF75FC" w:rsidRDefault="001D7E27" w:rsidP="001F194D">
      <w:pPr>
        <w:tabs>
          <w:tab w:val="left" w:pos="3382"/>
        </w:tabs>
        <w:spacing w:after="0" w:line="240" w:lineRule="auto"/>
        <w:jc w:val="both"/>
        <w:rPr>
          <w:rFonts w:ascii="Times New Roman" w:hAnsi="Times New Roman"/>
          <w:sz w:val="24"/>
          <w:szCs w:val="24"/>
        </w:rPr>
      </w:pPr>
    </w:p>
    <w:p w:rsidR="001D7E27" w:rsidRPr="00FF75FC" w:rsidRDefault="001D7E27"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1D7E27" w:rsidRPr="00FF75FC" w:rsidRDefault="00825131" w:rsidP="006A2971">
      <w:pPr>
        <w:numPr>
          <w:ilvl w:val="0"/>
          <w:numId w:val="36"/>
        </w:numPr>
        <w:spacing w:after="0" w:line="240" w:lineRule="auto"/>
        <w:jc w:val="both"/>
        <w:rPr>
          <w:rStyle w:val="BodytextBold"/>
          <w:b w:val="0"/>
          <w:i w:val="0"/>
          <w:sz w:val="24"/>
          <w:szCs w:val="24"/>
        </w:rPr>
      </w:pPr>
      <w:r w:rsidRPr="00FF75FC">
        <w:rPr>
          <w:rStyle w:val="BodytextBold"/>
          <w:b w:val="0"/>
          <w:i w:val="0"/>
          <w:sz w:val="24"/>
          <w:szCs w:val="24"/>
        </w:rPr>
        <w:t>razvoj in vzpostavitev celovitega modela socialne aktivacije, ki bo zagotovil transparentno, usklajeno in celostno obravnavo oseb ter ustrezno povezal vse relevantne institucije, vključno z:</w:t>
      </w:r>
    </w:p>
    <w:p w:rsidR="00825131" w:rsidRPr="00FF75FC" w:rsidRDefault="00825131" w:rsidP="006A2971">
      <w:pPr>
        <w:numPr>
          <w:ilvl w:val="1"/>
          <w:numId w:val="36"/>
        </w:numPr>
        <w:spacing w:after="0" w:line="240" w:lineRule="auto"/>
        <w:ind w:left="993" w:hanging="284"/>
        <w:jc w:val="both"/>
        <w:rPr>
          <w:rStyle w:val="BodytextBold"/>
          <w:b w:val="0"/>
          <w:i w:val="0"/>
          <w:sz w:val="24"/>
          <w:szCs w:val="24"/>
        </w:rPr>
      </w:pPr>
      <w:r w:rsidRPr="00FF75FC">
        <w:rPr>
          <w:rStyle w:val="BodytextBold"/>
          <w:b w:val="0"/>
          <w:i w:val="0"/>
          <w:sz w:val="24"/>
          <w:szCs w:val="24"/>
        </w:rPr>
        <w:t>izvedbo analiz, potrebnih za razvoj sistema socialne aktivacije,</w:t>
      </w:r>
    </w:p>
    <w:p w:rsidR="00825131" w:rsidRPr="00FF75FC" w:rsidRDefault="00825131" w:rsidP="006A2971">
      <w:pPr>
        <w:numPr>
          <w:ilvl w:val="1"/>
          <w:numId w:val="36"/>
        </w:numPr>
        <w:spacing w:after="0" w:line="240" w:lineRule="auto"/>
        <w:ind w:left="993" w:hanging="284"/>
        <w:jc w:val="both"/>
        <w:rPr>
          <w:rStyle w:val="BodytextBold"/>
          <w:b w:val="0"/>
          <w:i w:val="0"/>
          <w:sz w:val="24"/>
          <w:szCs w:val="24"/>
        </w:rPr>
      </w:pPr>
      <w:r w:rsidRPr="00FF75FC">
        <w:rPr>
          <w:rStyle w:val="BodytextBold"/>
          <w:b w:val="0"/>
          <w:i w:val="0"/>
          <w:sz w:val="24"/>
          <w:szCs w:val="24"/>
        </w:rPr>
        <w:t>vzpostavitvijo enotne vstopne točke v sistem socialne aktivacije ter zaposlitve, usposabljanje in druga podpora delu osebja v enotni vstopni točki, tudi za obravnavo vključenih oseb,</w:t>
      </w:r>
    </w:p>
    <w:p w:rsidR="00825131" w:rsidRPr="00FF75FC" w:rsidRDefault="00825131" w:rsidP="006A2971">
      <w:pPr>
        <w:numPr>
          <w:ilvl w:val="1"/>
          <w:numId w:val="36"/>
        </w:numPr>
        <w:spacing w:after="0" w:line="240" w:lineRule="auto"/>
        <w:ind w:left="993" w:hanging="284"/>
        <w:jc w:val="both"/>
        <w:rPr>
          <w:rStyle w:val="BodytextBold"/>
          <w:b w:val="0"/>
          <w:i w:val="0"/>
          <w:sz w:val="24"/>
          <w:szCs w:val="24"/>
        </w:rPr>
      </w:pPr>
      <w:r w:rsidRPr="00FF75FC">
        <w:rPr>
          <w:rStyle w:val="BodytextBold"/>
          <w:b w:val="0"/>
          <w:i w:val="0"/>
          <w:sz w:val="24"/>
          <w:szCs w:val="24"/>
        </w:rPr>
        <w:t>vzpostavitev sistema sodelovanja med vsemi relevantnimi institucijami ter oblikovanje potrebnih protokolov sodelovanja in usposabljanja trenerjev (to so zaposleni v institucijah, ki bodo nato posredovali znanje ostalim sodelavcem) v teh institucijah;</w:t>
      </w:r>
    </w:p>
    <w:p w:rsidR="00825131" w:rsidRPr="00FF75FC" w:rsidRDefault="00825131" w:rsidP="006A2971">
      <w:pPr>
        <w:numPr>
          <w:ilvl w:val="1"/>
          <w:numId w:val="36"/>
        </w:numPr>
        <w:spacing w:after="0" w:line="240" w:lineRule="auto"/>
        <w:ind w:left="993" w:hanging="284"/>
        <w:jc w:val="both"/>
        <w:rPr>
          <w:rStyle w:val="BodytextBold"/>
          <w:b w:val="0"/>
          <w:i w:val="0"/>
          <w:sz w:val="24"/>
          <w:szCs w:val="24"/>
        </w:rPr>
      </w:pPr>
      <w:r w:rsidRPr="00FF75FC">
        <w:rPr>
          <w:rStyle w:val="BodytextBold"/>
          <w:b w:val="0"/>
          <w:i w:val="0"/>
          <w:sz w:val="24"/>
          <w:szCs w:val="24"/>
        </w:rPr>
        <w:t>nadgradnja informacijskih sistemov za učinkovito spremljanje izvajanja programov socialne aktivacije in v njih vključenih oseb. ter razvoju informacijskih orodij za podporo izvajalskim organizacijam in državljanom pri uveljavljanju pravic iz javnih sredstev.</w:t>
      </w:r>
    </w:p>
    <w:p w:rsidR="001D7E27" w:rsidRPr="00FF75FC" w:rsidRDefault="001D7E27" w:rsidP="001F194D">
      <w:pPr>
        <w:tabs>
          <w:tab w:val="left" w:pos="3382"/>
        </w:tabs>
        <w:spacing w:after="0" w:line="240" w:lineRule="auto"/>
        <w:jc w:val="both"/>
        <w:rPr>
          <w:rFonts w:ascii="Times New Roman" w:hAnsi="Times New Roman"/>
          <w:sz w:val="24"/>
          <w:szCs w:val="24"/>
        </w:rPr>
      </w:pPr>
    </w:p>
    <w:p w:rsidR="001D7E27" w:rsidRPr="00FF75FC" w:rsidRDefault="001D7E27" w:rsidP="001F194D">
      <w:pPr>
        <w:tabs>
          <w:tab w:val="left" w:pos="3382"/>
        </w:tabs>
        <w:spacing w:after="0" w:line="240" w:lineRule="auto"/>
        <w:jc w:val="both"/>
        <w:rPr>
          <w:rFonts w:ascii="Times New Roman" w:hAnsi="Times New Roman"/>
          <w:sz w:val="24"/>
          <w:szCs w:val="24"/>
        </w:rPr>
      </w:pPr>
      <w:r w:rsidRPr="00FF75FC">
        <w:rPr>
          <w:rFonts w:ascii="Times New Roman" w:hAnsi="Times New Roman"/>
          <w:sz w:val="24"/>
          <w:szCs w:val="24"/>
        </w:rPr>
        <w:lastRenderedPageBreak/>
        <w:t>Drugi specifični cilj prednostne naložbe je opolnomočenje ciljnih skupin za približevanje trgu dela</w:t>
      </w:r>
    </w:p>
    <w:p w:rsidR="001D7E27" w:rsidRPr="00FF75FC" w:rsidRDefault="001D7E27" w:rsidP="001F194D">
      <w:pPr>
        <w:tabs>
          <w:tab w:val="left" w:pos="3382"/>
        </w:tabs>
        <w:spacing w:after="0" w:line="240" w:lineRule="auto"/>
        <w:jc w:val="both"/>
        <w:rPr>
          <w:rFonts w:ascii="Times New Roman" w:hAnsi="Times New Roman"/>
          <w:sz w:val="24"/>
          <w:szCs w:val="24"/>
        </w:rPr>
      </w:pPr>
    </w:p>
    <w:p w:rsidR="001D7E27" w:rsidRPr="00FF75FC" w:rsidRDefault="001D7E27"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825131" w:rsidRPr="00FF75FC" w:rsidRDefault="00825131" w:rsidP="006A2971">
      <w:pPr>
        <w:numPr>
          <w:ilvl w:val="0"/>
          <w:numId w:val="36"/>
        </w:numPr>
        <w:spacing w:after="0" w:line="240" w:lineRule="auto"/>
        <w:jc w:val="both"/>
        <w:rPr>
          <w:rFonts w:ascii="Times New Roman" w:hAnsi="Times New Roman"/>
          <w:sz w:val="24"/>
          <w:szCs w:val="24"/>
        </w:rPr>
      </w:pPr>
      <w:r w:rsidRPr="00FF75FC">
        <w:rPr>
          <w:rFonts w:ascii="Times New Roman" w:hAnsi="Times New Roman"/>
          <w:sz w:val="24"/>
          <w:szCs w:val="24"/>
        </w:rPr>
        <w:t>razvoj interdisciplinarnih programov socialne aktivacije ter izbor ustreznih izvajalcev teh programov in njihovo morebitno dodatno usposabljanje;</w:t>
      </w:r>
    </w:p>
    <w:p w:rsidR="00825131" w:rsidRPr="00FF75FC" w:rsidRDefault="00825131" w:rsidP="006A2971">
      <w:pPr>
        <w:numPr>
          <w:ilvl w:val="0"/>
          <w:numId w:val="36"/>
        </w:numPr>
        <w:spacing w:after="0" w:line="240" w:lineRule="auto"/>
        <w:jc w:val="both"/>
        <w:rPr>
          <w:rFonts w:ascii="Times New Roman" w:hAnsi="Times New Roman"/>
          <w:sz w:val="24"/>
          <w:szCs w:val="24"/>
        </w:rPr>
      </w:pPr>
      <w:r w:rsidRPr="00FF75FC">
        <w:rPr>
          <w:rFonts w:ascii="Times New Roman" w:hAnsi="Times New Roman"/>
          <w:sz w:val="24"/>
          <w:szCs w:val="24"/>
        </w:rPr>
        <w:t>izvajanje programov socialne aktivacije in socialnega vključevanja, ki so posebej prilagojeni specifičnim težavam ciljnih skupin (zlasti tistih, ki so prepoznane v uvodnem delu specifičnega cilja) pri vključevanju v družbo in na trg dela, s ciljem opolnomočenja in zaposlitvenega kapitala še pred vstopom na trg dela oziroma pred iskanjem zaposlitve in v začetnem obdobju zaposlitve. Pri tem se bo spodbujalo:</w:t>
      </w:r>
    </w:p>
    <w:p w:rsidR="00825131" w:rsidRPr="00FF75FC" w:rsidRDefault="00825131" w:rsidP="006A2971">
      <w:pPr>
        <w:numPr>
          <w:ilvl w:val="1"/>
          <w:numId w:val="36"/>
        </w:numPr>
        <w:spacing w:after="0" w:line="240" w:lineRule="auto"/>
        <w:ind w:left="993" w:hanging="284"/>
        <w:jc w:val="both"/>
        <w:rPr>
          <w:rFonts w:ascii="Times New Roman" w:hAnsi="Times New Roman"/>
          <w:sz w:val="24"/>
          <w:szCs w:val="24"/>
        </w:rPr>
      </w:pPr>
      <w:r w:rsidRPr="00FF75FC">
        <w:rPr>
          <w:rFonts w:ascii="Times New Roman" w:hAnsi="Times New Roman"/>
          <w:sz w:val="24"/>
          <w:szCs w:val="24"/>
        </w:rPr>
        <w:t>povezovanje programov socialne aktivacije z zaposlitvenimi programi in razvoj prilagojenih oblik dela, kamor se bodo lahko vključile osebe, po zaključku socialne aktivacije, prehode med programi ter prehode iz programov na trg dela ali v zaposlitev v socialnih podjetjih, ter drugih oblikah dela in programih predvsem v nevladnem sektorju vse s ciljem nadaljnjega spremljanja in nudenja podpore osebam tudi po zaključku vključenosti v programe socialne aktivacije. Pri tem bo ves čas zagotovljeno dopolnjevanje in usklajevanje aktivnosti drugih prednostnih osi (zlasti 8 in 10) ter prednostnih naložb te prednostne osi.</w:t>
      </w:r>
    </w:p>
    <w:p w:rsidR="00E70377" w:rsidRPr="00FF75FC" w:rsidRDefault="00825131" w:rsidP="006A2971">
      <w:pPr>
        <w:numPr>
          <w:ilvl w:val="0"/>
          <w:numId w:val="36"/>
        </w:numPr>
        <w:spacing w:after="0" w:line="240" w:lineRule="auto"/>
        <w:jc w:val="both"/>
        <w:rPr>
          <w:rFonts w:ascii="Times New Roman" w:hAnsi="Times New Roman"/>
          <w:sz w:val="24"/>
          <w:szCs w:val="24"/>
        </w:rPr>
      </w:pPr>
      <w:r w:rsidRPr="00FF75FC">
        <w:rPr>
          <w:rFonts w:ascii="Times New Roman" w:hAnsi="Times New Roman"/>
          <w:sz w:val="24"/>
          <w:szCs w:val="24"/>
        </w:rPr>
        <w:t>razvoj in vzpostavitev prilagojenih oblik dela za osebe,ki po končanem aktivacijskem programu iz prejšnjih alinej zaradi svojih specifičnih težav ne uspejo vstopiti na trg dela, oziroma ne zmorejo vsaj polovičnega delovnega časa, kar je pogoj za vključitev tako v socialno podjetništvo, ki bo financirano iz četrte naložbe, kot tudi v javna dela, ki so financirana iz nacionalnega proračuna.</w:t>
      </w:r>
    </w:p>
    <w:p w:rsidR="001D7E27" w:rsidRPr="00FF75FC" w:rsidRDefault="001D7E27" w:rsidP="001F194D">
      <w:pPr>
        <w:spacing w:after="0" w:line="240" w:lineRule="auto"/>
        <w:jc w:val="both"/>
        <w:rPr>
          <w:rFonts w:ascii="Times New Roman" w:hAnsi="Times New Roman"/>
          <w:sz w:val="24"/>
          <w:szCs w:val="24"/>
        </w:rPr>
      </w:pPr>
    </w:p>
    <w:p w:rsidR="001D7E27" w:rsidRPr="00FF75FC" w:rsidRDefault="001D7E27" w:rsidP="001F194D">
      <w:pPr>
        <w:spacing w:after="0" w:line="240" w:lineRule="auto"/>
        <w:jc w:val="both"/>
        <w:rPr>
          <w:rFonts w:ascii="Times New Roman" w:hAnsi="Times New Roman"/>
          <w:sz w:val="24"/>
          <w:szCs w:val="24"/>
        </w:rPr>
      </w:pPr>
      <w:r w:rsidRPr="00FF75FC">
        <w:rPr>
          <w:rFonts w:ascii="Times New Roman" w:hAnsi="Times New Roman"/>
          <w:sz w:val="24"/>
          <w:szCs w:val="24"/>
        </w:rPr>
        <w:t>Tretji specifični cilj prednostne naložbe je preprečevanje zdrsa v revščino oziroma socialno izključenost in zmanjševanje neenakosti v zdravju.</w:t>
      </w:r>
    </w:p>
    <w:p w:rsidR="001D7E27" w:rsidRPr="00FF75FC" w:rsidRDefault="001D7E27" w:rsidP="001F194D">
      <w:pPr>
        <w:spacing w:after="0" w:line="240" w:lineRule="auto"/>
        <w:jc w:val="both"/>
        <w:rPr>
          <w:rFonts w:ascii="Times New Roman" w:hAnsi="Times New Roman"/>
          <w:sz w:val="24"/>
          <w:szCs w:val="24"/>
        </w:rPr>
      </w:pPr>
    </w:p>
    <w:p w:rsidR="00825131" w:rsidRPr="00FF75FC" w:rsidRDefault="00825131"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825131" w:rsidRPr="00FF75FC" w:rsidRDefault="00825131" w:rsidP="006A2971">
      <w:pPr>
        <w:numPr>
          <w:ilvl w:val="0"/>
          <w:numId w:val="42"/>
        </w:numPr>
        <w:spacing w:after="0" w:line="240" w:lineRule="auto"/>
        <w:jc w:val="both"/>
        <w:rPr>
          <w:rFonts w:ascii="Times New Roman" w:hAnsi="Times New Roman"/>
          <w:sz w:val="24"/>
          <w:szCs w:val="24"/>
        </w:rPr>
      </w:pPr>
      <w:r w:rsidRPr="00FF75FC">
        <w:rPr>
          <w:rFonts w:ascii="Times New Roman" w:hAnsi="Times New Roman"/>
          <w:sz w:val="24"/>
          <w:szCs w:val="24"/>
        </w:rPr>
        <w:t>za razvoj ali nadgradnjo in izvajanje preventivnih programov, ki se izvajajo predvsem v obstoječih ali s sredstvi ESS podprtih (zlasti z vidika zaposlovanja in usposabljanja osebja) medgeneracijskih centrih in centrih za družino, za:</w:t>
      </w:r>
    </w:p>
    <w:p w:rsidR="00825131" w:rsidRPr="00FF75FC" w:rsidRDefault="00825131" w:rsidP="006A2971">
      <w:pPr>
        <w:numPr>
          <w:ilvl w:val="1"/>
          <w:numId w:val="42"/>
        </w:numPr>
        <w:spacing w:after="0" w:line="240" w:lineRule="auto"/>
        <w:ind w:left="993" w:hanging="284"/>
        <w:jc w:val="both"/>
        <w:rPr>
          <w:rFonts w:ascii="Times New Roman" w:hAnsi="Times New Roman"/>
          <w:sz w:val="24"/>
          <w:szCs w:val="24"/>
        </w:rPr>
      </w:pPr>
      <w:r w:rsidRPr="00FF75FC">
        <w:rPr>
          <w:rFonts w:ascii="Times New Roman" w:hAnsi="Times New Roman"/>
          <w:sz w:val="24"/>
          <w:szCs w:val="24"/>
        </w:rPr>
        <w:t>delo z družinami z otroci (v učenje veščin učinkovitega gospodarjenja in vodenja gospodinjstva,…) in delo z družinami, kjer je bilo ugotovljeno nasilje v družini (npr. razvoj centrov za družino v okoljih z večjo stopnjo tveganja revščine),</w:t>
      </w:r>
    </w:p>
    <w:p w:rsidR="00825131" w:rsidRPr="00FF75FC" w:rsidRDefault="00825131" w:rsidP="006A2971">
      <w:pPr>
        <w:numPr>
          <w:ilvl w:val="1"/>
          <w:numId w:val="42"/>
        </w:numPr>
        <w:spacing w:after="0" w:line="240" w:lineRule="auto"/>
        <w:ind w:left="993" w:hanging="284"/>
        <w:jc w:val="both"/>
        <w:rPr>
          <w:rFonts w:ascii="Times New Roman" w:hAnsi="Times New Roman"/>
          <w:sz w:val="24"/>
          <w:szCs w:val="24"/>
        </w:rPr>
      </w:pPr>
      <w:r w:rsidRPr="00FF75FC">
        <w:rPr>
          <w:rFonts w:ascii="Times New Roman" w:hAnsi="Times New Roman"/>
          <w:sz w:val="24"/>
          <w:szCs w:val="24"/>
        </w:rPr>
        <w:t>celostno obravnavo otrok in mladostnikov iz socialno ogroženih okolij oziroma otrok in mladostnikov, ki tvegajo socialno izključenost zaradi različnih razlogov s ciljem opolnomočenja in povečanja zmožnosti socialnih in kulturnih kompetenc, ki se lahko izvaja tudi v okviru mrež institucij oziroma nevladnih organizacij;</w:t>
      </w:r>
    </w:p>
    <w:p w:rsidR="00825131" w:rsidRPr="00FF75FC" w:rsidRDefault="00825131" w:rsidP="006A2971">
      <w:pPr>
        <w:numPr>
          <w:ilvl w:val="1"/>
          <w:numId w:val="42"/>
        </w:numPr>
        <w:spacing w:after="0" w:line="240" w:lineRule="auto"/>
        <w:ind w:left="993" w:hanging="284"/>
        <w:jc w:val="both"/>
        <w:rPr>
          <w:rFonts w:ascii="Times New Roman" w:hAnsi="Times New Roman"/>
          <w:sz w:val="24"/>
          <w:szCs w:val="24"/>
        </w:rPr>
      </w:pPr>
      <w:r w:rsidRPr="00FF75FC">
        <w:rPr>
          <w:rFonts w:ascii="Times New Roman" w:hAnsi="Times New Roman"/>
          <w:sz w:val="24"/>
          <w:szCs w:val="24"/>
        </w:rPr>
        <w:t>starejše iz socialno ogroženih okolij, vključno s programi priprave na staranje v izteku delovne dobe (učenje načrtovanja življenja ob bistveno spremenjenih materialnih možnostih,…);</w:t>
      </w:r>
    </w:p>
    <w:p w:rsidR="00825131" w:rsidRPr="00FF75FC" w:rsidRDefault="00825131" w:rsidP="006A2971">
      <w:pPr>
        <w:numPr>
          <w:ilvl w:val="0"/>
          <w:numId w:val="42"/>
        </w:numPr>
        <w:spacing w:after="0" w:line="240" w:lineRule="auto"/>
        <w:jc w:val="both"/>
        <w:rPr>
          <w:rFonts w:ascii="Times New Roman" w:hAnsi="Times New Roman"/>
          <w:sz w:val="24"/>
          <w:szCs w:val="24"/>
        </w:rPr>
      </w:pPr>
      <w:r w:rsidRPr="00FF75FC">
        <w:rPr>
          <w:rFonts w:ascii="Times New Roman" w:hAnsi="Times New Roman"/>
          <w:sz w:val="24"/>
          <w:szCs w:val="24"/>
        </w:rPr>
        <w:t xml:space="preserve">večjo socialno vključenost pripadnikov manjšinskih etničnih skupin in invalidov; s posebnim programom večje dostopnosti do kulturnih dobrin bomo zagotavljali </w:t>
      </w:r>
      <w:r w:rsidRPr="00FF75FC">
        <w:rPr>
          <w:rFonts w:ascii="Times New Roman" w:hAnsi="Times New Roman"/>
          <w:sz w:val="24"/>
          <w:szCs w:val="24"/>
        </w:rPr>
        <w:lastRenderedPageBreak/>
        <w:t>zmanjševanje tveganja socialne izključenosti za pripadnike etničnih manjšin in invalidov z namenom približevanja in vstopanja na trg dela;</w:t>
      </w:r>
    </w:p>
    <w:p w:rsidR="00825131" w:rsidRPr="00FF75FC" w:rsidRDefault="00825131" w:rsidP="006A2971">
      <w:pPr>
        <w:numPr>
          <w:ilvl w:val="0"/>
          <w:numId w:val="42"/>
        </w:numPr>
        <w:spacing w:after="0" w:line="240" w:lineRule="auto"/>
        <w:jc w:val="both"/>
        <w:rPr>
          <w:rFonts w:ascii="Times New Roman" w:hAnsi="Times New Roman"/>
          <w:sz w:val="24"/>
          <w:szCs w:val="24"/>
        </w:rPr>
      </w:pPr>
      <w:r w:rsidRPr="00FF75FC">
        <w:rPr>
          <w:rFonts w:ascii="Times New Roman" w:hAnsi="Times New Roman"/>
          <w:sz w:val="24"/>
          <w:szCs w:val="24"/>
        </w:rPr>
        <w:t>za razvoj novih, nadgradnjo obstoječih preventivnih programov in njihovo izvajanje, predvsem v zdravstvenih domovih, katerih delovanje je financirano iz nacionalnih sredstev:</w:t>
      </w:r>
    </w:p>
    <w:p w:rsidR="00825131" w:rsidRPr="00FF75FC" w:rsidRDefault="00825131" w:rsidP="006A2971">
      <w:pPr>
        <w:numPr>
          <w:ilvl w:val="0"/>
          <w:numId w:val="43"/>
        </w:numPr>
        <w:spacing w:after="0" w:line="240" w:lineRule="auto"/>
        <w:ind w:left="993" w:hanging="284"/>
        <w:jc w:val="both"/>
        <w:rPr>
          <w:rFonts w:ascii="Times New Roman" w:hAnsi="Times New Roman"/>
          <w:sz w:val="24"/>
          <w:szCs w:val="24"/>
        </w:rPr>
      </w:pPr>
      <w:r w:rsidRPr="00FF75FC">
        <w:rPr>
          <w:rFonts w:ascii="Times New Roman" w:hAnsi="Times New Roman"/>
          <w:sz w:val="24"/>
          <w:szCs w:val="24"/>
        </w:rPr>
        <w:t>programi osveščanja in podpora dvigu zdravstvene pismenosti in izvajanje programov za podporo zdravemu načinu življenja za ciljne skupine;</w:t>
      </w:r>
    </w:p>
    <w:p w:rsidR="00825131" w:rsidRPr="00FF75FC" w:rsidRDefault="00825131" w:rsidP="006A2971">
      <w:pPr>
        <w:numPr>
          <w:ilvl w:val="0"/>
          <w:numId w:val="43"/>
        </w:numPr>
        <w:spacing w:after="0" w:line="240" w:lineRule="auto"/>
        <w:ind w:left="993" w:hanging="284"/>
        <w:jc w:val="both"/>
        <w:rPr>
          <w:rFonts w:ascii="Times New Roman" w:hAnsi="Times New Roman"/>
          <w:sz w:val="24"/>
          <w:szCs w:val="24"/>
        </w:rPr>
      </w:pPr>
      <w:r w:rsidRPr="00FF75FC">
        <w:rPr>
          <w:rFonts w:ascii="Times New Roman" w:hAnsi="Times New Roman"/>
          <w:sz w:val="24"/>
          <w:szCs w:val="24"/>
        </w:rPr>
        <w:t>nadgradnja obstoječih, razvoj in izvajanje novih programov v zdravstvenih domovih, ki bodo bolje odgovarjali potrebam ciljnih skupin in bodo vključevali usposabljanje in izobraževanje izvajalcev;</w:t>
      </w:r>
    </w:p>
    <w:p w:rsidR="001D7E27" w:rsidRDefault="00825131" w:rsidP="006A2971">
      <w:pPr>
        <w:numPr>
          <w:ilvl w:val="0"/>
          <w:numId w:val="43"/>
        </w:numPr>
        <w:spacing w:after="0" w:line="240" w:lineRule="auto"/>
        <w:ind w:left="993" w:hanging="284"/>
        <w:jc w:val="both"/>
        <w:rPr>
          <w:ins w:id="561" w:author="Avtor"/>
          <w:rFonts w:ascii="Times New Roman" w:hAnsi="Times New Roman"/>
          <w:sz w:val="24"/>
          <w:szCs w:val="24"/>
        </w:rPr>
      </w:pPr>
      <w:r w:rsidRPr="00FF75FC">
        <w:rPr>
          <w:rFonts w:ascii="Times New Roman" w:hAnsi="Times New Roman"/>
          <w:sz w:val="24"/>
          <w:szCs w:val="24"/>
        </w:rPr>
        <w:t>nadgradnja programov v zdravstvenih domovih za obvladovanje kroničnih bolezni in dejavnikov tveganja, vključno s podporo pri spremembi vedenja ter povezovanje s socialnim varstvom z namenom preprečevanja socialne izključenosti in slabše zaposljivosti kronično bolnih.</w:t>
      </w:r>
    </w:p>
    <w:p w:rsidR="00B35198" w:rsidRPr="00B35198" w:rsidRDefault="00B35198">
      <w:pPr>
        <w:numPr>
          <w:ilvl w:val="0"/>
          <w:numId w:val="43"/>
        </w:numPr>
        <w:spacing w:after="0" w:line="240" w:lineRule="auto"/>
        <w:ind w:left="993" w:hanging="284"/>
        <w:jc w:val="both"/>
        <w:rPr>
          <w:ins w:id="562" w:author="Avtor"/>
          <w:rFonts w:ascii="Times New Roman" w:hAnsi="Times New Roman"/>
          <w:sz w:val="24"/>
          <w:szCs w:val="24"/>
          <w:rPrChange w:id="563" w:author="Avtor">
            <w:rPr>
              <w:ins w:id="564" w:author="Avtor"/>
              <w:rFonts w:ascii="Arial" w:eastAsia="Times New Roman" w:hAnsi="Arial" w:cs="Arial"/>
              <w:color w:val="222222"/>
              <w:sz w:val="18"/>
              <w:szCs w:val="18"/>
              <w:lang w:eastAsia="sl-SI"/>
            </w:rPr>
          </w:rPrChange>
        </w:rPr>
        <w:pPrChange w:id="565" w:author="Avtor">
          <w:pPr>
            <w:numPr>
              <w:numId w:val="43"/>
            </w:numPr>
            <w:shd w:val="clear" w:color="auto" w:fill="FFFFFF"/>
            <w:spacing w:before="100" w:beforeAutospacing="1" w:after="100" w:afterAutospacing="1" w:line="240" w:lineRule="auto"/>
            <w:ind w:left="1068" w:hanging="360"/>
          </w:pPr>
        </w:pPrChange>
      </w:pPr>
      <w:ins w:id="566" w:author="Avtor">
        <w:r w:rsidRPr="00B35198">
          <w:rPr>
            <w:rFonts w:ascii="Times New Roman" w:hAnsi="Times New Roman"/>
            <w:sz w:val="24"/>
            <w:szCs w:val="24"/>
            <w:rPrChange w:id="567" w:author="Avtor">
              <w:rPr>
                <w:rFonts w:ascii="Arial" w:eastAsia="Times New Roman" w:hAnsi="Arial" w:cs="Arial"/>
                <w:color w:val="222222"/>
                <w:sz w:val="18"/>
                <w:szCs w:val="18"/>
                <w:lang w:eastAsia="sl-SI"/>
              </w:rPr>
            </w:rPrChange>
          </w:rPr>
          <w:t>izboljšan dostop do cenovno dostopnih, trajnostnih in kakovostnih storitev, vključno z zdravstveno oskrbo, potrebno medicinsko opremo in osebno varovalno opremo;</w:t>
        </w:r>
      </w:ins>
    </w:p>
    <w:p w:rsidR="00B35198" w:rsidRPr="00B35198" w:rsidRDefault="00B35198">
      <w:pPr>
        <w:numPr>
          <w:ilvl w:val="0"/>
          <w:numId w:val="43"/>
        </w:numPr>
        <w:spacing w:after="0" w:line="240" w:lineRule="auto"/>
        <w:ind w:left="993" w:hanging="284"/>
        <w:jc w:val="both"/>
        <w:rPr>
          <w:ins w:id="568" w:author="Avtor"/>
          <w:rFonts w:ascii="Times New Roman" w:hAnsi="Times New Roman"/>
          <w:sz w:val="24"/>
          <w:szCs w:val="24"/>
          <w:rPrChange w:id="569" w:author="Avtor">
            <w:rPr>
              <w:ins w:id="570" w:author="Avtor"/>
              <w:rFonts w:ascii="Arial" w:eastAsia="Times New Roman" w:hAnsi="Arial" w:cs="Arial"/>
              <w:color w:val="222222"/>
              <w:sz w:val="18"/>
              <w:szCs w:val="18"/>
              <w:lang w:eastAsia="sl-SI"/>
            </w:rPr>
          </w:rPrChange>
        </w:rPr>
        <w:pPrChange w:id="571" w:author="Avtor">
          <w:pPr>
            <w:numPr>
              <w:numId w:val="43"/>
            </w:numPr>
            <w:shd w:val="clear" w:color="auto" w:fill="FFFFFF"/>
            <w:spacing w:before="100" w:beforeAutospacing="1" w:after="100" w:afterAutospacing="1" w:line="240" w:lineRule="auto"/>
            <w:ind w:left="1068" w:hanging="360"/>
          </w:pPr>
        </w:pPrChange>
      </w:pPr>
      <w:ins w:id="572" w:author="Avtor">
        <w:r w:rsidRPr="00B35198">
          <w:rPr>
            <w:rFonts w:ascii="Times New Roman" w:hAnsi="Times New Roman"/>
            <w:sz w:val="24"/>
            <w:szCs w:val="24"/>
            <w:rPrChange w:id="573" w:author="Avtor">
              <w:rPr>
                <w:rFonts w:ascii="Arial" w:eastAsia="Times New Roman" w:hAnsi="Arial" w:cs="Arial"/>
                <w:color w:val="222222"/>
                <w:sz w:val="18"/>
                <w:szCs w:val="18"/>
                <w:lang w:eastAsia="sl-SI"/>
              </w:rPr>
            </w:rPrChange>
          </w:rPr>
          <w:t xml:space="preserve">nakup opreme, varovalne opreme in zaščitnih sredstev v odzivanju na epidemijo </w:t>
        </w:r>
        <w:r w:rsidR="006774C7" w:rsidRPr="00E41C2F">
          <w:rPr>
            <w:rFonts w:ascii="Times New Roman" w:hAnsi="Times New Roman"/>
            <w:sz w:val="24"/>
            <w:szCs w:val="24"/>
          </w:rPr>
          <w:t>COVID – 19</w:t>
        </w:r>
        <w:del w:id="574" w:author="Avtor">
          <w:r w:rsidRPr="00B35198" w:rsidDel="006774C7">
            <w:rPr>
              <w:rFonts w:ascii="Times New Roman" w:hAnsi="Times New Roman"/>
              <w:sz w:val="24"/>
              <w:szCs w:val="24"/>
              <w:rPrChange w:id="575" w:author="Avtor">
                <w:rPr>
                  <w:rFonts w:ascii="Arial" w:eastAsia="Times New Roman" w:hAnsi="Arial" w:cs="Arial"/>
                  <w:color w:val="222222"/>
                  <w:sz w:val="18"/>
                  <w:szCs w:val="18"/>
                  <w:lang w:eastAsia="sl-SI"/>
                </w:rPr>
              </w:rPrChange>
            </w:rPr>
            <w:delText>COVID19</w:delText>
          </w:r>
        </w:del>
        <w:r w:rsidRPr="00B35198">
          <w:rPr>
            <w:rFonts w:ascii="Times New Roman" w:hAnsi="Times New Roman"/>
            <w:sz w:val="24"/>
            <w:szCs w:val="24"/>
            <w:rPrChange w:id="576" w:author="Avtor">
              <w:rPr>
                <w:rFonts w:ascii="Arial" w:eastAsia="Times New Roman" w:hAnsi="Arial" w:cs="Arial"/>
                <w:color w:val="222222"/>
                <w:sz w:val="18"/>
                <w:szCs w:val="18"/>
                <w:lang w:eastAsia="sl-SI"/>
              </w:rPr>
            </w:rPrChange>
          </w:rPr>
          <w:t>, za zajezitev epidemije in omogočanje preventivnega delovanja v prihodnje;</w:t>
        </w:r>
      </w:ins>
    </w:p>
    <w:p w:rsidR="00B35198" w:rsidRPr="00B35198" w:rsidRDefault="00B35198">
      <w:pPr>
        <w:numPr>
          <w:ilvl w:val="0"/>
          <w:numId w:val="43"/>
        </w:numPr>
        <w:spacing w:after="0" w:line="240" w:lineRule="auto"/>
        <w:ind w:left="993" w:hanging="284"/>
        <w:jc w:val="both"/>
        <w:rPr>
          <w:ins w:id="577" w:author="Avtor"/>
          <w:rFonts w:ascii="Times New Roman" w:hAnsi="Times New Roman"/>
          <w:sz w:val="24"/>
          <w:szCs w:val="24"/>
          <w:rPrChange w:id="578" w:author="Avtor">
            <w:rPr>
              <w:ins w:id="579" w:author="Avtor"/>
              <w:rFonts w:ascii="Arial" w:eastAsia="Times New Roman" w:hAnsi="Arial" w:cs="Arial"/>
              <w:color w:val="222222"/>
              <w:sz w:val="18"/>
              <w:szCs w:val="18"/>
              <w:lang w:eastAsia="sl-SI"/>
            </w:rPr>
          </w:rPrChange>
        </w:rPr>
        <w:pPrChange w:id="580" w:author="Avtor">
          <w:pPr>
            <w:numPr>
              <w:numId w:val="43"/>
            </w:numPr>
            <w:shd w:val="clear" w:color="auto" w:fill="FFFFFF"/>
            <w:spacing w:before="100" w:beforeAutospacing="1" w:after="100" w:afterAutospacing="1" w:line="240" w:lineRule="auto"/>
            <w:ind w:left="1068" w:hanging="360"/>
          </w:pPr>
        </w:pPrChange>
      </w:pPr>
      <w:ins w:id="581" w:author="Avtor">
        <w:r w:rsidRPr="00B35198">
          <w:rPr>
            <w:rFonts w:ascii="Times New Roman" w:hAnsi="Times New Roman"/>
            <w:sz w:val="24"/>
            <w:szCs w:val="24"/>
            <w:rPrChange w:id="582" w:author="Avtor">
              <w:rPr>
                <w:rFonts w:ascii="Arial" w:eastAsia="Times New Roman" w:hAnsi="Arial" w:cs="Arial"/>
                <w:color w:val="222222"/>
                <w:sz w:val="18"/>
                <w:szCs w:val="18"/>
                <w:lang w:eastAsia="sl-SI"/>
              </w:rPr>
            </w:rPrChange>
          </w:rPr>
          <w:t>naložbe za vzpostavitev kritične infrastrukture za optimalno delovanje zdravstvenega sistema in povezanih sistemov;</w:t>
        </w:r>
      </w:ins>
    </w:p>
    <w:p w:rsidR="00B35198" w:rsidRPr="00B35198" w:rsidRDefault="00B35198">
      <w:pPr>
        <w:numPr>
          <w:ilvl w:val="0"/>
          <w:numId w:val="43"/>
        </w:numPr>
        <w:spacing w:after="0" w:line="240" w:lineRule="auto"/>
        <w:ind w:left="993" w:hanging="284"/>
        <w:jc w:val="both"/>
        <w:rPr>
          <w:ins w:id="583" w:author="Avtor"/>
          <w:rFonts w:ascii="Times New Roman" w:hAnsi="Times New Roman"/>
          <w:sz w:val="24"/>
          <w:szCs w:val="24"/>
          <w:rPrChange w:id="584" w:author="Avtor">
            <w:rPr>
              <w:ins w:id="585" w:author="Avtor"/>
              <w:rFonts w:ascii="Arial" w:eastAsia="Times New Roman" w:hAnsi="Arial" w:cs="Arial"/>
              <w:color w:val="222222"/>
              <w:sz w:val="18"/>
              <w:szCs w:val="18"/>
              <w:lang w:eastAsia="sl-SI"/>
            </w:rPr>
          </w:rPrChange>
        </w:rPr>
        <w:pPrChange w:id="586" w:author="Avtor">
          <w:pPr>
            <w:numPr>
              <w:numId w:val="43"/>
            </w:numPr>
            <w:shd w:val="clear" w:color="auto" w:fill="FFFFFF"/>
            <w:spacing w:before="100" w:beforeAutospacing="1" w:after="100" w:afterAutospacing="1" w:line="240" w:lineRule="auto"/>
            <w:ind w:left="1068" w:hanging="360"/>
          </w:pPr>
        </w:pPrChange>
      </w:pPr>
      <w:ins w:id="587" w:author="Avtor">
        <w:r w:rsidRPr="00B35198">
          <w:rPr>
            <w:rFonts w:ascii="Times New Roman" w:hAnsi="Times New Roman"/>
            <w:sz w:val="24"/>
            <w:szCs w:val="24"/>
            <w:rPrChange w:id="588" w:author="Avtor">
              <w:rPr>
                <w:rFonts w:ascii="Arial" w:eastAsia="Times New Roman" w:hAnsi="Arial" w:cs="Arial"/>
                <w:color w:val="222222"/>
                <w:sz w:val="18"/>
                <w:szCs w:val="18"/>
                <w:lang w:eastAsia="sl-SI"/>
              </w:rPr>
            </w:rPrChange>
          </w:rPr>
          <w:t>pomoč ranljivim skupinam prebivalcev v času epidemije.</w:t>
        </w:r>
      </w:ins>
    </w:p>
    <w:p w:rsidR="00B35198" w:rsidRPr="00FF75FC" w:rsidDel="00B35198" w:rsidRDefault="00B35198">
      <w:pPr>
        <w:spacing w:after="0" w:line="240" w:lineRule="auto"/>
        <w:jc w:val="both"/>
        <w:rPr>
          <w:del w:id="589" w:author="Avtor"/>
          <w:rFonts w:ascii="Times New Roman" w:hAnsi="Times New Roman"/>
          <w:sz w:val="24"/>
          <w:szCs w:val="24"/>
        </w:rPr>
        <w:pPrChange w:id="590" w:author="Avtor">
          <w:pPr>
            <w:numPr>
              <w:numId w:val="43"/>
            </w:numPr>
            <w:spacing w:after="0" w:line="240" w:lineRule="auto"/>
            <w:ind w:left="993" w:hanging="284"/>
            <w:jc w:val="both"/>
          </w:pPr>
        </w:pPrChange>
      </w:pPr>
    </w:p>
    <w:p w:rsidR="00825131" w:rsidRPr="00FF75FC" w:rsidRDefault="00825131" w:rsidP="001F194D">
      <w:pPr>
        <w:spacing w:after="0" w:line="240" w:lineRule="auto"/>
        <w:jc w:val="both"/>
        <w:rPr>
          <w:rFonts w:ascii="Times New Roman" w:hAnsi="Times New Roman"/>
          <w:sz w:val="24"/>
          <w:szCs w:val="24"/>
        </w:rPr>
      </w:pPr>
    </w:p>
    <w:p w:rsidR="00825131" w:rsidRPr="00FF75FC" w:rsidRDefault="00825131"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825131" w:rsidRPr="00FF75FC" w:rsidRDefault="00825131"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prvega specifičnega cilja prednostne naložbe so enotna vstopna točka v sistem socialne aktivacije in sodelujoče institucije ter njihovi zaposleni.</w:t>
      </w:r>
    </w:p>
    <w:p w:rsidR="00825131" w:rsidRPr="00FF75FC" w:rsidRDefault="00825131" w:rsidP="001F194D">
      <w:pPr>
        <w:spacing w:after="0" w:line="240" w:lineRule="auto"/>
        <w:jc w:val="both"/>
        <w:rPr>
          <w:rFonts w:ascii="Times New Roman" w:hAnsi="Times New Roman"/>
          <w:sz w:val="24"/>
          <w:szCs w:val="24"/>
        </w:rPr>
      </w:pPr>
    </w:p>
    <w:p w:rsidR="00825131" w:rsidRPr="00FF75FC" w:rsidRDefault="00825131"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prvega specifičnega cilja prednostne naložbe so centri za socialno delo (vključno s Skupnostjo centrov za socialno delo), zdravstveni domovi, vzgojno izobraževalni zavodi, Zavod RS za zaposlovanje, izvajalci socialnovarstvenih storitev in programov, policija, zavodi za prestajanje kazni, nevladne organizacije in humanitarne organizacije, institucije lokalnega in regionalnega razvoja, mladinski centri, socialna podjetja, zaposlitveni centri, zasebne organizacije in socialni partnerji ter drugi, ki lahko s svojim delom in udejstvovanjem pripomorejo k izvajanju ukrepov prednostne naložbe.</w:t>
      </w:r>
    </w:p>
    <w:p w:rsidR="001D7E27" w:rsidRPr="00FF75FC" w:rsidRDefault="001D7E27" w:rsidP="001F194D">
      <w:pPr>
        <w:spacing w:after="0" w:line="240" w:lineRule="auto"/>
        <w:jc w:val="both"/>
        <w:rPr>
          <w:rFonts w:ascii="Times New Roman" w:hAnsi="Times New Roman"/>
          <w:sz w:val="24"/>
          <w:szCs w:val="24"/>
        </w:rPr>
      </w:pPr>
    </w:p>
    <w:p w:rsidR="001D7E27" w:rsidRPr="00FF75FC" w:rsidRDefault="00825131"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drugega specifičnega cilja prednostne naložbe so</w:t>
      </w:r>
      <w:r w:rsidRPr="00FF75FC">
        <w:rPr>
          <w:sz w:val="24"/>
          <w:szCs w:val="24"/>
        </w:rPr>
        <w:t xml:space="preserve"> </w:t>
      </w:r>
      <w:r w:rsidRPr="00FF75FC">
        <w:rPr>
          <w:rFonts w:ascii="Times New Roman" w:hAnsi="Times New Roman"/>
          <w:sz w:val="24"/>
          <w:szCs w:val="24"/>
        </w:rPr>
        <w:t>zlasti uporabniki različnih zdravstvenih in socialno varstvenih programov v zaključni fazi obravnave (na primer osebe s težavami z alkoholom in prepovedanimi drogami), brezdomci, žrtve nasilja, osebe s težavami v duševnem zdravju in duševnem razvoju, zaporniki v fazi odpusta, mladih, vključenih v ukrep Projektno učenje mladih odraslih, ki niso niti v izobraževanju, zaposleni niti se ne izobražujejo.</w:t>
      </w:r>
    </w:p>
    <w:p w:rsidR="00825131" w:rsidRPr="00FF75FC" w:rsidRDefault="00825131" w:rsidP="001F194D">
      <w:pPr>
        <w:spacing w:after="0" w:line="240" w:lineRule="auto"/>
        <w:jc w:val="both"/>
        <w:rPr>
          <w:rFonts w:ascii="Times New Roman" w:hAnsi="Times New Roman"/>
          <w:sz w:val="24"/>
          <w:szCs w:val="24"/>
        </w:rPr>
      </w:pPr>
    </w:p>
    <w:p w:rsidR="00825131" w:rsidRPr="00FF75FC" w:rsidRDefault="00825131"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drugega specifičnega cilja prednostne naložbe so</w:t>
      </w:r>
      <w:r w:rsidRPr="00FF75FC">
        <w:rPr>
          <w:sz w:val="24"/>
          <w:szCs w:val="24"/>
        </w:rPr>
        <w:t xml:space="preserve"> </w:t>
      </w:r>
      <w:r w:rsidRPr="00FF75FC">
        <w:rPr>
          <w:rFonts w:ascii="Times New Roman" w:hAnsi="Times New Roman"/>
          <w:sz w:val="24"/>
          <w:szCs w:val="24"/>
        </w:rPr>
        <w:t>centri za socialno delo (vključno s Skupnostjo centrov za socialno delo), zdravstveni domovi, vzgojno izobraževalni zavodi, Zavod RS za zaposlovanje, izvajalci socialnovarstvenih storitev in programov, policija, zavodi za prestajanje kazni, nevladne organizacije in</w:t>
      </w:r>
      <w:r w:rsidRPr="00FF75FC">
        <w:rPr>
          <w:sz w:val="24"/>
          <w:szCs w:val="24"/>
        </w:rPr>
        <w:t xml:space="preserve"> </w:t>
      </w:r>
      <w:r w:rsidRPr="00FF75FC">
        <w:rPr>
          <w:rFonts w:ascii="Times New Roman" w:hAnsi="Times New Roman"/>
          <w:sz w:val="24"/>
          <w:szCs w:val="24"/>
        </w:rPr>
        <w:t xml:space="preserve">humanitarne organizacije, institucije lokalnega in regionalnega razvoja, mladinski centri, socialna podjetja, zaposlitveni centri, zasebne </w:t>
      </w:r>
      <w:r w:rsidRPr="00FF75FC">
        <w:rPr>
          <w:rFonts w:ascii="Times New Roman" w:hAnsi="Times New Roman"/>
          <w:sz w:val="24"/>
          <w:szCs w:val="24"/>
        </w:rPr>
        <w:lastRenderedPageBreak/>
        <w:t>organizacije in socialni partnerji ter drugi, ki lahko s svojim delom in udejstvovanjem pripomorejo k izvajanju ukrepov prednostne naložbe.</w:t>
      </w:r>
    </w:p>
    <w:p w:rsidR="00825131" w:rsidRPr="00FF75FC" w:rsidRDefault="00825131" w:rsidP="001F194D">
      <w:pPr>
        <w:spacing w:after="0" w:line="240" w:lineRule="auto"/>
        <w:jc w:val="both"/>
        <w:rPr>
          <w:rFonts w:ascii="Times New Roman" w:hAnsi="Times New Roman"/>
          <w:sz w:val="24"/>
          <w:szCs w:val="24"/>
        </w:rPr>
      </w:pPr>
    </w:p>
    <w:p w:rsidR="00825131" w:rsidRPr="00FF75FC" w:rsidRDefault="00825131"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tretjega specifičnega cilja prednostne naložbe so</w:t>
      </w:r>
      <w:r w:rsidRPr="00FF75FC">
        <w:rPr>
          <w:sz w:val="24"/>
          <w:szCs w:val="24"/>
        </w:rPr>
        <w:t xml:space="preserve"> </w:t>
      </w:r>
      <w:r w:rsidRPr="00FF75FC">
        <w:rPr>
          <w:rFonts w:ascii="Times New Roman" w:hAnsi="Times New Roman"/>
          <w:sz w:val="24"/>
          <w:szCs w:val="24"/>
        </w:rPr>
        <w:t>družine z nizko delovno intenzivnostjo, osebe, zlasti otroci in mladi, ki tvegajo socialno izključenost, starejši iz socialno ogroženih okolij, skupine prebivalstva z večjim tveganjem za kronične bolezni, manjšinske etnične skupnosti, invalidi in Romi.</w:t>
      </w:r>
    </w:p>
    <w:p w:rsidR="00825131" w:rsidRPr="00FF75FC" w:rsidRDefault="00825131" w:rsidP="001F194D">
      <w:pPr>
        <w:spacing w:after="0" w:line="240" w:lineRule="auto"/>
        <w:jc w:val="both"/>
        <w:rPr>
          <w:rFonts w:ascii="Times New Roman" w:hAnsi="Times New Roman"/>
          <w:sz w:val="24"/>
          <w:szCs w:val="24"/>
        </w:rPr>
      </w:pPr>
    </w:p>
    <w:p w:rsidR="00825131" w:rsidRPr="00FF75FC" w:rsidRDefault="00825131"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tretjega specifičnega cilja prednostne naložbe so</w:t>
      </w:r>
      <w:r w:rsidRPr="00FF75FC">
        <w:rPr>
          <w:sz w:val="24"/>
          <w:szCs w:val="24"/>
        </w:rPr>
        <w:t xml:space="preserve"> </w:t>
      </w:r>
      <w:r w:rsidRPr="00FF75FC">
        <w:rPr>
          <w:rFonts w:ascii="Times New Roman" w:hAnsi="Times New Roman"/>
          <w:sz w:val="24"/>
          <w:szCs w:val="24"/>
        </w:rPr>
        <w:t>centri za socialno delo (vključno s Skupnostjo centrov za socialno delo), zdravstveni domovi, vzgojno izobraževalni zavodi, Zavod RS za zaposlovanje, izvajalci socialnovarstvenih storitev in programov, policija, zavodi za prestajanje kazni, nevladne organizacije in humanitarne organizacije, institucije lokalnega in regionalnega razvoja, medgeneracijski centri in centri za družine, mladinski centri, socialna podjetja, zaposlitveni centri, zasebne organizacije in socialni partnerji ter drugi, ki lahko s svojim delom in udejstvovanjem pripomorejo k izvajanju ukrepov prednostne naložbe.</w:t>
      </w:r>
    </w:p>
    <w:p w:rsidR="00825131" w:rsidRPr="00FF75FC" w:rsidRDefault="00825131" w:rsidP="001F194D">
      <w:pPr>
        <w:spacing w:after="0" w:line="240" w:lineRule="auto"/>
        <w:jc w:val="both"/>
        <w:rPr>
          <w:rFonts w:ascii="Times New Roman" w:hAnsi="Times New Roman"/>
          <w:sz w:val="24"/>
          <w:szCs w:val="24"/>
        </w:rPr>
      </w:pPr>
    </w:p>
    <w:p w:rsidR="000D2ED8" w:rsidRPr="00FF75FC" w:rsidRDefault="000D2ED8"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0D2ED8" w:rsidRPr="00FF75FC" w:rsidRDefault="000D2ED8"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V izvajanju prednostne naložbe se v fazi priprav meril za izbor ne načrtuje uporabe finančnih instrumentov.</w:t>
      </w:r>
    </w:p>
    <w:p w:rsidR="000D2ED8" w:rsidRPr="00FF75FC" w:rsidRDefault="000D2ED8" w:rsidP="001F194D">
      <w:pPr>
        <w:spacing w:after="0" w:line="240" w:lineRule="auto"/>
        <w:jc w:val="both"/>
        <w:rPr>
          <w:rFonts w:ascii="Times New Roman" w:hAnsi="Times New Roman"/>
          <w:sz w:val="24"/>
          <w:szCs w:val="24"/>
          <w:lang w:eastAsia="sl-SI"/>
        </w:rPr>
      </w:pPr>
    </w:p>
    <w:p w:rsidR="000D2ED8" w:rsidRPr="00FF75FC" w:rsidRDefault="000D2ED8"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V izvajanju prednostne naložbe se </w:t>
      </w:r>
      <w:r w:rsidR="00BD0351">
        <w:rPr>
          <w:rFonts w:ascii="Times New Roman" w:hAnsi="Times New Roman"/>
          <w:sz w:val="24"/>
          <w:szCs w:val="24"/>
          <w:lang w:eastAsia="sl-SI"/>
        </w:rPr>
        <w:t xml:space="preserve">ne </w:t>
      </w:r>
      <w:r w:rsidRPr="00FF75FC">
        <w:rPr>
          <w:rFonts w:ascii="Times New Roman" w:hAnsi="Times New Roman"/>
          <w:sz w:val="24"/>
          <w:szCs w:val="24"/>
          <w:lang w:eastAsia="sl-SI"/>
        </w:rPr>
        <w:t>načrtuje izvajanje velikih projektov.</w:t>
      </w:r>
    </w:p>
    <w:p w:rsidR="000D2ED8" w:rsidRDefault="000D2ED8" w:rsidP="001F194D">
      <w:pPr>
        <w:spacing w:after="0" w:line="240" w:lineRule="auto"/>
        <w:jc w:val="both"/>
        <w:rPr>
          <w:rFonts w:ascii="Times New Roman" w:hAnsi="Times New Roman"/>
          <w:sz w:val="24"/>
          <w:szCs w:val="24"/>
        </w:rPr>
      </w:pPr>
    </w:p>
    <w:p w:rsidR="00805B0E" w:rsidRPr="00805B0E" w:rsidRDefault="00805B0E"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805B0E" w:rsidRDefault="00805B0E"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V smislu mehanizmov izvajanja bosta smiselno uporabljena javni razpis za izbor operacij oziroma drug podoben/enakovreden postopek </w:t>
      </w:r>
      <w:r w:rsidRPr="00FF75FC">
        <w:rPr>
          <w:rFonts w:ascii="Times New Roman" w:hAnsi="Times New Roman"/>
          <w:sz w:val="24"/>
          <w:szCs w:val="24"/>
          <w:lang w:eastAsia="sl-SI"/>
        </w:rPr>
        <w:t>ali neposredna potrditev operacij.</w:t>
      </w:r>
    </w:p>
    <w:p w:rsidR="00805B0E" w:rsidRDefault="00805B0E" w:rsidP="001F194D">
      <w:pPr>
        <w:spacing w:after="0" w:line="240" w:lineRule="auto"/>
        <w:jc w:val="both"/>
        <w:rPr>
          <w:rFonts w:ascii="Times New Roman" w:hAnsi="Times New Roman"/>
          <w:sz w:val="24"/>
          <w:szCs w:val="24"/>
        </w:rPr>
      </w:pPr>
    </w:p>
    <w:p w:rsidR="00805B0E" w:rsidRDefault="00805B0E" w:rsidP="001F194D">
      <w:pPr>
        <w:pStyle w:val="Default"/>
        <w:jc w:val="both"/>
        <w:rPr>
          <w:rFonts w:ascii="Times New Roman" w:hAnsi="Times New Roman" w:cs="Times New Roman"/>
          <w:b/>
          <w:color w:val="auto"/>
        </w:rPr>
      </w:pPr>
      <w:r>
        <w:rPr>
          <w:rFonts w:ascii="Times New Roman" w:hAnsi="Times New Roman" w:cs="Times New Roman"/>
          <w:b/>
          <w:color w:val="auto"/>
        </w:rPr>
        <w:t>Ugotavljanje upravičenosti</w:t>
      </w:r>
    </w:p>
    <w:p w:rsidR="00805B0E" w:rsidRPr="000C1993" w:rsidRDefault="00805B0E"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0612C5"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Pr>
          <w:rFonts w:ascii="Times New Roman" w:hAnsi="Times New Roman" w:cs="Calibri"/>
          <w:color w:val="000000"/>
          <w:sz w:val="24"/>
          <w:szCs w:val="24"/>
          <w:lang w:eastAsia="sl-SI"/>
        </w:rPr>
        <w:t xml:space="preserve">ustreznost ter sposobnost </w:t>
      </w:r>
      <w:r w:rsidR="000612C5" w:rsidRPr="00FF75FC">
        <w:rPr>
          <w:rFonts w:ascii="Times New Roman" w:hAnsi="Times New Roman" w:cs="Calibri"/>
          <w:color w:val="000000"/>
          <w:sz w:val="24"/>
          <w:szCs w:val="24"/>
          <w:lang w:eastAsia="sl-SI"/>
        </w:rPr>
        <w:t>upravičencev,</w:t>
      </w:r>
      <w:r w:rsidR="000612C5" w:rsidRPr="00FF75FC">
        <w:rPr>
          <w:rFonts w:ascii="Times New Roman" w:hAnsi="Times New Roman"/>
          <w:sz w:val="24"/>
          <w:szCs w:val="24"/>
          <w:lang w:eastAsia="sl-SI"/>
        </w:rPr>
        <w:t xml:space="preserve"> </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cs="Calibri"/>
          <w:color w:val="000000"/>
          <w:sz w:val="24"/>
          <w:szCs w:val="24"/>
          <w:lang w:eastAsia="sl-SI"/>
        </w:rPr>
        <w:t>ustreznost ciljnih skupin,</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skladnost s cilji/rezultati na ravni prednostne osi oziroma naložb,</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realna izvedljivost v obd</w:t>
      </w:r>
      <w:r w:rsidR="00DD3109">
        <w:rPr>
          <w:rFonts w:ascii="Times New Roman" w:hAnsi="Times New Roman" w:cs="Calibri"/>
          <w:color w:val="000000"/>
          <w:sz w:val="24"/>
          <w:szCs w:val="24"/>
          <w:lang w:eastAsia="sl-SI"/>
        </w:rPr>
        <w:t>obju, za katerega velja podpora.</w:t>
      </w:r>
    </w:p>
    <w:p w:rsidR="003C27D8" w:rsidRDefault="003C27D8" w:rsidP="001F194D">
      <w:pPr>
        <w:pStyle w:val="Default"/>
        <w:jc w:val="both"/>
        <w:rPr>
          <w:rFonts w:ascii="Times New Roman" w:hAnsi="Times New Roman" w:cs="Times New Roman"/>
          <w:color w:val="auto"/>
        </w:rPr>
      </w:pPr>
    </w:p>
    <w:p w:rsidR="00805B0E" w:rsidRPr="00FF75FC" w:rsidRDefault="00805B0E"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805B0E" w:rsidRPr="00FF75FC" w:rsidRDefault="00805B0E"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 xml:space="preserve">ustreznost operacije (ocenjuje se na primer ustreznost namena, aktivnosti, učinkov, časovne dinamike, </w:t>
      </w:r>
      <w:r w:rsidR="00DD3109">
        <w:rPr>
          <w:rFonts w:ascii="Times New Roman" w:hAnsi="Times New Roman" w:cs="Calibri"/>
          <w:color w:val="000000"/>
          <w:sz w:val="24"/>
          <w:szCs w:val="24"/>
          <w:lang w:eastAsia="sl-SI"/>
        </w:rPr>
        <w:t>utemeljenost in racionalnost</w:t>
      </w:r>
      <w:r w:rsidR="00DD3109" w:rsidRPr="00FF75FC">
        <w:rPr>
          <w:rFonts w:ascii="Times New Roman" w:hAnsi="Times New Roman" w:cs="Calibri"/>
          <w:color w:val="000000"/>
          <w:sz w:val="24"/>
          <w:szCs w:val="24"/>
          <w:lang w:eastAsia="sl-SI"/>
        </w:rPr>
        <w:t xml:space="preserve"> </w:t>
      </w:r>
      <w:r w:rsidRPr="00FF75FC">
        <w:rPr>
          <w:rFonts w:ascii="Times New Roman" w:hAnsi="Times New Roman" w:cs="Calibri"/>
          <w:color w:val="000000"/>
          <w:sz w:val="24"/>
          <w:szCs w:val="24"/>
          <w:lang w:eastAsia="sl-SI"/>
        </w:rPr>
        <w:t>predlaganih stroškov in človeških virov glede na predmet izbornega postopka),</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izvedljivost operacije (ocenjuje se na primer skladnost predlaganih aktivnosti s terminskim, stroškovnim in kadrovskim načrtom operacije ter predvidena tveganja in ukrepi za njihovo obvladovanje),</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usposobljenost upravičencev za izvedbo operacije (ocenjuje se na primer reference in strokovnost predlaganih človeških virov),</w:t>
      </w:r>
    </w:p>
    <w:p w:rsidR="00725917" w:rsidRPr="00256319" w:rsidRDefault="00256319" w:rsidP="006A2971">
      <w:pPr>
        <w:numPr>
          <w:ilvl w:val="0"/>
          <w:numId w:val="71"/>
        </w:numPr>
        <w:spacing w:after="0" w:line="240" w:lineRule="auto"/>
        <w:jc w:val="both"/>
        <w:rPr>
          <w:rFonts w:ascii="Times New Roman" w:hAnsi="Times New Roman"/>
          <w:sz w:val="24"/>
          <w:szCs w:val="24"/>
          <w:lang w:eastAsia="sl-SI"/>
        </w:rPr>
      </w:pPr>
      <w:r>
        <w:rPr>
          <w:rFonts w:ascii="Times New Roman" w:hAnsi="Times New Roman"/>
          <w:sz w:val="24"/>
          <w:szCs w:val="24"/>
        </w:rPr>
        <w:t>trajnost predvidenih rezultatov</w:t>
      </w:r>
      <w:r w:rsidR="00725917" w:rsidRPr="00256319">
        <w:rPr>
          <w:rFonts w:ascii="Times New Roman" w:hAnsi="Times New Roman"/>
          <w:sz w:val="24"/>
          <w:szCs w:val="24"/>
        </w:rPr>
        <w:t>.</w:t>
      </w:r>
    </w:p>
    <w:p w:rsidR="000D2ED8" w:rsidRPr="00FF75FC" w:rsidRDefault="000D2ED8" w:rsidP="001F194D">
      <w:pPr>
        <w:spacing w:after="0" w:line="240" w:lineRule="auto"/>
        <w:jc w:val="both"/>
        <w:rPr>
          <w:rFonts w:ascii="Times New Roman" w:hAnsi="Times New Roman"/>
          <w:sz w:val="24"/>
          <w:szCs w:val="24"/>
          <w:lang w:eastAsia="sl-SI"/>
        </w:rPr>
      </w:pPr>
    </w:p>
    <w:p w:rsidR="000612C5" w:rsidRPr="00FF75FC" w:rsidRDefault="000612C5"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lastRenderedPageBreak/>
        <w:t>Poleg meril navedenih v prejšnjem odstavku bodo imeli prednost upravičenci, ki bodo bolje ocenjeni z vidika naslednjih posebnih meril, ki bodo uporabljena posamično in smiselno glede na predmet izbornega postopka:</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medresorska usklajenost v delu, ki se nanaša na celovite programe socialne aktivacije in preventive za ranljive skupine in na programe za podporo zdravega načina življenja,</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prispevanje k razvoju storitvenih dejavnosti in nevladnega sektorja,</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prispevanje k spodbujanju socialnega podjetništva in ustvarjanju delovnih mest za ranljive skupine, če je to relevantno,</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vključenost območji z višjo stopnjo dolgotrajnih prejemnikov denarnih socialnih pomoči,</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inovativnost v zvezi z vključevanjem ciljnih skupin na trg dela (nove metode in pristopi ukrepov na trgu dela),</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spodbujanje enakih možnosti za ciljne skupine in enakih možnosti žensk in moških,</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 xml:space="preserve">vključevanje ključnih deležnikov, </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prispevanje k izmenjavi izkušenj, rezultatov in dobrih praks na regionalni, nacionalni in transnacionalni ravni,</w:t>
      </w:r>
    </w:p>
    <w:p w:rsidR="00C050AF" w:rsidRPr="00C050AF" w:rsidRDefault="00C050AF" w:rsidP="006A2971">
      <w:pPr>
        <w:numPr>
          <w:ilvl w:val="0"/>
          <w:numId w:val="96"/>
        </w:numPr>
        <w:autoSpaceDE w:val="0"/>
        <w:autoSpaceDN w:val="0"/>
        <w:adjustRightInd w:val="0"/>
        <w:spacing w:after="0" w:line="240" w:lineRule="auto"/>
        <w:jc w:val="both"/>
        <w:rPr>
          <w:rFonts w:ascii="Times New Roman" w:hAnsi="Times New Roman" w:cs="Calibri"/>
          <w:color w:val="000000"/>
          <w:sz w:val="24"/>
          <w:szCs w:val="24"/>
          <w:lang w:eastAsia="sl-SI"/>
        </w:rPr>
      </w:pPr>
      <w:r w:rsidRPr="00C050AF">
        <w:rPr>
          <w:rFonts w:ascii="Times New Roman" w:hAnsi="Times New Roman" w:cs="Calibri"/>
          <w:color w:val="000000"/>
          <w:sz w:val="24"/>
          <w:szCs w:val="24"/>
          <w:lang w:eastAsia="sl-SI"/>
        </w:rPr>
        <w:t>kjer je relevantno, prednostno obravnavanje področji, relevantnih za zeleno gospodarstvo in vključevanje širših ciljev trajnostnega razvoja.</w:t>
      </w:r>
    </w:p>
    <w:p w:rsidR="00406613" w:rsidRPr="00FF75FC" w:rsidRDefault="00406613" w:rsidP="001F194D">
      <w:pPr>
        <w:spacing w:after="0" w:line="240" w:lineRule="auto"/>
        <w:jc w:val="both"/>
        <w:rPr>
          <w:rFonts w:ascii="Times New Roman" w:hAnsi="Times New Roman"/>
          <w:sz w:val="24"/>
          <w:szCs w:val="24"/>
          <w:lang w:eastAsia="sl-SI"/>
        </w:rPr>
      </w:pPr>
    </w:p>
    <w:p w:rsidR="00C871CC" w:rsidRPr="00FF75FC" w:rsidRDefault="00C871CC" w:rsidP="00E62651">
      <w:pPr>
        <w:pStyle w:val="Naslov2"/>
      </w:pPr>
      <w:bookmarkStart w:id="591" w:name="_Toc403628951"/>
      <w:bookmarkStart w:id="592" w:name="_Toc408915401"/>
      <w:bookmarkStart w:id="593" w:name="_Toc410313699"/>
      <w:bookmarkStart w:id="594" w:name="_Toc413322558"/>
      <w:bookmarkStart w:id="595" w:name="_Toc413423390"/>
      <w:bookmarkStart w:id="596" w:name="_Toc413770753"/>
      <w:bookmarkStart w:id="597" w:name="_Toc414629857"/>
      <w:bookmarkStart w:id="598" w:name="_Toc414631229"/>
      <w:bookmarkStart w:id="599" w:name="_Toc416966760"/>
      <w:bookmarkStart w:id="600" w:name="_Toc51318122"/>
      <w:bookmarkStart w:id="601" w:name="_Toc56689340"/>
      <w:bookmarkStart w:id="602" w:name="_Toc57026816"/>
      <w:bookmarkStart w:id="603" w:name="_Toc57026937"/>
      <w:r w:rsidRPr="00FF75FC">
        <w:t>Spodbujanje razpoložljivosti cenovno d</w:t>
      </w:r>
      <w:r w:rsidR="00260F75" w:rsidRPr="00FF75FC">
        <w:t>ostopnih, trajnostnih in visoko</w:t>
      </w:r>
      <w:r w:rsidRPr="00FF75FC">
        <w:t>kakovostnih storitev, vključno z zdravstvenimi in socialnimi storitvami splošnega pomena</w:t>
      </w:r>
      <w:bookmarkEnd w:id="591"/>
      <w:bookmarkEnd w:id="592"/>
      <w:bookmarkEnd w:id="593"/>
      <w:bookmarkEnd w:id="594"/>
      <w:bookmarkEnd w:id="595"/>
      <w:bookmarkEnd w:id="596"/>
      <w:bookmarkEnd w:id="597"/>
      <w:bookmarkEnd w:id="598"/>
      <w:bookmarkEnd w:id="599"/>
      <w:bookmarkEnd w:id="600"/>
      <w:bookmarkEnd w:id="601"/>
      <w:bookmarkEnd w:id="602"/>
      <w:bookmarkEnd w:id="603"/>
      <w:r w:rsidRPr="00FF75FC">
        <w:t xml:space="preserve"> </w:t>
      </w:r>
    </w:p>
    <w:p w:rsidR="00C871CC" w:rsidRPr="00FF75FC" w:rsidRDefault="00C871CC" w:rsidP="001F194D">
      <w:pPr>
        <w:spacing w:after="0" w:line="240" w:lineRule="auto"/>
        <w:jc w:val="both"/>
        <w:rPr>
          <w:rFonts w:ascii="Times New Roman" w:eastAsia="Times New Roman" w:hAnsi="Times New Roman"/>
          <w:b/>
          <w:bCs/>
          <w:iCs/>
          <w:sz w:val="24"/>
          <w:szCs w:val="24"/>
          <w:lang w:eastAsia="sl-SI"/>
        </w:rPr>
      </w:pPr>
    </w:p>
    <w:p w:rsidR="000D2ED8" w:rsidRPr="00FF75FC" w:rsidRDefault="002C489A" w:rsidP="001F194D">
      <w:pPr>
        <w:tabs>
          <w:tab w:val="left" w:pos="3382"/>
        </w:tabs>
        <w:spacing w:after="0" w:line="240" w:lineRule="auto"/>
        <w:jc w:val="both"/>
        <w:rPr>
          <w:rFonts w:ascii="Times New Roman" w:hAnsi="Times New Roman"/>
          <w:sz w:val="24"/>
          <w:szCs w:val="24"/>
        </w:rPr>
      </w:pPr>
      <w:r w:rsidRPr="00FF75FC">
        <w:rPr>
          <w:rFonts w:ascii="Times New Roman" w:hAnsi="Times New Roman"/>
          <w:sz w:val="24"/>
          <w:szCs w:val="24"/>
        </w:rPr>
        <w:t>S</w:t>
      </w:r>
      <w:r w:rsidR="000D2ED8" w:rsidRPr="00FF75FC">
        <w:rPr>
          <w:rFonts w:ascii="Times New Roman" w:hAnsi="Times New Roman"/>
          <w:sz w:val="24"/>
          <w:szCs w:val="24"/>
        </w:rPr>
        <w:t>pecifični cilj prednostne naložbe je pilotno preizkušeni pristopi za boljšo integracijo storitev dolgotrajne oskrbe.</w:t>
      </w:r>
    </w:p>
    <w:p w:rsidR="000D2ED8" w:rsidRPr="00FF75FC" w:rsidRDefault="000D2ED8" w:rsidP="001F194D">
      <w:pPr>
        <w:spacing w:after="0" w:line="240" w:lineRule="auto"/>
        <w:jc w:val="both"/>
        <w:rPr>
          <w:rFonts w:ascii="Times New Roman" w:eastAsia="Times New Roman" w:hAnsi="Times New Roman"/>
          <w:b/>
          <w:bCs/>
          <w:iCs/>
          <w:sz w:val="24"/>
          <w:szCs w:val="24"/>
          <w:lang w:eastAsia="sl-SI"/>
        </w:rPr>
      </w:pPr>
    </w:p>
    <w:p w:rsidR="000D2ED8" w:rsidRPr="00FF75FC" w:rsidRDefault="000D2ED8" w:rsidP="001F194D">
      <w:pPr>
        <w:spacing w:after="0" w:line="240" w:lineRule="auto"/>
        <w:jc w:val="both"/>
        <w:rPr>
          <w:rFonts w:ascii="Times New Roman" w:eastAsia="Times New Roman" w:hAnsi="Times New Roman"/>
          <w:b/>
          <w:bCs/>
          <w:iCs/>
          <w:sz w:val="24"/>
          <w:szCs w:val="24"/>
          <w:lang w:eastAsia="sl-SI"/>
        </w:rPr>
      </w:pPr>
      <w:r w:rsidRPr="00FF75FC">
        <w:rPr>
          <w:rFonts w:ascii="Times New Roman" w:hAnsi="Times New Roman"/>
          <w:sz w:val="24"/>
          <w:szCs w:val="24"/>
        </w:rPr>
        <w:t>Vrste in primeri področij, ki jim je namenjena podpora</w:t>
      </w:r>
      <w:r w:rsidR="002C489A" w:rsidRPr="00FF75FC">
        <w:rPr>
          <w:rFonts w:ascii="Times New Roman" w:hAnsi="Times New Roman"/>
          <w:sz w:val="24"/>
          <w:szCs w:val="24"/>
        </w:rPr>
        <w:t>,</w:t>
      </w:r>
      <w:r w:rsidR="002C489A" w:rsidRPr="00FF75FC">
        <w:rPr>
          <w:sz w:val="24"/>
          <w:szCs w:val="24"/>
        </w:rPr>
        <w:t xml:space="preserve"> </w:t>
      </w:r>
      <w:r w:rsidR="002C489A" w:rsidRPr="00FF75FC">
        <w:rPr>
          <w:rFonts w:ascii="Times New Roman" w:hAnsi="Times New Roman"/>
          <w:sz w:val="24"/>
          <w:szCs w:val="24"/>
        </w:rPr>
        <w:t>povezanih z Resolucijo o nacionalnem planu zdravstvenega varstva 2015 – 2020</w:t>
      </w:r>
      <w:r w:rsidRPr="00FF75FC">
        <w:rPr>
          <w:rFonts w:ascii="Times New Roman" w:hAnsi="Times New Roman"/>
          <w:sz w:val="24"/>
          <w:szCs w:val="24"/>
        </w:rPr>
        <w:t>, in njihovega pričakovanega prispevka k specifičnim ciljem so:</w:t>
      </w:r>
    </w:p>
    <w:p w:rsidR="002C489A" w:rsidRPr="00FF75FC" w:rsidRDefault="002C489A" w:rsidP="006A2971">
      <w:pPr>
        <w:numPr>
          <w:ilvl w:val="0"/>
          <w:numId w:val="44"/>
        </w:numPr>
        <w:spacing w:after="0" w:line="240" w:lineRule="auto"/>
        <w:jc w:val="both"/>
        <w:rPr>
          <w:rFonts w:ascii="Times New Roman" w:eastAsia="Times New Roman" w:hAnsi="Times New Roman"/>
          <w:bCs/>
          <w:iCs/>
          <w:sz w:val="24"/>
          <w:szCs w:val="24"/>
          <w:lang w:eastAsia="sl-SI"/>
        </w:rPr>
      </w:pPr>
      <w:r w:rsidRPr="00FF75FC">
        <w:rPr>
          <w:rFonts w:ascii="Times New Roman" w:eastAsia="Times New Roman" w:hAnsi="Times New Roman"/>
          <w:bCs/>
          <w:iCs/>
          <w:sz w:val="24"/>
          <w:szCs w:val="24"/>
          <w:lang w:eastAsia="sl-SI"/>
        </w:rPr>
        <w:t>podpora reforme dolgotrajne oskrbe, kjer bodo podprti ukrepi, namenjeni zlasti starejši populaciji:</w:t>
      </w:r>
    </w:p>
    <w:p w:rsidR="002C489A" w:rsidRPr="00FF75FC" w:rsidRDefault="002C489A" w:rsidP="006A2971">
      <w:pPr>
        <w:numPr>
          <w:ilvl w:val="1"/>
          <w:numId w:val="44"/>
        </w:numPr>
        <w:spacing w:after="0" w:line="240" w:lineRule="auto"/>
        <w:ind w:left="993" w:hanging="284"/>
        <w:jc w:val="both"/>
        <w:rPr>
          <w:rFonts w:ascii="Times New Roman" w:eastAsia="Times New Roman" w:hAnsi="Times New Roman"/>
          <w:bCs/>
          <w:iCs/>
          <w:sz w:val="24"/>
          <w:szCs w:val="24"/>
          <w:lang w:eastAsia="sl-SI"/>
        </w:rPr>
      </w:pPr>
      <w:r w:rsidRPr="00FF75FC">
        <w:rPr>
          <w:rFonts w:ascii="Times New Roman" w:eastAsia="Times New Roman" w:hAnsi="Times New Roman"/>
          <w:bCs/>
          <w:iCs/>
          <w:sz w:val="24"/>
          <w:szCs w:val="24"/>
          <w:lang w:eastAsia="sl-SI"/>
        </w:rPr>
        <w:t>izvedba pilotnih projektov, ki bodo podpirali prehod v izvajanje sistemskega zakona o dolgotrajni oskrbi (vzpostavitev in delovanje enotne vstopne točke, usposabljanja strokovnega osebja, razvoj z IKT podprtih storitev in IKT podporne strukture),</w:t>
      </w:r>
    </w:p>
    <w:p w:rsidR="000D2ED8" w:rsidRPr="00FF75FC" w:rsidRDefault="002C489A" w:rsidP="006A2971">
      <w:pPr>
        <w:numPr>
          <w:ilvl w:val="1"/>
          <w:numId w:val="44"/>
        </w:numPr>
        <w:spacing w:after="0" w:line="240" w:lineRule="auto"/>
        <w:ind w:left="993" w:hanging="284"/>
        <w:jc w:val="both"/>
        <w:rPr>
          <w:rFonts w:ascii="Times New Roman" w:eastAsia="Times New Roman" w:hAnsi="Times New Roman"/>
          <w:bCs/>
          <w:iCs/>
          <w:sz w:val="24"/>
          <w:szCs w:val="24"/>
          <w:lang w:eastAsia="sl-SI"/>
        </w:rPr>
      </w:pPr>
      <w:r w:rsidRPr="00FF75FC">
        <w:rPr>
          <w:rFonts w:ascii="Times New Roman" w:eastAsia="Times New Roman" w:hAnsi="Times New Roman"/>
          <w:bCs/>
          <w:iCs/>
          <w:sz w:val="24"/>
          <w:szCs w:val="24"/>
          <w:lang w:eastAsia="sl-SI"/>
        </w:rPr>
        <w:t>prilagoditev in preoblikovanje obstoječih mrež institucionalnega varstva ter vstop novih izvajalcev za nudenje skupnostnih storitev in programov za starejše (izdelave analiz potreb v posamezni regiji, razvoj konceptov, izobraževanje in usposabljanje osebja, pilotna izvedba razvitih skupnostnih storitev z vključevanjem uporabnikov),</w:t>
      </w:r>
    </w:p>
    <w:p w:rsidR="002C489A" w:rsidRPr="00FF75FC" w:rsidRDefault="002C489A" w:rsidP="006A2971">
      <w:pPr>
        <w:numPr>
          <w:ilvl w:val="0"/>
          <w:numId w:val="44"/>
        </w:numPr>
        <w:spacing w:after="0" w:line="240" w:lineRule="auto"/>
        <w:jc w:val="both"/>
        <w:rPr>
          <w:rFonts w:ascii="Times New Roman" w:eastAsia="Times New Roman" w:hAnsi="Times New Roman"/>
          <w:bCs/>
          <w:iCs/>
          <w:sz w:val="24"/>
          <w:szCs w:val="24"/>
          <w:lang w:eastAsia="sl-SI"/>
        </w:rPr>
      </w:pPr>
      <w:r w:rsidRPr="00FF75FC">
        <w:rPr>
          <w:rFonts w:ascii="Times New Roman" w:eastAsia="Times New Roman" w:hAnsi="Times New Roman"/>
          <w:bCs/>
          <w:iCs/>
          <w:sz w:val="24"/>
          <w:szCs w:val="24"/>
          <w:lang w:eastAsia="sl-SI"/>
        </w:rPr>
        <w:t>za zagotovitev skupnostnih storitev za odrasle in otroke, ki se jim omogoča deloma samostojno življenje:</w:t>
      </w:r>
    </w:p>
    <w:p w:rsidR="002C489A" w:rsidRPr="00FF75FC" w:rsidRDefault="002C489A" w:rsidP="006A2971">
      <w:pPr>
        <w:numPr>
          <w:ilvl w:val="1"/>
          <w:numId w:val="44"/>
        </w:numPr>
        <w:spacing w:after="0" w:line="240" w:lineRule="auto"/>
        <w:ind w:left="993" w:hanging="284"/>
        <w:jc w:val="both"/>
        <w:rPr>
          <w:rFonts w:ascii="Times New Roman" w:eastAsia="Times New Roman" w:hAnsi="Times New Roman"/>
          <w:bCs/>
          <w:iCs/>
          <w:sz w:val="24"/>
          <w:szCs w:val="24"/>
          <w:lang w:eastAsia="sl-SI"/>
        </w:rPr>
      </w:pPr>
      <w:r w:rsidRPr="00FF75FC">
        <w:rPr>
          <w:rFonts w:ascii="Times New Roman" w:eastAsia="Times New Roman" w:hAnsi="Times New Roman"/>
          <w:bCs/>
          <w:iCs/>
          <w:sz w:val="24"/>
          <w:szCs w:val="24"/>
          <w:lang w:eastAsia="sl-SI"/>
        </w:rPr>
        <w:t>analiza potreb in stroškov ter potrebnih sprememb zakonodaje za spodbuditev izhoda iz institucij z razvojem mreže ključnih oseb;</w:t>
      </w:r>
    </w:p>
    <w:p w:rsidR="002C489A" w:rsidRPr="00FF75FC" w:rsidRDefault="002C489A" w:rsidP="006A2971">
      <w:pPr>
        <w:numPr>
          <w:ilvl w:val="1"/>
          <w:numId w:val="44"/>
        </w:numPr>
        <w:spacing w:after="0" w:line="240" w:lineRule="auto"/>
        <w:ind w:left="993" w:hanging="284"/>
        <w:jc w:val="both"/>
        <w:rPr>
          <w:rFonts w:ascii="Times New Roman" w:eastAsia="Times New Roman" w:hAnsi="Times New Roman"/>
          <w:bCs/>
          <w:iCs/>
          <w:sz w:val="24"/>
          <w:szCs w:val="24"/>
          <w:lang w:eastAsia="sl-SI"/>
        </w:rPr>
      </w:pPr>
      <w:r w:rsidRPr="00FF75FC">
        <w:rPr>
          <w:rFonts w:ascii="Times New Roman" w:eastAsia="Times New Roman" w:hAnsi="Times New Roman"/>
          <w:bCs/>
          <w:iCs/>
          <w:sz w:val="24"/>
          <w:szCs w:val="24"/>
          <w:lang w:eastAsia="sl-SI"/>
        </w:rPr>
        <w:t xml:space="preserve">razvoj skupnostnih programov in storitev v procesu deinstitucionalizacije za posamezne ciljne skupine uporabnikov institucionalnega varstva s težavami v duševnem zdravju in duševnem razvoju (zlasti populacija, ki je vključena v varstveno delovne centre, socialno varstvene zavode, posebne in kombinirane socialne zavode, zavode za usposabljanje, potrebuje krizne nastanitve oz nastanitev ob izhodu iz </w:t>
      </w:r>
      <w:r w:rsidRPr="00FF75FC">
        <w:rPr>
          <w:rFonts w:ascii="Times New Roman" w:eastAsia="Times New Roman" w:hAnsi="Times New Roman"/>
          <w:bCs/>
          <w:iCs/>
          <w:sz w:val="24"/>
          <w:szCs w:val="24"/>
          <w:lang w:eastAsia="sl-SI"/>
        </w:rPr>
        <w:lastRenderedPageBreak/>
        <w:t>sistema rejništva), ki so sposobni delno samostojnega življenja, vključno z razvojem alternativnih in inovativnih oblik bivanja za vse starostne skupine uporabnikov.</w:t>
      </w:r>
    </w:p>
    <w:p w:rsidR="002C489A" w:rsidRPr="00FF75FC" w:rsidRDefault="002C489A" w:rsidP="001F194D">
      <w:pPr>
        <w:spacing w:after="0" w:line="240" w:lineRule="auto"/>
        <w:jc w:val="both"/>
        <w:rPr>
          <w:rFonts w:ascii="Times New Roman" w:eastAsia="Times New Roman" w:hAnsi="Times New Roman"/>
          <w:bCs/>
          <w:iCs/>
          <w:sz w:val="24"/>
          <w:szCs w:val="24"/>
          <w:lang w:eastAsia="sl-SI"/>
        </w:rPr>
      </w:pPr>
    </w:p>
    <w:p w:rsidR="002C489A" w:rsidRPr="00FF75FC" w:rsidRDefault="002C489A"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2C489A" w:rsidRPr="00FF75FC" w:rsidRDefault="002C489A"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specifičnega cilja prednostne naložbe so strokovno in tehnično osebje v enotni vstopni točki, izvajalci storitev in programov ter osebe, ki potrebujejo integrirane skupnostne storitve in programe.</w:t>
      </w:r>
    </w:p>
    <w:p w:rsidR="002C489A" w:rsidRPr="00FF75FC" w:rsidRDefault="002C489A" w:rsidP="001F194D">
      <w:pPr>
        <w:spacing w:after="0" w:line="240" w:lineRule="auto"/>
        <w:jc w:val="both"/>
        <w:rPr>
          <w:rFonts w:ascii="Times New Roman" w:hAnsi="Times New Roman"/>
          <w:sz w:val="24"/>
          <w:szCs w:val="24"/>
        </w:rPr>
      </w:pPr>
    </w:p>
    <w:p w:rsidR="002C489A" w:rsidRPr="00FF75FC" w:rsidRDefault="002C489A" w:rsidP="001F194D">
      <w:pPr>
        <w:spacing w:after="0" w:line="240" w:lineRule="auto"/>
        <w:jc w:val="both"/>
        <w:rPr>
          <w:rFonts w:ascii="Times New Roman" w:eastAsia="Times New Roman" w:hAnsi="Times New Roman"/>
          <w:bCs/>
          <w:iCs/>
          <w:sz w:val="24"/>
          <w:szCs w:val="24"/>
          <w:lang w:eastAsia="sl-SI"/>
        </w:rPr>
      </w:pPr>
      <w:r w:rsidRPr="00FF75FC">
        <w:rPr>
          <w:rFonts w:ascii="Times New Roman" w:hAnsi="Times New Roman"/>
          <w:sz w:val="24"/>
          <w:szCs w:val="24"/>
        </w:rPr>
        <w:t>Upravičenci specifičnega cilja prednostne naložbe so</w:t>
      </w:r>
      <w:r w:rsidRPr="00FF75FC">
        <w:rPr>
          <w:sz w:val="24"/>
          <w:szCs w:val="24"/>
        </w:rPr>
        <w:t xml:space="preserve"> </w:t>
      </w:r>
      <w:r w:rsidRPr="00FF75FC">
        <w:rPr>
          <w:rFonts w:ascii="Times New Roman" w:hAnsi="Times New Roman"/>
          <w:sz w:val="24"/>
          <w:szCs w:val="24"/>
        </w:rPr>
        <w:t>javni izvajalci zdravstvenih in socialnih storitev in programov in njihove skupnosti, vzgojno izobraževalni zavodi, nevladne organizacije in humanitarne organizacije, institucije lokalnega in regionalnega razvoja, zavodi in skupnosti zavodov, izvajalci socialnovarstvenih storitev in programov, mladinski centri, socialna podjetja, zaposlitveni centri, zasebne organizacije in socialni partnerji ter drugi, ki lahko s svojim delom in udejstvovanjem pripomorejo k izvajanju ukrepov prednostne naložbe.</w:t>
      </w:r>
    </w:p>
    <w:p w:rsidR="002C489A" w:rsidRPr="00FF75FC" w:rsidRDefault="002C489A" w:rsidP="001F194D">
      <w:pPr>
        <w:spacing w:after="0" w:line="240" w:lineRule="auto"/>
        <w:jc w:val="both"/>
        <w:rPr>
          <w:rFonts w:ascii="Times New Roman" w:eastAsia="Times New Roman" w:hAnsi="Times New Roman"/>
          <w:bCs/>
          <w:iCs/>
          <w:sz w:val="24"/>
          <w:szCs w:val="24"/>
          <w:lang w:eastAsia="sl-SI"/>
        </w:rPr>
      </w:pPr>
    </w:p>
    <w:p w:rsidR="00AF1A9D" w:rsidRPr="00FF75FC" w:rsidRDefault="00AF1A9D"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AF1A9D" w:rsidRPr="00FF75FC" w:rsidRDefault="00AF1A9D"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V izvajanju prednostne naložbe se v fazi priprav meril za izbor ne načrtuje uporabe finančnih instrumentov.</w:t>
      </w:r>
    </w:p>
    <w:p w:rsidR="00AF1A9D" w:rsidRPr="00FF75FC" w:rsidRDefault="00AF1A9D" w:rsidP="001F194D">
      <w:pPr>
        <w:spacing w:after="0" w:line="240" w:lineRule="auto"/>
        <w:jc w:val="both"/>
        <w:rPr>
          <w:rFonts w:ascii="Times New Roman" w:hAnsi="Times New Roman"/>
          <w:sz w:val="24"/>
          <w:szCs w:val="24"/>
          <w:lang w:eastAsia="sl-SI"/>
        </w:rPr>
      </w:pPr>
    </w:p>
    <w:p w:rsidR="00AF1A9D" w:rsidRPr="00FF75FC" w:rsidRDefault="00AF1A9D"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V izvajanju prednostne naložbe se </w:t>
      </w:r>
      <w:r w:rsidR="00BD0351">
        <w:rPr>
          <w:rFonts w:ascii="Times New Roman" w:hAnsi="Times New Roman"/>
          <w:sz w:val="24"/>
          <w:szCs w:val="24"/>
          <w:lang w:eastAsia="sl-SI"/>
        </w:rPr>
        <w:t xml:space="preserve">ne </w:t>
      </w:r>
      <w:r w:rsidRPr="00FF75FC">
        <w:rPr>
          <w:rFonts w:ascii="Times New Roman" w:hAnsi="Times New Roman"/>
          <w:sz w:val="24"/>
          <w:szCs w:val="24"/>
          <w:lang w:eastAsia="sl-SI"/>
        </w:rPr>
        <w:t>načrtuje izvajanje velikih projektov.</w:t>
      </w:r>
    </w:p>
    <w:p w:rsidR="00552137" w:rsidRPr="00805B0E" w:rsidRDefault="00552137"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552137" w:rsidRDefault="00552137"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V smislu mehanizmov izvajanja bosta smiselno uporabljena javni razpis za izbor operacij oziroma drug podoben/enakovreden postopek </w:t>
      </w:r>
      <w:r w:rsidRPr="00FF75FC">
        <w:rPr>
          <w:rFonts w:ascii="Times New Roman" w:hAnsi="Times New Roman"/>
          <w:sz w:val="24"/>
          <w:szCs w:val="24"/>
          <w:lang w:eastAsia="sl-SI"/>
        </w:rPr>
        <w:t>ali neposredna potrditev operacij.</w:t>
      </w:r>
    </w:p>
    <w:p w:rsidR="00552137" w:rsidRDefault="00552137" w:rsidP="001F194D">
      <w:pPr>
        <w:spacing w:after="0" w:line="240" w:lineRule="auto"/>
        <w:jc w:val="both"/>
        <w:rPr>
          <w:rFonts w:ascii="Times New Roman" w:hAnsi="Times New Roman"/>
          <w:sz w:val="24"/>
          <w:szCs w:val="24"/>
        </w:rPr>
      </w:pPr>
    </w:p>
    <w:p w:rsidR="00552137" w:rsidRDefault="00256319" w:rsidP="001F194D">
      <w:pPr>
        <w:pStyle w:val="Default"/>
        <w:tabs>
          <w:tab w:val="left" w:pos="3210"/>
        </w:tabs>
        <w:jc w:val="both"/>
        <w:rPr>
          <w:rFonts w:ascii="Times New Roman" w:hAnsi="Times New Roman" w:cs="Times New Roman"/>
          <w:b/>
          <w:color w:val="auto"/>
        </w:rPr>
      </w:pPr>
      <w:r>
        <w:rPr>
          <w:rFonts w:ascii="Times New Roman" w:hAnsi="Times New Roman" w:cs="Times New Roman"/>
          <w:b/>
          <w:color w:val="auto"/>
        </w:rPr>
        <w:t>Ugotavljanje upravičenosti</w:t>
      </w:r>
    </w:p>
    <w:p w:rsidR="00552137" w:rsidRPr="000C1993" w:rsidRDefault="00552137"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0612C5"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Pr>
          <w:rFonts w:ascii="Times New Roman" w:hAnsi="Times New Roman" w:cs="Calibri"/>
          <w:color w:val="000000"/>
          <w:sz w:val="24"/>
          <w:szCs w:val="24"/>
          <w:lang w:eastAsia="sl-SI"/>
        </w:rPr>
        <w:t>ustreznost ter sposobnost</w:t>
      </w:r>
      <w:r w:rsidR="000612C5" w:rsidRPr="00FF75FC">
        <w:rPr>
          <w:rFonts w:ascii="Times New Roman" w:hAnsi="Times New Roman" w:cs="Calibri"/>
          <w:color w:val="000000"/>
          <w:sz w:val="24"/>
          <w:szCs w:val="24"/>
          <w:lang w:eastAsia="sl-SI"/>
        </w:rPr>
        <w:t xml:space="preserve"> upravičencev,</w:t>
      </w:r>
      <w:r w:rsidR="000612C5" w:rsidRPr="00FF75FC">
        <w:rPr>
          <w:rFonts w:ascii="Times New Roman" w:hAnsi="Times New Roman"/>
          <w:sz w:val="24"/>
          <w:szCs w:val="24"/>
          <w:lang w:eastAsia="sl-SI"/>
        </w:rPr>
        <w:t xml:space="preserve"> </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cs="Calibri"/>
          <w:color w:val="000000"/>
          <w:sz w:val="24"/>
          <w:szCs w:val="24"/>
          <w:lang w:eastAsia="sl-SI"/>
        </w:rPr>
        <w:t>ustreznost ciljnih sk</w:t>
      </w:r>
      <w:r w:rsidR="00256319">
        <w:rPr>
          <w:rFonts w:ascii="Times New Roman" w:hAnsi="Times New Roman" w:cs="Calibri"/>
          <w:color w:val="000000"/>
          <w:sz w:val="24"/>
          <w:szCs w:val="24"/>
          <w:lang w:eastAsia="sl-SI"/>
        </w:rPr>
        <w:t>upin</w:t>
      </w:r>
      <w:r w:rsidR="00610EC7">
        <w:rPr>
          <w:rFonts w:ascii="Times New Roman" w:hAnsi="Times New Roman" w:cs="Calibri"/>
          <w:color w:val="000000"/>
          <w:sz w:val="24"/>
          <w:szCs w:val="24"/>
          <w:lang w:eastAsia="sl-SI"/>
        </w:rPr>
        <w:t>,</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skladnost s cilji/rezultati na ravni prednostne osi oziroma naložb,</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realna izvedljivost v obd</w:t>
      </w:r>
      <w:r w:rsidR="00DD3109">
        <w:rPr>
          <w:rFonts w:ascii="Times New Roman" w:hAnsi="Times New Roman" w:cs="Calibri"/>
          <w:color w:val="000000"/>
          <w:sz w:val="24"/>
          <w:szCs w:val="24"/>
          <w:lang w:eastAsia="sl-SI"/>
        </w:rPr>
        <w:t>obju, za katerega velja podpora.</w:t>
      </w:r>
    </w:p>
    <w:p w:rsidR="003C27D8" w:rsidRDefault="003C27D8" w:rsidP="001F194D">
      <w:pPr>
        <w:pStyle w:val="Default"/>
        <w:jc w:val="both"/>
        <w:rPr>
          <w:rFonts w:ascii="Times New Roman" w:hAnsi="Times New Roman" w:cs="Times New Roman"/>
          <w:color w:val="auto"/>
        </w:rPr>
      </w:pPr>
    </w:p>
    <w:p w:rsidR="00552137" w:rsidRPr="00FF75FC" w:rsidRDefault="00552137"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552137" w:rsidRPr="00FF75FC" w:rsidRDefault="00552137"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 xml:space="preserve">ustreznost operacije (ocenjuje se na primer ustreznost namena, aktivnosti, učinkov, časovne dinamike, </w:t>
      </w:r>
      <w:r w:rsidR="00DD3109">
        <w:rPr>
          <w:rFonts w:ascii="Times New Roman" w:hAnsi="Times New Roman" w:cs="Calibri"/>
          <w:color w:val="000000"/>
          <w:sz w:val="24"/>
          <w:szCs w:val="24"/>
          <w:lang w:eastAsia="sl-SI"/>
        </w:rPr>
        <w:t xml:space="preserve">utemeljenost in racionalnost </w:t>
      </w:r>
      <w:r w:rsidRPr="00FF75FC">
        <w:rPr>
          <w:rFonts w:ascii="Times New Roman" w:hAnsi="Times New Roman" w:cs="Calibri"/>
          <w:color w:val="000000"/>
          <w:sz w:val="24"/>
          <w:szCs w:val="24"/>
          <w:lang w:eastAsia="sl-SI"/>
        </w:rPr>
        <w:t>predlaganih stroškov in človeških virov glede na predmet izbornega postopka),</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izvedljivost operacije (ocenjuje se na primer skladnost predlaganih aktivnosti s terminskim, stroškovnim in kadrovskim načrtom operacije ter predvidena tveganja in ukrepi za njihovo obvladovanje),</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usposobljenost upravičencev za izvedbo operacije (ocenjuje se na primer reference in strokovnost predlaganih človeških virov),</w:t>
      </w:r>
    </w:p>
    <w:p w:rsidR="000612C5" w:rsidRPr="00FF75FC" w:rsidRDefault="000612C5" w:rsidP="006A2971">
      <w:pPr>
        <w:numPr>
          <w:ilvl w:val="0"/>
          <w:numId w:val="71"/>
        </w:numPr>
        <w:spacing w:after="0" w:line="240" w:lineRule="auto"/>
        <w:jc w:val="both"/>
        <w:rPr>
          <w:rFonts w:ascii="Times New Roman" w:hAnsi="Times New Roman"/>
          <w:sz w:val="24"/>
          <w:szCs w:val="24"/>
          <w:lang w:eastAsia="sl-SI"/>
        </w:rPr>
      </w:pPr>
      <w:r w:rsidRPr="00FF75FC">
        <w:rPr>
          <w:rFonts w:ascii="Times New Roman" w:hAnsi="Times New Roman"/>
          <w:sz w:val="24"/>
          <w:szCs w:val="24"/>
        </w:rPr>
        <w:t>trajnost predvidenih rezultatov.</w:t>
      </w:r>
    </w:p>
    <w:p w:rsidR="003C27D8" w:rsidRPr="00FF75FC" w:rsidRDefault="003C27D8" w:rsidP="001F194D">
      <w:pPr>
        <w:spacing w:after="0" w:line="240" w:lineRule="auto"/>
        <w:jc w:val="both"/>
        <w:rPr>
          <w:rFonts w:ascii="Times New Roman" w:hAnsi="Times New Roman"/>
          <w:sz w:val="24"/>
          <w:szCs w:val="24"/>
          <w:lang w:eastAsia="sl-SI"/>
        </w:rPr>
      </w:pPr>
    </w:p>
    <w:p w:rsidR="000612C5" w:rsidRPr="00FF75FC" w:rsidRDefault="000612C5"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lastRenderedPageBreak/>
        <w:t>Poleg meril navedenih v prejšnjem odstavku bodo imeli prednost upravičenci, ki bodo bolje ocenjeni z vidika naslednjih posebnih meril, ki bodo uporabljena posamično in smiselno glede na predmet izbornega postopka:</w:t>
      </w:r>
    </w:p>
    <w:p w:rsidR="000612C5"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Pr>
          <w:rFonts w:ascii="Times New Roman" w:hAnsi="Times New Roman" w:cs="Calibri"/>
          <w:color w:val="000000"/>
          <w:sz w:val="24"/>
          <w:szCs w:val="24"/>
          <w:lang w:eastAsia="sl-SI"/>
        </w:rPr>
        <w:t>vključenost območij</w:t>
      </w:r>
      <w:r w:rsidR="000612C5" w:rsidRPr="00FF75FC">
        <w:rPr>
          <w:rFonts w:ascii="Times New Roman" w:hAnsi="Times New Roman" w:cs="Calibri"/>
          <w:color w:val="000000"/>
          <w:sz w:val="24"/>
          <w:szCs w:val="24"/>
          <w:lang w:eastAsia="sl-SI"/>
        </w:rPr>
        <w:t xml:space="preserve"> z nižjo stopnjo pokritosti s skupnostnimi storitvami,</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vključevanje ključnih deležnikov,</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prispevanje k izmenjavi izkušenj, rezultatov in dobrih praks na regionalni, nacionalni in transnacionalni ravni.</w:t>
      </w:r>
    </w:p>
    <w:p w:rsidR="003C27D8" w:rsidRPr="00FF75FC" w:rsidRDefault="003C27D8" w:rsidP="001F194D">
      <w:pPr>
        <w:tabs>
          <w:tab w:val="left" w:pos="3382"/>
        </w:tabs>
        <w:spacing w:after="0" w:line="240" w:lineRule="auto"/>
        <w:jc w:val="both"/>
        <w:rPr>
          <w:rFonts w:ascii="Times New Roman" w:hAnsi="Times New Roman"/>
          <w:sz w:val="24"/>
          <w:szCs w:val="24"/>
        </w:rPr>
      </w:pPr>
    </w:p>
    <w:p w:rsidR="003D5647" w:rsidRPr="00FF75FC" w:rsidRDefault="003D5647" w:rsidP="00E62651">
      <w:pPr>
        <w:pStyle w:val="Naslov2"/>
      </w:pPr>
      <w:bookmarkStart w:id="604" w:name="_Toc403628952"/>
      <w:bookmarkStart w:id="605" w:name="_Toc408915402"/>
      <w:bookmarkStart w:id="606" w:name="_Toc410313701"/>
      <w:bookmarkStart w:id="607" w:name="_Toc413322559"/>
      <w:bookmarkStart w:id="608" w:name="_Toc413423391"/>
      <w:bookmarkStart w:id="609" w:name="_Toc413770754"/>
      <w:bookmarkStart w:id="610" w:name="_Toc414629858"/>
      <w:bookmarkStart w:id="611" w:name="_Toc414631230"/>
      <w:bookmarkStart w:id="612" w:name="_Toc416966761"/>
      <w:bookmarkStart w:id="613" w:name="_Toc51318123"/>
      <w:bookmarkStart w:id="614" w:name="_Toc56689341"/>
      <w:bookmarkStart w:id="615" w:name="_Toc57026817"/>
      <w:bookmarkStart w:id="616" w:name="_Toc57026938"/>
      <w:r w:rsidRPr="00FF75FC">
        <w:t>Vlaganje v zdravstveno in socialno infrastrukturo, ki prispeva k razvoju na nacionalni, regionalni in lokalni ravni, zmanjšanju neenakosti pri zdravstvenem statusu, spodbujanje socialne vključenosti z lažjim dostopom do družbenih, kulturnih in rekreacijskih storitev, ter prehodom z institucionalnih storitev na skupnostne oblike storitev</w:t>
      </w:r>
      <w:bookmarkEnd w:id="604"/>
      <w:bookmarkEnd w:id="605"/>
      <w:bookmarkEnd w:id="606"/>
      <w:bookmarkEnd w:id="607"/>
      <w:bookmarkEnd w:id="608"/>
      <w:bookmarkEnd w:id="609"/>
      <w:bookmarkEnd w:id="610"/>
      <w:bookmarkEnd w:id="611"/>
      <w:bookmarkEnd w:id="612"/>
      <w:bookmarkEnd w:id="613"/>
      <w:bookmarkEnd w:id="614"/>
      <w:bookmarkEnd w:id="615"/>
      <w:bookmarkEnd w:id="616"/>
      <w:r w:rsidRPr="00FF75FC">
        <w:t xml:space="preserve"> </w:t>
      </w:r>
    </w:p>
    <w:p w:rsidR="003D5647" w:rsidRPr="00FF75FC" w:rsidRDefault="003D5647" w:rsidP="001F194D">
      <w:pPr>
        <w:spacing w:after="0" w:line="240" w:lineRule="auto"/>
        <w:jc w:val="both"/>
        <w:rPr>
          <w:rFonts w:ascii="Times New Roman" w:hAnsi="Times New Roman"/>
          <w:sz w:val="24"/>
          <w:szCs w:val="24"/>
        </w:rPr>
      </w:pPr>
    </w:p>
    <w:p w:rsidR="00AF1A9D" w:rsidRPr="00FF75FC" w:rsidRDefault="00AF1A9D"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AF1A9D" w:rsidRPr="00FF75FC" w:rsidRDefault="00AF1A9D" w:rsidP="001F194D">
      <w:pPr>
        <w:tabs>
          <w:tab w:val="left" w:pos="3382"/>
        </w:tabs>
        <w:spacing w:after="0" w:line="240" w:lineRule="auto"/>
        <w:jc w:val="both"/>
        <w:rPr>
          <w:rFonts w:ascii="Times New Roman" w:hAnsi="Times New Roman"/>
          <w:sz w:val="24"/>
          <w:szCs w:val="24"/>
        </w:rPr>
      </w:pPr>
      <w:r w:rsidRPr="00FF75FC">
        <w:rPr>
          <w:rFonts w:ascii="Times New Roman" w:hAnsi="Times New Roman"/>
          <w:sz w:val="24"/>
          <w:szCs w:val="24"/>
        </w:rPr>
        <w:t>Specifični cilj prednostne naložbe je izboljšanje kakovosti skupnostnih storitev oskrbe.</w:t>
      </w:r>
    </w:p>
    <w:p w:rsidR="00AF1A9D" w:rsidRPr="00FF75FC" w:rsidRDefault="00AF1A9D" w:rsidP="001F194D">
      <w:pPr>
        <w:tabs>
          <w:tab w:val="left" w:pos="3382"/>
        </w:tabs>
        <w:spacing w:after="0" w:line="240" w:lineRule="auto"/>
        <w:jc w:val="both"/>
        <w:rPr>
          <w:rFonts w:ascii="Times New Roman" w:hAnsi="Times New Roman"/>
          <w:sz w:val="24"/>
          <w:szCs w:val="24"/>
        </w:rPr>
      </w:pPr>
    </w:p>
    <w:p w:rsidR="00AF1A9D" w:rsidRPr="00FF75FC" w:rsidRDefault="00AF1A9D"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AF1A9D" w:rsidRPr="00FF75FC" w:rsidRDefault="00AF1A9D" w:rsidP="006A2971">
      <w:pPr>
        <w:numPr>
          <w:ilvl w:val="0"/>
          <w:numId w:val="45"/>
        </w:numPr>
        <w:spacing w:after="0" w:line="240" w:lineRule="auto"/>
        <w:jc w:val="both"/>
        <w:rPr>
          <w:rFonts w:ascii="Times New Roman" w:hAnsi="Times New Roman"/>
          <w:sz w:val="24"/>
          <w:szCs w:val="24"/>
        </w:rPr>
      </w:pPr>
      <w:r w:rsidRPr="00FF75FC">
        <w:rPr>
          <w:rFonts w:ascii="Times New Roman" w:hAnsi="Times New Roman"/>
          <w:sz w:val="24"/>
          <w:szCs w:val="24"/>
        </w:rPr>
        <w:t>modernizacija mreže obstoječih domov za starejše v smeri preoblikovanja v centre za nudenje različnih skupnostnih storitev, vključno z IKT podprtimi storitvami, ki bodo predvidoma razvite v okviru druge prednostne naložbe tega tematskega cilja,</w:t>
      </w:r>
    </w:p>
    <w:p w:rsidR="00AF1A9D" w:rsidRPr="00FF75FC" w:rsidRDefault="00AF1A9D" w:rsidP="006A2971">
      <w:pPr>
        <w:numPr>
          <w:ilvl w:val="0"/>
          <w:numId w:val="45"/>
        </w:numPr>
        <w:spacing w:after="0" w:line="240" w:lineRule="auto"/>
        <w:jc w:val="both"/>
        <w:rPr>
          <w:rFonts w:ascii="Times New Roman" w:hAnsi="Times New Roman"/>
          <w:sz w:val="24"/>
          <w:szCs w:val="24"/>
        </w:rPr>
      </w:pPr>
      <w:r w:rsidRPr="00FF75FC">
        <w:rPr>
          <w:rFonts w:ascii="Times New Roman" w:hAnsi="Times New Roman"/>
          <w:sz w:val="24"/>
          <w:szCs w:val="24"/>
        </w:rPr>
        <w:t>gradnja oz. pridobitev mrež skupinskih in individualnih bivalnih enot za izvedbo deinstitucionalizacije na področju invalidnosti in duševnega zdravja,</w:t>
      </w:r>
    </w:p>
    <w:p w:rsidR="00AF1A9D" w:rsidRPr="00FF75FC" w:rsidRDefault="00AF1A9D" w:rsidP="006A2971">
      <w:pPr>
        <w:numPr>
          <w:ilvl w:val="0"/>
          <w:numId w:val="45"/>
        </w:numPr>
        <w:spacing w:after="0" w:line="240" w:lineRule="auto"/>
        <w:jc w:val="both"/>
        <w:rPr>
          <w:rFonts w:ascii="Times New Roman" w:hAnsi="Times New Roman"/>
          <w:sz w:val="24"/>
          <w:szCs w:val="24"/>
        </w:rPr>
      </w:pPr>
      <w:r w:rsidRPr="00FF75FC">
        <w:rPr>
          <w:rFonts w:ascii="Times New Roman" w:hAnsi="Times New Roman"/>
          <w:sz w:val="24"/>
          <w:szCs w:val="24"/>
        </w:rPr>
        <w:t>vzpostavitev dnevnih in medgeneracijskih centrov, kjer se bodo izvajale integrirane socialne in zdravstvene storitve,</w:t>
      </w:r>
    </w:p>
    <w:p w:rsidR="00002C0F" w:rsidRDefault="00AF1A9D" w:rsidP="006A2971">
      <w:pPr>
        <w:numPr>
          <w:ilvl w:val="0"/>
          <w:numId w:val="45"/>
        </w:numPr>
        <w:spacing w:after="0" w:line="240" w:lineRule="auto"/>
        <w:jc w:val="both"/>
        <w:rPr>
          <w:ins w:id="617" w:author="Avtor"/>
          <w:rFonts w:ascii="Times New Roman" w:hAnsi="Times New Roman"/>
          <w:sz w:val="24"/>
          <w:szCs w:val="24"/>
        </w:rPr>
      </w:pPr>
      <w:r w:rsidRPr="00FF75FC">
        <w:rPr>
          <w:rFonts w:ascii="Times New Roman" w:hAnsi="Times New Roman"/>
          <w:sz w:val="24"/>
          <w:szCs w:val="24"/>
        </w:rPr>
        <w:t>modernizacija mobilnih enot za podporo programom, namenjenih osebam iz druge prednostne naložbe te osi in drugim z različnimi oblikami zasvojenosti</w:t>
      </w:r>
      <w:ins w:id="618" w:author="Avtor">
        <w:r w:rsidR="00002C0F">
          <w:rPr>
            <w:rFonts w:ascii="Times New Roman" w:hAnsi="Times New Roman"/>
            <w:sz w:val="24"/>
            <w:szCs w:val="24"/>
          </w:rPr>
          <w:t>,</w:t>
        </w:r>
      </w:ins>
    </w:p>
    <w:p w:rsidR="00AF1A9D" w:rsidRPr="00FF75FC" w:rsidRDefault="00002C0F" w:rsidP="006A2971">
      <w:pPr>
        <w:numPr>
          <w:ilvl w:val="0"/>
          <w:numId w:val="45"/>
        </w:numPr>
        <w:spacing w:after="0" w:line="240" w:lineRule="auto"/>
        <w:jc w:val="both"/>
        <w:rPr>
          <w:rFonts w:ascii="Times New Roman" w:hAnsi="Times New Roman"/>
          <w:sz w:val="24"/>
          <w:szCs w:val="24"/>
        </w:rPr>
      </w:pPr>
      <w:ins w:id="619" w:author="Avtor">
        <w:r w:rsidRPr="00591943">
          <w:rPr>
            <w:rFonts w:ascii="Times New Roman" w:hAnsi="Times New Roman"/>
            <w:sz w:val="24"/>
            <w:szCs w:val="24"/>
          </w:rPr>
          <w:t>krepitev odpornosti zdravstvenih sistemov</w:t>
        </w:r>
        <w:r>
          <w:rPr>
            <w:rFonts w:ascii="Times New Roman" w:hAnsi="Times New Roman"/>
            <w:sz w:val="24"/>
            <w:szCs w:val="24"/>
          </w:rPr>
          <w:t xml:space="preserve">, zaradi </w:t>
        </w:r>
        <w:r w:rsidRPr="00591943">
          <w:rPr>
            <w:rFonts w:ascii="Times New Roman" w:hAnsi="Times New Roman"/>
            <w:sz w:val="24"/>
            <w:szCs w:val="24"/>
          </w:rPr>
          <w:t>pandemij</w:t>
        </w:r>
        <w:r>
          <w:rPr>
            <w:rFonts w:ascii="Times New Roman" w:hAnsi="Times New Roman"/>
            <w:sz w:val="24"/>
            <w:szCs w:val="24"/>
          </w:rPr>
          <w:t>e</w:t>
        </w:r>
        <w:r w:rsidRPr="00591943">
          <w:rPr>
            <w:rFonts w:ascii="Times New Roman" w:hAnsi="Times New Roman"/>
            <w:sz w:val="24"/>
            <w:szCs w:val="24"/>
          </w:rPr>
          <w:t xml:space="preserve"> </w:t>
        </w:r>
        <w:r w:rsidR="006774C7" w:rsidRPr="00E41C2F">
          <w:rPr>
            <w:rFonts w:ascii="Times New Roman" w:hAnsi="Times New Roman"/>
            <w:sz w:val="24"/>
            <w:szCs w:val="24"/>
          </w:rPr>
          <w:t>COVID – 19</w:t>
        </w:r>
        <w:del w:id="620" w:author="Avtor">
          <w:r w:rsidR="00F561EE" w:rsidDel="006774C7">
            <w:rPr>
              <w:rFonts w:ascii="Times New Roman" w:hAnsi="Times New Roman"/>
              <w:sz w:val="24"/>
              <w:szCs w:val="24"/>
            </w:rPr>
            <w:delText>C</w:delText>
          </w:r>
          <w:r w:rsidRPr="00591943" w:rsidDel="006774C7">
            <w:rPr>
              <w:rFonts w:ascii="Times New Roman" w:hAnsi="Times New Roman"/>
              <w:sz w:val="24"/>
              <w:szCs w:val="24"/>
            </w:rPr>
            <w:delText>covid-19</w:delText>
          </w:r>
        </w:del>
        <w:r>
          <w:rPr>
            <w:rFonts w:ascii="Times New Roman" w:hAnsi="Times New Roman"/>
            <w:sz w:val="24"/>
            <w:szCs w:val="24"/>
          </w:rPr>
          <w:t>.</w:t>
        </w:r>
      </w:ins>
      <w:del w:id="621" w:author="Avtor">
        <w:r w:rsidR="00AF1A9D" w:rsidRPr="00FF75FC" w:rsidDel="00002C0F">
          <w:rPr>
            <w:rFonts w:ascii="Times New Roman" w:hAnsi="Times New Roman"/>
            <w:sz w:val="24"/>
            <w:szCs w:val="24"/>
          </w:rPr>
          <w:delText>.</w:delText>
        </w:r>
      </w:del>
    </w:p>
    <w:p w:rsidR="00AF1A9D" w:rsidRPr="00FF75FC" w:rsidRDefault="00AF1A9D" w:rsidP="001F194D">
      <w:pPr>
        <w:spacing w:after="0" w:line="240" w:lineRule="auto"/>
        <w:jc w:val="both"/>
        <w:rPr>
          <w:rFonts w:ascii="Times New Roman" w:hAnsi="Times New Roman"/>
          <w:sz w:val="24"/>
          <w:szCs w:val="24"/>
        </w:rPr>
      </w:pPr>
    </w:p>
    <w:p w:rsidR="00AF1A9D" w:rsidRPr="00FF75FC" w:rsidRDefault="00AF1A9D"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AF1A9D" w:rsidRPr="00FF75FC" w:rsidRDefault="00AF1A9D"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specifičnega cilja prednostne naložbe so različne skupine oseb, ki potrebujejo dolgotrajno pomoč in oskrbo, uporabniki socialno-varstvenih in zdravstvenih storitev.</w:t>
      </w:r>
    </w:p>
    <w:p w:rsidR="00AF1A9D" w:rsidRPr="00FF75FC" w:rsidRDefault="00AF1A9D" w:rsidP="001F194D">
      <w:pPr>
        <w:spacing w:after="0" w:line="240" w:lineRule="auto"/>
        <w:jc w:val="both"/>
        <w:rPr>
          <w:rFonts w:ascii="Times New Roman" w:hAnsi="Times New Roman"/>
          <w:sz w:val="24"/>
          <w:szCs w:val="24"/>
        </w:rPr>
      </w:pPr>
    </w:p>
    <w:p w:rsidR="00AF1A9D" w:rsidRPr="00FF75FC" w:rsidRDefault="00AF1A9D"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specifičnega cilja prednostne naložbe so izvajalci zdravstvenih in socialnih storitev in programov in njihove skupnosti, vzgojno izobraževalni zavodi, nevladne organizacije in humanitarne organizacije, institucije regionalnega in lokalnega razvoja, mladinski centri, socialna podjetja, zaposlitveni</w:t>
      </w:r>
      <w:r w:rsidRPr="00FF75FC">
        <w:rPr>
          <w:sz w:val="24"/>
          <w:szCs w:val="24"/>
        </w:rPr>
        <w:t xml:space="preserve"> </w:t>
      </w:r>
      <w:r w:rsidRPr="00FF75FC">
        <w:rPr>
          <w:rFonts w:ascii="Times New Roman" w:hAnsi="Times New Roman"/>
          <w:sz w:val="24"/>
          <w:szCs w:val="24"/>
        </w:rPr>
        <w:t>centri, zasebne organizacije ter drugi, ki lahko s svojim delom in udejstvovanjem pripomorejo k izvajanju ukrepov prednostne naložbe.</w:t>
      </w:r>
    </w:p>
    <w:p w:rsidR="00AF1A9D" w:rsidRPr="00FF75FC" w:rsidRDefault="00AF1A9D" w:rsidP="001F194D">
      <w:pPr>
        <w:spacing w:after="0" w:line="240" w:lineRule="auto"/>
        <w:jc w:val="both"/>
        <w:rPr>
          <w:rFonts w:ascii="Times New Roman" w:hAnsi="Times New Roman"/>
          <w:sz w:val="24"/>
          <w:szCs w:val="24"/>
        </w:rPr>
      </w:pPr>
    </w:p>
    <w:p w:rsidR="00AF1A9D" w:rsidRPr="00FF75FC" w:rsidRDefault="00AF1A9D"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AF1A9D" w:rsidRPr="00FF75FC" w:rsidRDefault="00AF1A9D"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V izvajanju prednostne naložbe se v fazi priprav meril za izbor ne načrtuje uporabe finančnih instrumentov.</w:t>
      </w:r>
    </w:p>
    <w:p w:rsidR="00AF1A9D" w:rsidRPr="00FF75FC" w:rsidRDefault="00AF1A9D" w:rsidP="001F194D">
      <w:pPr>
        <w:spacing w:after="0" w:line="240" w:lineRule="auto"/>
        <w:jc w:val="both"/>
        <w:rPr>
          <w:rFonts w:ascii="Times New Roman" w:hAnsi="Times New Roman"/>
          <w:sz w:val="24"/>
          <w:szCs w:val="24"/>
          <w:lang w:eastAsia="sl-SI"/>
        </w:rPr>
      </w:pPr>
    </w:p>
    <w:p w:rsidR="00AF1A9D" w:rsidRPr="00FF75FC" w:rsidRDefault="00AF1A9D"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V izvajanju prednostne naložbe se </w:t>
      </w:r>
      <w:r w:rsidR="00BD0351">
        <w:rPr>
          <w:rFonts w:ascii="Times New Roman" w:hAnsi="Times New Roman"/>
          <w:sz w:val="24"/>
          <w:szCs w:val="24"/>
          <w:lang w:eastAsia="sl-SI"/>
        </w:rPr>
        <w:t xml:space="preserve">ne </w:t>
      </w:r>
      <w:r w:rsidRPr="00FF75FC">
        <w:rPr>
          <w:rFonts w:ascii="Times New Roman" w:hAnsi="Times New Roman"/>
          <w:sz w:val="24"/>
          <w:szCs w:val="24"/>
          <w:lang w:eastAsia="sl-SI"/>
        </w:rPr>
        <w:t>načrtuje izvajanje velikih projektov.</w:t>
      </w:r>
    </w:p>
    <w:p w:rsidR="00AF1A9D" w:rsidRPr="00FF75FC" w:rsidRDefault="00AF1A9D" w:rsidP="001F194D">
      <w:pPr>
        <w:spacing w:after="0" w:line="240" w:lineRule="auto"/>
        <w:jc w:val="both"/>
        <w:rPr>
          <w:rFonts w:ascii="Times New Roman" w:hAnsi="Times New Roman"/>
          <w:sz w:val="24"/>
          <w:szCs w:val="24"/>
        </w:rPr>
      </w:pPr>
    </w:p>
    <w:p w:rsidR="00552137" w:rsidRPr="00805B0E" w:rsidRDefault="00552137"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552137" w:rsidRDefault="00552137" w:rsidP="001F194D">
      <w:pPr>
        <w:pStyle w:val="Default"/>
        <w:jc w:val="both"/>
        <w:rPr>
          <w:rFonts w:ascii="Times New Roman" w:hAnsi="Times New Roman" w:cs="Times New Roman"/>
          <w:b/>
          <w:color w:val="auto"/>
        </w:rPr>
      </w:pPr>
      <w:r w:rsidRPr="00FF75FC">
        <w:rPr>
          <w:rFonts w:ascii="Times New Roman" w:hAnsi="Times New Roman"/>
        </w:rPr>
        <w:lastRenderedPageBreak/>
        <w:t>V smislu mehanizmov izvajanja bosta smiselno uporabljena javni razpis za izbor operacij oziroma drug podoben/enakovreden postopek ali neposredna potrditev operacij.</w:t>
      </w:r>
    </w:p>
    <w:p w:rsidR="00552137" w:rsidRDefault="00552137" w:rsidP="001F194D">
      <w:pPr>
        <w:pStyle w:val="Default"/>
        <w:jc w:val="both"/>
        <w:rPr>
          <w:rFonts w:ascii="Times New Roman" w:hAnsi="Times New Roman" w:cs="Times New Roman"/>
          <w:b/>
          <w:color w:val="auto"/>
        </w:rPr>
      </w:pPr>
    </w:p>
    <w:p w:rsidR="00552137" w:rsidRDefault="00552137" w:rsidP="001F194D">
      <w:pPr>
        <w:pStyle w:val="Default"/>
        <w:tabs>
          <w:tab w:val="left" w:pos="3210"/>
        </w:tabs>
        <w:jc w:val="both"/>
        <w:rPr>
          <w:rFonts w:ascii="Times New Roman" w:hAnsi="Times New Roman" w:cs="Times New Roman"/>
          <w:b/>
          <w:color w:val="auto"/>
        </w:rPr>
      </w:pPr>
      <w:r>
        <w:rPr>
          <w:rFonts w:ascii="Times New Roman" w:hAnsi="Times New Roman" w:cs="Times New Roman"/>
          <w:b/>
          <w:color w:val="auto"/>
        </w:rPr>
        <w:t>Ugotavljanje upravičenosti</w:t>
      </w:r>
    </w:p>
    <w:p w:rsidR="00552137" w:rsidRPr="000C1993" w:rsidRDefault="00552137"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0612C5" w:rsidRPr="00FF75FC" w:rsidRDefault="00DD3109"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Pr>
          <w:rFonts w:ascii="Times New Roman" w:hAnsi="Times New Roman" w:cs="Calibri"/>
          <w:color w:val="000000"/>
          <w:sz w:val="24"/>
          <w:szCs w:val="24"/>
          <w:lang w:eastAsia="sl-SI"/>
        </w:rPr>
        <w:t>ustreznost ter sposobnost</w:t>
      </w:r>
      <w:r w:rsidR="000612C5" w:rsidRPr="00FF75FC">
        <w:rPr>
          <w:rFonts w:ascii="Times New Roman" w:hAnsi="Times New Roman" w:cs="Calibri"/>
          <w:color w:val="000000"/>
          <w:sz w:val="24"/>
          <w:szCs w:val="24"/>
          <w:lang w:eastAsia="sl-SI"/>
        </w:rPr>
        <w:t xml:space="preserve"> upravičencev,</w:t>
      </w:r>
      <w:r w:rsidR="000612C5" w:rsidRPr="00FF75FC">
        <w:rPr>
          <w:rFonts w:ascii="Times New Roman" w:hAnsi="Times New Roman"/>
          <w:sz w:val="24"/>
          <w:szCs w:val="24"/>
          <w:lang w:eastAsia="sl-SI"/>
        </w:rPr>
        <w:t xml:space="preserve"> </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cs="Calibri"/>
          <w:color w:val="000000"/>
          <w:sz w:val="24"/>
          <w:szCs w:val="24"/>
          <w:lang w:eastAsia="sl-SI"/>
        </w:rPr>
        <w:t>ustreznost ciljnih skupin,</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skladnost s cilji/rezultati na ravni prednostne osi oziroma naložb,</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realna izvedljivost v obd</w:t>
      </w:r>
      <w:r w:rsidR="00DD3109">
        <w:rPr>
          <w:rFonts w:ascii="Times New Roman" w:hAnsi="Times New Roman" w:cs="Calibri"/>
          <w:color w:val="000000"/>
          <w:sz w:val="24"/>
          <w:szCs w:val="24"/>
          <w:lang w:eastAsia="sl-SI"/>
        </w:rPr>
        <w:t>obju, za katerega velja podpora.</w:t>
      </w:r>
    </w:p>
    <w:p w:rsidR="003C27D8" w:rsidRDefault="003C27D8" w:rsidP="001F194D">
      <w:pPr>
        <w:pStyle w:val="Default"/>
        <w:jc w:val="both"/>
        <w:rPr>
          <w:rFonts w:ascii="Times New Roman" w:hAnsi="Times New Roman" w:cs="Times New Roman"/>
          <w:color w:val="auto"/>
        </w:rPr>
      </w:pPr>
    </w:p>
    <w:p w:rsidR="00552137" w:rsidRPr="00FF75FC" w:rsidRDefault="00552137"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552137" w:rsidRPr="00FF75FC" w:rsidRDefault="00552137"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 xml:space="preserve">ustreznost operacije (ocenjuje se na primer ustreznost namena, aktivnosti, učinkov, časovne dinamike, </w:t>
      </w:r>
      <w:r w:rsidR="00DD3109">
        <w:rPr>
          <w:rFonts w:ascii="Times New Roman" w:hAnsi="Times New Roman" w:cs="Calibri"/>
          <w:color w:val="000000"/>
          <w:sz w:val="24"/>
          <w:szCs w:val="24"/>
          <w:lang w:eastAsia="sl-SI"/>
        </w:rPr>
        <w:t xml:space="preserve">utemeljenost in racionalnost </w:t>
      </w:r>
      <w:r w:rsidRPr="00FF75FC">
        <w:rPr>
          <w:rFonts w:ascii="Times New Roman" w:hAnsi="Times New Roman" w:cs="Calibri"/>
          <w:color w:val="000000"/>
          <w:sz w:val="24"/>
          <w:szCs w:val="24"/>
          <w:lang w:eastAsia="sl-SI"/>
        </w:rPr>
        <w:t>predlaganih stroškov in človeških virov glede na predmet izbornega postopka),</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izvedljivost operacije (ocenjuje se na primer skladnost predlaganih aktivnosti s terminskim, stroškovnim in kadrovskim načrtom operacije ter predvidena tveganja in ukrepi za njihovo obvladovanje),</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usposobljenost upravičencev za izvedbo operacije (ocenjuje se na primer reference in strokovnost predlaganih človeških virov),</w:t>
      </w:r>
    </w:p>
    <w:p w:rsidR="000612C5" w:rsidRPr="00FF75FC" w:rsidRDefault="000612C5" w:rsidP="006A2971">
      <w:pPr>
        <w:numPr>
          <w:ilvl w:val="0"/>
          <w:numId w:val="71"/>
        </w:numPr>
        <w:spacing w:after="0" w:line="240" w:lineRule="auto"/>
        <w:jc w:val="both"/>
        <w:rPr>
          <w:rFonts w:ascii="Times New Roman" w:hAnsi="Times New Roman"/>
          <w:sz w:val="24"/>
          <w:szCs w:val="24"/>
          <w:lang w:eastAsia="sl-SI"/>
        </w:rPr>
      </w:pPr>
      <w:r w:rsidRPr="00FF75FC">
        <w:rPr>
          <w:rFonts w:ascii="Times New Roman" w:hAnsi="Times New Roman"/>
          <w:sz w:val="24"/>
          <w:szCs w:val="24"/>
        </w:rPr>
        <w:t>trajnost predvidenih rezultatov.</w:t>
      </w:r>
    </w:p>
    <w:p w:rsidR="003C27D8" w:rsidRPr="00FF75FC" w:rsidRDefault="003C27D8" w:rsidP="001F194D">
      <w:pPr>
        <w:spacing w:after="0" w:line="240" w:lineRule="auto"/>
        <w:jc w:val="both"/>
        <w:rPr>
          <w:rFonts w:ascii="Times New Roman" w:hAnsi="Times New Roman"/>
          <w:sz w:val="24"/>
          <w:szCs w:val="24"/>
          <w:lang w:eastAsia="sl-SI"/>
        </w:rPr>
      </w:pPr>
    </w:p>
    <w:p w:rsidR="000612C5" w:rsidRPr="00FF75FC" w:rsidRDefault="000612C5" w:rsidP="001F194D">
      <w:pPr>
        <w:tabs>
          <w:tab w:val="left" w:pos="3382"/>
        </w:tabs>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Poleg meril navedenih v prejšnjem odstavku bodo imeli prednost upravičenci, ki bodo bolje ocenjeni z vidika sinergijskih učinkov, ki bodo naslavljali več ciljnih skupin uporabnikov oziroma bodo vključevali več integriranih storitev za uporabnike.</w:t>
      </w:r>
    </w:p>
    <w:p w:rsidR="003C27D8" w:rsidRPr="00FF75FC" w:rsidRDefault="003C27D8" w:rsidP="001F194D">
      <w:pPr>
        <w:tabs>
          <w:tab w:val="left" w:pos="3382"/>
        </w:tabs>
        <w:spacing w:after="0" w:line="240" w:lineRule="auto"/>
        <w:jc w:val="both"/>
        <w:rPr>
          <w:rFonts w:ascii="Times New Roman" w:hAnsi="Times New Roman"/>
          <w:sz w:val="24"/>
          <w:szCs w:val="24"/>
        </w:rPr>
      </w:pPr>
    </w:p>
    <w:p w:rsidR="00B675D6" w:rsidRPr="00FF75FC" w:rsidRDefault="00B675D6" w:rsidP="00E62651">
      <w:pPr>
        <w:pStyle w:val="Naslov2"/>
      </w:pPr>
      <w:bookmarkStart w:id="622" w:name="_Toc408915403"/>
      <w:bookmarkStart w:id="623" w:name="_Toc410313703"/>
      <w:bookmarkStart w:id="624" w:name="_Toc413322560"/>
      <w:bookmarkStart w:id="625" w:name="_Toc413423392"/>
      <w:bookmarkStart w:id="626" w:name="_Toc413770755"/>
      <w:bookmarkStart w:id="627" w:name="_Toc414629859"/>
      <w:bookmarkStart w:id="628" w:name="_Toc414631231"/>
      <w:bookmarkStart w:id="629" w:name="_Toc416966762"/>
      <w:bookmarkStart w:id="630" w:name="_Toc51318124"/>
      <w:bookmarkStart w:id="631" w:name="_Toc56689342"/>
      <w:bookmarkStart w:id="632" w:name="_Toc57026818"/>
      <w:bookmarkStart w:id="633" w:name="_Toc57026939"/>
      <w:r w:rsidRPr="00FF75FC">
        <w:t>Spodbujanje socialnega podjetništva in poklicnega vključevanja v socialna podjetja ter socialnega in solidarnega gospodarstva, da bi vsem olajšali dostop do zaposlitve</w:t>
      </w:r>
      <w:bookmarkEnd w:id="622"/>
      <w:bookmarkEnd w:id="623"/>
      <w:bookmarkEnd w:id="624"/>
      <w:bookmarkEnd w:id="625"/>
      <w:bookmarkEnd w:id="626"/>
      <w:bookmarkEnd w:id="627"/>
      <w:bookmarkEnd w:id="628"/>
      <w:bookmarkEnd w:id="629"/>
      <w:bookmarkEnd w:id="630"/>
      <w:bookmarkEnd w:id="631"/>
      <w:bookmarkEnd w:id="632"/>
      <w:bookmarkEnd w:id="633"/>
    </w:p>
    <w:p w:rsidR="00B675D6" w:rsidRPr="00FF75FC" w:rsidRDefault="00B675D6" w:rsidP="001F194D">
      <w:pPr>
        <w:spacing w:after="0" w:line="240" w:lineRule="auto"/>
        <w:jc w:val="both"/>
        <w:rPr>
          <w:rFonts w:ascii="Times New Roman" w:hAnsi="Times New Roman"/>
          <w:bCs/>
          <w:sz w:val="24"/>
          <w:szCs w:val="24"/>
          <w:lang w:eastAsia="sl-SI"/>
        </w:rPr>
      </w:pPr>
    </w:p>
    <w:p w:rsidR="00061A39" w:rsidRPr="00FF75FC" w:rsidRDefault="00061A39"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061A39" w:rsidRPr="00FF75FC" w:rsidRDefault="00061A39" w:rsidP="001F194D">
      <w:pPr>
        <w:tabs>
          <w:tab w:val="left" w:pos="3382"/>
        </w:tabs>
        <w:spacing w:after="0" w:line="240" w:lineRule="auto"/>
        <w:jc w:val="both"/>
        <w:rPr>
          <w:rFonts w:ascii="Times New Roman" w:hAnsi="Times New Roman"/>
          <w:sz w:val="24"/>
          <w:szCs w:val="24"/>
        </w:rPr>
      </w:pPr>
      <w:r w:rsidRPr="00FF75FC">
        <w:rPr>
          <w:rFonts w:ascii="Times New Roman" w:hAnsi="Times New Roman"/>
          <w:sz w:val="24"/>
          <w:szCs w:val="24"/>
        </w:rPr>
        <w:t>Specifični cilj prednostne naložbe je povečanje obsega dejavnosti in zaposlitve v sektorju socialnega podjetništva.</w:t>
      </w:r>
    </w:p>
    <w:p w:rsidR="00061A39" w:rsidRPr="00FF75FC" w:rsidRDefault="00061A39" w:rsidP="001F194D">
      <w:pPr>
        <w:tabs>
          <w:tab w:val="left" w:pos="3382"/>
        </w:tabs>
        <w:spacing w:after="0" w:line="240" w:lineRule="auto"/>
        <w:jc w:val="both"/>
        <w:rPr>
          <w:rFonts w:ascii="Times New Roman" w:hAnsi="Times New Roman"/>
          <w:sz w:val="24"/>
          <w:szCs w:val="24"/>
        </w:rPr>
      </w:pPr>
    </w:p>
    <w:p w:rsidR="00061A39" w:rsidRPr="00FF75FC" w:rsidRDefault="00061A39"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061A39" w:rsidRPr="00FF75FC" w:rsidRDefault="00061A39" w:rsidP="006A2971">
      <w:pPr>
        <w:numPr>
          <w:ilvl w:val="0"/>
          <w:numId w:val="46"/>
        </w:numPr>
        <w:spacing w:after="0" w:line="240" w:lineRule="auto"/>
        <w:jc w:val="both"/>
        <w:rPr>
          <w:rFonts w:ascii="Times New Roman" w:hAnsi="Times New Roman"/>
          <w:bCs/>
          <w:sz w:val="24"/>
          <w:szCs w:val="24"/>
          <w:lang w:eastAsia="sl-SI"/>
        </w:rPr>
      </w:pPr>
      <w:r w:rsidRPr="00FF75FC">
        <w:rPr>
          <w:rFonts w:ascii="Times New Roman" w:hAnsi="Times New Roman"/>
          <w:bCs/>
          <w:sz w:val="24"/>
          <w:szCs w:val="24"/>
          <w:lang w:eastAsia="sl-SI"/>
        </w:rPr>
        <w:t>podporna shema, ki vključuje programe usposabljanj, izobraževanj, mentorstva ter svetovanj za vse deležnike v okviru socialnega podjetništva, mreženju, promociji, itd.,</w:t>
      </w:r>
    </w:p>
    <w:p w:rsidR="00061A39" w:rsidRPr="00FF75FC" w:rsidRDefault="00061A39" w:rsidP="006A2971">
      <w:pPr>
        <w:numPr>
          <w:ilvl w:val="0"/>
          <w:numId w:val="46"/>
        </w:numPr>
        <w:spacing w:after="0" w:line="240" w:lineRule="auto"/>
        <w:jc w:val="both"/>
        <w:rPr>
          <w:rFonts w:ascii="Times New Roman" w:hAnsi="Times New Roman"/>
          <w:bCs/>
          <w:sz w:val="24"/>
          <w:szCs w:val="24"/>
          <w:lang w:eastAsia="sl-SI"/>
        </w:rPr>
      </w:pPr>
      <w:r w:rsidRPr="00FF75FC">
        <w:rPr>
          <w:rFonts w:ascii="Times New Roman" w:hAnsi="Times New Roman"/>
          <w:bCs/>
          <w:sz w:val="24"/>
          <w:szCs w:val="24"/>
          <w:lang w:eastAsia="sl-SI"/>
        </w:rPr>
        <w:t>vključevanje ranljivih skupin v socialna podjetja (informiranje, motiviranje in podpora pri vključevanju v zaposlitev v socialnih podjetjih ali pri vključevanju v delovna usposabljanja za osebe iz posameznih ranljivih skupin),</w:t>
      </w:r>
    </w:p>
    <w:p w:rsidR="00061A39" w:rsidRPr="00FF75FC" w:rsidRDefault="00061A39" w:rsidP="006A2971">
      <w:pPr>
        <w:numPr>
          <w:ilvl w:val="0"/>
          <w:numId w:val="46"/>
        </w:numPr>
        <w:spacing w:after="0" w:line="240" w:lineRule="auto"/>
        <w:jc w:val="both"/>
        <w:rPr>
          <w:rFonts w:ascii="Times New Roman" w:hAnsi="Times New Roman"/>
          <w:bCs/>
          <w:sz w:val="24"/>
          <w:szCs w:val="24"/>
          <w:lang w:eastAsia="sl-SI"/>
        </w:rPr>
      </w:pPr>
      <w:r w:rsidRPr="00FF75FC">
        <w:rPr>
          <w:rFonts w:ascii="Times New Roman" w:hAnsi="Times New Roman"/>
          <w:bCs/>
          <w:sz w:val="24"/>
          <w:szCs w:val="24"/>
          <w:lang w:eastAsia="sl-SI"/>
        </w:rPr>
        <w:t>razvoj dejavnosti in zaposlovanje v obstoječih ali novih socialnih podjetjih z namenom razvoja skupnostnih oblik nege in skrbi za ciljne skupine, še posebej v povezavi z ukrepi prve in druge prednostne naložbe.</w:t>
      </w:r>
    </w:p>
    <w:p w:rsidR="00061A39" w:rsidRPr="00FF75FC" w:rsidRDefault="00061A39" w:rsidP="001F194D">
      <w:pPr>
        <w:spacing w:after="0" w:line="240" w:lineRule="auto"/>
        <w:jc w:val="both"/>
        <w:rPr>
          <w:rFonts w:ascii="Times New Roman" w:hAnsi="Times New Roman"/>
          <w:bCs/>
          <w:sz w:val="24"/>
          <w:szCs w:val="24"/>
          <w:lang w:eastAsia="sl-SI"/>
        </w:rPr>
      </w:pPr>
    </w:p>
    <w:p w:rsidR="00061A39" w:rsidRPr="00FF75FC" w:rsidRDefault="00061A39"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061A39" w:rsidRPr="00FF75FC" w:rsidRDefault="00061A39" w:rsidP="001F194D">
      <w:pPr>
        <w:spacing w:after="0" w:line="240" w:lineRule="auto"/>
        <w:jc w:val="both"/>
        <w:rPr>
          <w:rFonts w:ascii="Times New Roman" w:hAnsi="Times New Roman"/>
          <w:sz w:val="24"/>
          <w:szCs w:val="24"/>
        </w:rPr>
      </w:pPr>
      <w:r w:rsidRPr="00FF75FC">
        <w:rPr>
          <w:rFonts w:ascii="Times New Roman" w:hAnsi="Times New Roman"/>
          <w:sz w:val="24"/>
          <w:szCs w:val="24"/>
        </w:rPr>
        <w:lastRenderedPageBreak/>
        <w:t>Ciljne skupine specifičnega cilja prednostne naložbe so socialna podjetja, ciljne skupine v skladu z Zakonom o socialnem podjetništvu in tiste, ki bodo zaključile programe socialne aktivacije.</w:t>
      </w:r>
    </w:p>
    <w:p w:rsidR="00061A39" w:rsidRPr="00FF75FC" w:rsidRDefault="00061A39" w:rsidP="001F194D">
      <w:pPr>
        <w:spacing w:after="0" w:line="240" w:lineRule="auto"/>
        <w:jc w:val="both"/>
        <w:rPr>
          <w:rFonts w:ascii="Times New Roman" w:hAnsi="Times New Roman"/>
          <w:sz w:val="24"/>
          <w:szCs w:val="24"/>
        </w:rPr>
      </w:pPr>
    </w:p>
    <w:p w:rsidR="00061A39" w:rsidRPr="00FF75FC" w:rsidRDefault="00061A39" w:rsidP="001F194D">
      <w:pPr>
        <w:spacing w:after="0" w:line="240" w:lineRule="auto"/>
        <w:jc w:val="both"/>
        <w:rPr>
          <w:rFonts w:ascii="Times New Roman" w:hAnsi="Times New Roman"/>
          <w:bCs/>
          <w:sz w:val="24"/>
          <w:szCs w:val="24"/>
          <w:lang w:eastAsia="sl-SI"/>
        </w:rPr>
      </w:pPr>
      <w:r w:rsidRPr="00FF75FC">
        <w:rPr>
          <w:rFonts w:ascii="Times New Roman" w:hAnsi="Times New Roman"/>
          <w:sz w:val="24"/>
          <w:szCs w:val="24"/>
        </w:rPr>
        <w:t>Upravičenci specifičnega cilja prednostne naložbe so</w:t>
      </w:r>
      <w:r w:rsidRPr="00FF75FC">
        <w:rPr>
          <w:sz w:val="24"/>
          <w:szCs w:val="24"/>
        </w:rPr>
        <w:t xml:space="preserve"> </w:t>
      </w:r>
      <w:r w:rsidRPr="00FF75FC">
        <w:rPr>
          <w:rFonts w:ascii="Times New Roman" w:hAnsi="Times New Roman"/>
          <w:sz w:val="24"/>
          <w:szCs w:val="24"/>
        </w:rPr>
        <w:t>socialna podjetja, regionalne razvojne agencije, točke VEM, nevladne organizacije, socialni partnerji, zbornice in združenja ter druge razvojne institucije na regionalni ravni), javne agencije (npr. SPIRIT, itd.), nosilci socialnih inovacij in drugi, ki lahko s svojim delovanjem prispevajo k dosegi ciljev prednostne naložbe.</w:t>
      </w:r>
    </w:p>
    <w:p w:rsidR="00061A39" w:rsidRPr="00FF75FC" w:rsidRDefault="00061A39" w:rsidP="001F194D">
      <w:pPr>
        <w:spacing w:after="0" w:line="240" w:lineRule="auto"/>
        <w:jc w:val="both"/>
        <w:rPr>
          <w:rFonts w:ascii="Times New Roman" w:hAnsi="Times New Roman"/>
          <w:bCs/>
          <w:sz w:val="24"/>
          <w:szCs w:val="24"/>
          <w:lang w:eastAsia="sl-SI"/>
        </w:rPr>
      </w:pPr>
    </w:p>
    <w:p w:rsidR="00061A39" w:rsidRPr="00FF75FC" w:rsidRDefault="00061A39"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061A39" w:rsidRPr="00FF75FC" w:rsidRDefault="00061A39"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V izvajanju prednostne naložbe se v fazi priprav meril za izbor ne načrtuje uporabe finančnih instrumentov.</w:t>
      </w:r>
    </w:p>
    <w:p w:rsidR="00061A39" w:rsidRPr="00FF75FC" w:rsidRDefault="00061A39" w:rsidP="001F194D">
      <w:pPr>
        <w:spacing w:after="0" w:line="240" w:lineRule="auto"/>
        <w:jc w:val="both"/>
        <w:rPr>
          <w:rFonts w:ascii="Times New Roman" w:hAnsi="Times New Roman"/>
          <w:sz w:val="24"/>
          <w:szCs w:val="24"/>
          <w:lang w:eastAsia="sl-SI"/>
        </w:rPr>
      </w:pPr>
    </w:p>
    <w:p w:rsidR="00061A39" w:rsidRPr="00FF75FC" w:rsidRDefault="00061A39"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V izvajanju prednostne naložbe se </w:t>
      </w:r>
      <w:r w:rsidR="00BD0351">
        <w:rPr>
          <w:rFonts w:ascii="Times New Roman" w:hAnsi="Times New Roman"/>
          <w:sz w:val="24"/>
          <w:szCs w:val="24"/>
          <w:lang w:eastAsia="sl-SI"/>
        </w:rPr>
        <w:t xml:space="preserve">ne </w:t>
      </w:r>
      <w:r w:rsidRPr="00FF75FC">
        <w:rPr>
          <w:rFonts w:ascii="Times New Roman" w:hAnsi="Times New Roman"/>
          <w:sz w:val="24"/>
          <w:szCs w:val="24"/>
          <w:lang w:eastAsia="sl-SI"/>
        </w:rPr>
        <w:t>načrtuje izvajanje velikih projektov.</w:t>
      </w:r>
    </w:p>
    <w:p w:rsidR="00061A39" w:rsidRDefault="00061A39" w:rsidP="001F194D">
      <w:pPr>
        <w:spacing w:after="0" w:line="240" w:lineRule="auto"/>
        <w:jc w:val="both"/>
        <w:rPr>
          <w:rFonts w:ascii="Times New Roman" w:hAnsi="Times New Roman"/>
          <w:sz w:val="24"/>
          <w:szCs w:val="24"/>
        </w:rPr>
      </w:pPr>
    </w:p>
    <w:p w:rsidR="00552137" w:rsidRPr="00805B0E" w:rsidRDefault="00552137"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552137" w:rsidRDefault="00552137"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V smislu mehanizmov izvajanja bosta smiselno uporabljena javni razpis za izbor operacij oziroma drug podoben/enakovreden postopek </w:t>
      </w:r>
      <w:r w:rsidRPr="00FF75FC">
        <w:rPr>
          <w:rFonts w:ascii="Times New Roman" w:hAnsi="Times New Roman"/>
          <w:sz w:val="24"/>
          <w:szCs w:val="24"/>
          <w:lang w:eastAsia="sl-SI"/>
        </w:rPr>
        <w:t>ali neposredna potrditev operacij.</w:t>
      </w:r>
    </w:p>
    <w:p w:rsidR="00552137" w:rsidRDefault="00552137" w:rsidP="001F194D">
      <w:pPr>
        <w:spacing w:after="0" w:line="240" w:lineRule="auto"/>
        <w:jc w:val="both"/>
        <w:rPr>
          <w:rFonts w:ascii="Times New Roman" w:hAnsi="Times New Roman"/>
          <w:sz w:val="24"/>
          <w:szCs w:val="24"/>
        </w:rPr>
      </w:pPr>
    </w:p>
    <w:p w:rsidR="00552137" w:rsidRDefault="00552137" w:rsidP="001F194D">
      <w:pPr>
        <w:pStyle w:val="Default"/>
        <w:tabs>
          <w:tab w:val="left" w:pos="3210"/>
        </w:tabs>
        <w:jc w:val="both"/>
        <w:rPr>
          <w:rFonts w:ascii="Times New Roman" w:hAnsi="Times New Roman" w:cs="Times New Roman"/>
          <w:b/>
          <w:color w:val="auto"/>
        </w:rPr>
      </w:pPr>
      <w:r>
        <w:rPr>
          <w:rFonts w:ascii="Times New Roman" w:hAnsi="Times New Roman" w:cs="Times New Roman"/>
          <w:b/>
          <w:color w:val="auto"/>
        </w:rPr>
        <w:t>Ugotavljanje upravičenosti</w:t>
      </w:r>
    </w:p>
    <w:p w:rsidR="00552137" w:rsidRPr="000C1993" w:rsidRDefault="00552137" w:rsidP="001F194D">
      <w:pPr>
        <w:pStyle w:val="Default"/>
        <w:jc w:val="both"/>
        <w:rPr>
          <w:rFonts w:ascii="Times New Roman" w:hAnsi="Times New Roman" w:cs="Times New Roman"/>
          <w:color w:val="auto"/>
        </w:rPr>
      </w:pPr>
      <w:r w:rsidRPr="00FF75FC">
        <w:rPr>
          <w:rFonts w:ascii="Times New Roman" w:hAnsi="Times New Roman" w:cs="Times New Roman"/>
          <w:color w:val="auto"/>
        </w:rPr>
        <w:t xml:space="preserve">Ob upoštevanju predmeta vsakega posameznega izbora operacij se </w:t>
      </w:r>
      <w:r>
        <w:rPr>
          <w:rFonts w:ascii="Times New Roman" w:hAnsi="Times New Roman" w:cs="Times New Roman"/>
          <w:color w:val="auto"/>
        </w:rPr>
        <w:t xml:space="preserve">glede na relevantnost </w:t>
      </w:r>
      <w:r w:rsidRPr="00FF75FC">
        <w:rPr>
          <w:rFonts w:ascii="Times New Roman" w:hAnsi="Times New Roman" w:cs="Times New Roman"/>
          <w:color w:val="auto"/>
        </w:rPr>
        <w:t xml:space="preserve">zagotovi zastopanost </w:t>
      </w:r>
      <w:r>
        <w:rPr>
          <w:rFonts w:ascii="Times New Roman" w:hAnsi="Times New Roman" w:cs="Times New Roman"/>
          <w:color w:val="auto"/>
          <w:lang w:eastAsia="en-US"/>
        </w:rPr>
        <w:t>vsaj naslednjih pogojev za ugotavljanje</w:t>
      </w:r>
      <w:r w:rsidRPr="00FF75FC">
        <w:rPr>
          <w:rFonts w:ascii="Times New Roman" w:hAnsi="Times New Roman" w:cs="Times New Roman"/>
          <w:color w:val="auto"/>
        </w:rPr>
        <w:t xml:space="preserve"> upravičenosti:</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ustreznost ter sposobnost (poslovna, finančna, tehnična ipd) upravičencev,</w:t>
      </w:r>
      <w:r w:rsidRPr="00FF75FC">
        <w:rPr>
          <w:rFonts w:ascii="Times New Roman" w:hAnsi="Times New Roman"/>
          <w:sz w:val="24"/>
          <w:szCs w:val="24"/>
          <w:lang w:eastAsia="sl-SI"/>
        </w:rPr>
        <w:t xml:space="preserve"> </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cs="Calibri"/>
          <w:color w:val="000000"/>
          <w:sz w:val="24"/>
          <w:szCs w:val="24"/>
          <w:lang w:eastAsia="sl-SI"/>
        </w:rPr>
        <w:t>ustreznost ciljnih skupin,</w:t>
      </w:r>
      <w:r w:rsidR="00610EC7" w:rsidRPr="00610EC7">
        <w:rPr>
          <w:rFonts w:ascii="Times New Roman" w:hAnsi="Times New Roman" w:cs="Calibri"/>
          <w:color w:val="000000"/>
          <w:sz w:val="24"/>
          <w:szCs w:val="24"/>
          <w:lang w:eastAsia="sl-SI"/>
        </w:rPr>
        <w:t xml:space="preserve"> </w:t>
      </w:r>
      <w:r w:rsidR="00610EC7">
        <w:rPr>
          <w:rFonts w:ascii="Times New Roman" w:hAnsi="Times New Roman" w:cs="Calibri"/>
          <w:color w:val="000000"/>
          <w:sz w:val="24"/>
          <w:szCs w:val="24"/>
          <w:lang w:eastAsia="sl-SI"/>
        </w:rPr>
        <w:t>ob upoštevanju vidika enakosti spolov, kjer je to relevantno,</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skladnost s cilji/rezultati na ravni prednostne osi oziroma naložb,</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realna izvedljivost v obd</w:t>
      </w:r>
      <w:r w:rsidR="00C050AF">
        <w:rPr>
          <w:rFonts w:ascii="Times New Roman" w:hAnsi="Times New Roman" w:cs="Calibri"/>
          <w:color w:val="000000"/>
          <w:sz w:val="24"/>
          <w:szCs w:val="24"/>
          <w:lang w:eastAsia="sl-SI"/>
        </w:rPr>
        <w:t>obju, za katerega velja podpora.</w:t>
      </w:r>
    </w:p>
    <w:p w:rsidR="003C27D8" w:rsidRDefault="003C27D8" w:rsidP="001F194D">
      <w:pPr>
        <w:pStyle w:val="Default"/>
        <w:jc w:val="both"/>
        <w:rPr>
          <w:rFonts w:ascii="Times New Roman" w:hAnsi="Times New Roman" w:cs="Times New Roman"/>
          <w:color w:val="auto"/>
        </w:rPr>
      </w:pPr>
    </w:p>
    <w:p w:rsidR="00552137" w:rsidRPr="00FF75FC" w:rsidRDefault="00552137"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552137" w:rsidRDefault="00552137"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ustreznost operacije (ocenjuje se na primer ustreznost namena, aktivnosti, učinkov, časovne dinamike, predlaganih stroškov in človeških virov glede na predmet izbornega postopka),</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izvedljivost operacije (ocenjuje se na primer skladnost predlaganih aktivnosti s terminskim, stroškovnim in kadrovskim načrtom operacije ter predvidena tveganja in ukrepi za njihovo obvladovanje),</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usposobljenost upravičencev za izvedbo operacije (ocenjuje se na primer reference in strokovnost predlaganih človeških virov),</w:t>
      </w:r>
    </w:p>
    <w:p w:rsidR="000612C5" w:rsidRPr="00FF75FC" w:rsidRDefault="000612C5" w:rsidP="006A2971">
      <w:pPr>
        <w:numPr>
          <w:ilvl w:val="0"/>
          <w:numId w:val="71"/>
        </w:numPr>
        <w:spacing w:after="0" w:line="240" w:lineRule="auto"/>
        <w:jc w:val="both"/>
        <w:rPr>
          <w:rFonts w:ascii="Times New Roman" w:hAnsi="Times New Roman"/>
          <w:sz w:val="24"/>
          <w:szCs w:val="24"/>
          <w:lang w:eastAsia="sl-SI"/>
        </w:rPr>
      </w:pPr>
      <w:r w:rsidRPr="00FF75FC">
        <w:rPr>
          <w:rFonts w:ascii="Times New Roman" w:hAnsi="Times New Roman"/>
          <w:sz w:val="24"/>
          <w:szCs w:val="24"/>
        </w:rPr>
        <w:t>trajnost predvidenih rezultatov.</w:t>
      </w:r>
    </w:p>
    <w:p w:rsidR="000612C5" w:rsidRPr="00FF75FC" w:rsidRDefault="000612C5" w:rsidP="001F194D">
      <w:pPr>
        <w:spacing w:after="0" w:line="240" w:lineRule="auto"/>
        <w:jc w:val="both"/>
        <w:rPr>
          <w:rFonts w:ascii="Times New Roman" w:hAnsi="Times New Roman"/>
          <w:sz w:val="24"/>
          <w:szCs w:val="24"/>
        </w:rPr>
      </w:pPr>
    </w:p>
    <w:p w:rsidR="000612C5" w:rsidRPr="00FF75FC" w:rsidRDefault="000612C5" w:rsidP="001F194D">
      <w:pPr>
        <w:spacing w:after="0" w:line="240" w:lineRule="auto"/>
        <w:jc w:val="both"/>
        <w:rPr>
          <w:rFonts w:ascii="Times New Roman" w:hAnsi="Times New Roman"/>
          <w:sz w:val="24"/>
          <w:szCs w:val="24"/>
        </w:rPr>
      </w:pPr>
      <w:r w:rsidRPr="00FF75FC">
        <w:rPr>
          <w:rFonts w:ascii="Times New Roman" w:hAnsi="Times New Roman"/>
          <w:sz w:val="24"/>
          <w:szCs w:val="24"/>
        </w:rPr>
        <w:t>Poleg meril navedenih v prejšnjem odstavku bodo imeli prednost upravičenci, ki bodo bolje ocenjeni z vidika naslednjih posebnih meril, ki bodo uporabljena posamično in smiselno glede na predmet izbornega postopka:</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zagotavljanje trajne zaposlitve tudi po izteku obdobja veljavnosti podpore,</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obstoj izdelane analize potreb in potencialov na strani ponudbe in povpraševanja,</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ustanovljenost socialnega podjetja s strani ranljivih skupin, od česar bodo odvisni tudi pogoji za dodeljevanje sredstev (tip in višina),</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lastRenderedPageBreak/>
        <w:t>inovativnost rešitev za obravnavo potreb ranljivih skupin,</w:t>
      </w:r>
    </w:p>
    <w:p w:rsidR="000612C5" w:rsidRPr="00FF75FC" w:rsidRDefault="000612C5"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prednostna obravnava področji, relevantnih za zeleno gospodarstvo in vključevanje širših ciljev trajnostnega razvoja.</w:t>
      </w:r>
    </w:p>
    <w:p w:rsidR="00B56C1B" w:rsidRPr="00FF75FC" w:rsidRDefault="00B56C1B" w:rsidP="001F194D">
      <w:pPr>
        <w:spacing w:after="0" w:line="240" w:lineRule="auto"/>
        <w:jc w:val="both"/>
        <w:rPr>
          <w:rFonts w:ascii="Times New Roman" w:hAnsi="Times New Roman"/>
          <w:sz w:val="24"/>
          <w:szCs w:val="24"/>
          <w:lang w:eastAsia="sl-SI"/>
        </w:rPr>
      </w:pPr>
    </w:p>
    <w:p w:rsidR="00B675D6" w:rsidRPr="00FF75FC" w:rsidRDefault="00B675D6" w:rsidP="00E62651">
      <w:pPr>
        <w:pStyle w:val="Naslov2"/>
      </w:pPr>
      <w:bookmarkStart w:id="634" w:name="_Toc408915404"/>
      <w:bookmarkStart w:id="635" w:name="_Toc410313705"/>
      <w:bookmarkStart w:id="636" w:name="_Toc413322561"/>
      <w:bookmarkStart w:id="637" w:name="_Toc413423393"/>
      <w:bookmarkStart w:id="638" w:name="_Toc413770756"/>
      <w:bookmarkStart w:id="639" w:name="_Toc414629860"/>
      <w:bookmarkStart w:id="640" w:name="_Toc414631232"/>
      <w:bookmarkStart w:id="641" w:name="_Toc416966763"/>
      <w:bookmarkStart w:id="642" w:name="_Toc51318125"/>
      <w:bookmarkStart w:id="643" w:name="_Toc56689343"/>
      <w:bookmarkStart w:id="644" w:name="_Toc57026819"/>
      <w:bookmarkStart w:id="645" w:name="_Toc57026940"/>
      <w:r w:rsidRPr="00FF75FC">
        <w:t>Vlaganja v okviru strategij lokalnega razvoja, ki ga vodi skupnost</w:t>
      </w:r>
      <w:bookmarkEnd w:id="634"/>
      <w:bookmarkEnd w:id="635"/>
      <w:bookmarkEnd w:id="636"/>
      <w:bookmarkEnd w:id="637"/>
      <w:bookmarkEnd w:id="638"/>
      <w:bookmarkEnd w:id="639"/>
      <w:bookmarkEnd w:id="640"/>
      <w:bookmarkEnd w:id="641"/>
      <w:bookmarkEnd w:id="642"/>
      <w:bookmarkEnd w:id="643"/>
      <w:bookmarkEnd w:id="644"/>
      <w:bookmarkEnd w:id="645"/>
    </w:p>
    <w:p w:rsidR="003377BF" w:rsidRPr="00FF75FC" w:rsidRDefault="003377BF" w:rsidP="001F194D">
      <w:pPr>
        <w:spacing w:after="0" w:line="240" w:lineRule="auto"/>
        <w:jc w:val="both"/>
        <w:rPr>
          <w:rFonts w:ascii="Times New Roman" w:eastAsia="Times New Roman" w:hAnsi="Times New Roman"/>
          <w:b/>
          <w:bCs/>
          <w:i/>
          <w:sz w:val="24"/>
          <w:szCs w:val="24"/>
        </w:rPr>
      </w:pPr>
    </w:p>
    <w:p w:rsidR="003377BF" w:rsidRPr="00FF75FC" w:rsidRDefault="003377BF" w:rsidP="001F194D">
      <w:pPr>
        <w:spacing w:after="0" w:line="240" w:lineRule="auto"/>
        <w:jc w:val="both"/>
        <w:rPr>
          <w:rFonts w:ascii="Times New Roman" w:eastAsia="Times New Roman" w:hAnsi="Times New Roman"/>
          <w:b/>
          <w:bCs/>
          <w:sz w:val="24"/>
          <w:szCs w:val="24"/>
        </w:rPr>
      </w:pPr>
      <w:r w:rsidRPr="00FF75FC">
        <w:rPr>
          <w:rFonts w:ascii="Times New Roman" w:eastAsia="Times New Roman" w:hAnsi="Times New Roman"/>
          <w:b/>
          <w:bCs/>
          <w:sz w:val="24"/>
          <w:szCs w:val="24"/>
        </w:rPr>
        <w:t>Predvidene dejavnosti</w:t>
      </w:r>
    </w:p>
    <w:p w:rsidR="003377BF" w:rsidRPr="009D1588" w:rsidRDefault="003377BF" w:rsidP="001F194D">
      <w:pPr>
        <w:spacing w:after="0" w:line="240" w:lineRule="auto"/>
        <w:jc w:val="both"/>
        <w:rPr>
          <w:rFonts w:ascii="Times New Roman" w:hAnsi="Times New Roman"/>
          <w:sz w:val="24"/>
          <w:szCs w:val="24"/>
        </w:rPr>
      </w:pPr>
      <w:r w:rsidRPr="009D1588">
        <w:rPr>
          <w:rFonts w:ascii="Times New Roman" w:hAnsi="Times New Roman"/>
          <w:sz w:val="24"/>
          <w:szCs w:val="24"/>
        </w:rPr>
        <w:t xml:space="preserve">Specifični cilj prednostne naložbe je </w:t>
      </w:r>
      <w:r w:rsidR="00C72092" w:rsidRPr="009D1588">
        <w:rPr>
          <w:rFonts w:ascii="Times New Roman" w:hAnsi="Times New Roman"/>
          <w:sz w:val="24"/>
          <w:szCs w:val="24"/>
        </w:rPr>
        <w:t>»</w:t>
      </w:r>
      <w:r w:rsidRPr="009D1588">
        <w:rPr>
          <w:rFonts w:ascii="Times New Roman" w:hAnsi="Times New Roman"/>
          <w:sz w:val="24"/>
          <w:szCs w:val="24"/>
        </w:rPr>
        <w:t>Boljša gospodarska in socialna vključenost skupnosti na območjih LAS</w:t>
      </w:r>
      <w:r w:rsidR="00C72092" w:rsidRPr="009D1588">
        <w:rPr>
          <w:rFonts w:ascii="Times New Roman" w:hAnsi="Times New Roman"/>
          <w:sz w:val="24"/>
          <w:szCs w:val="24"/>
        </w:rPr>
        <w:t>«</w:t>
      </w:r>
      <w:r w:rsidRPr="009D1588">
        <w:rPr>
          <w:rFonts w:ascii="Times New Roman" w:hAnsi="Times New Roman"/>
          <w:sz w:val="24"/>
          <w:szCs w:val="24"/>
        </w:rPr>
        <w:t>.</w:t>
      </w:r>
    </w:p>
    <w:p w:rsidR="003377BF" w:rsidRPr="009D1588" w:rsidRDefault="003377BF" w:rsidP="001F194D">
      <w:pPr>
        <w:spacing w:after="0" w:line="240" w:lineRule="auto"/>
        <w:jc w:val="both"/>
        <w:rPr>
          <w:rFonts w:ascii="Times New Roman" w:hAnsi="Times New Roman"/>
          <w:sz w:val="24"/>
          <w:szCs w:val="24"/>
        </w:rPr>
      </w:pPr>
    </w:p>
    <w:p w:rsidR="003377BF" w:rsidRPr="009D1588" w:rsidRDefault="003377BF" w:rsidP="001F194D">
      <w:pPr>
        <w:spacing w:after="0" w:line="240" w:lineRule="auto"/>
        <w:jc w:val="both"/>
        <w:rPr>
          <w:rFonts w:ascii="Times New Roman" w:hAnsi="Times New Roman"/>
          <w:sz w:val="24"/>
          <w:szCs w:val="24"/>
        </w:rPr>
      </w:pPr>
      <w:r w:rsidRPr="009D1588">
        <w:rPr>
          <w:rFonts w:ascii="Times New Roman" w:hAnsi="Times New Roman"/>
          <w:sz w:val="24"/>
          <w:szCs w:val="24"/>
        </w:rPr>
        <w:t>Vrste in primeri področij, ki jim je namenjena podpora, in njihovega pričakovanega prispevka k specifičnim ciljem so:</w:t>
      </w:r>
    </w:p>
    <w:p w:rsidR="003377BF" w:rsidRPr="009D1588" w:rsidRDefault="003377BF" w:rsidP="006A2971">
      <w:pPr>
        <w:numPr>
          <w:ilvl w:val="0"/>
          <w:numId w:val="88"/>
        </w:numPr>
        <w:spacing w:after="0" w:line="240" w:lineRule="auto"/>
        <w:jc w:val="both"/>
        <w:rPr>
          <w:rFonts w:ascii="Times New Roman" w:hAnsi="Times New Roman"/>
          <w:sz w:val="24"/>
          <w:szCs w:val="24"/>
        </w:rPr>
      </w:pPr>
      <w:r w:rsidRPr="009D1588">
        <w:rPr>
          <w:rFonts w:ascii="Times New Roman" w:hAnsi="Times New Roman"/>
          <w:sz w:val="24"/>
          <w:szCs w:val="24"/>
        </w:rPr>
        <w:t>ustvarjanje delovnih mest (spodbujanje podjetniških aktivnosti in inovativnih razvojnih partnerstev),</w:t>
      </w:r>
    </w:p>
    <w:p w:rsidR="003377BF" w:rsidRPr="009D1588" w:rsidRDefault="003377BF" w:rsidP="006A2971">
      <w:pPr>
        <w:numPr>
          <w:ilvl w:val="0"/>
          <w:numId w:val="88"/>
        </w:numPr>
        <w:spacing w:after="0" w:line="240" w:lineRule="auto"/>
        <w:jc w:val="both"/>
        <w:rPr>
          <w:rFonts w:ascii="Times New Roman" w:hAnsi="Times New Roman"/>
          <w:sz w:val="24"/>
          <w:szCs w:val="24"/>
        </w:rPr>
      </w:pPr>
      <w:r w:rsidRPr="009D1588">
        <w:rPr>
          <w:rFonts w:ascii="Times New Roman" w:hAnsi="Times New Roman"/>
          <w:sz w:val="24"/>
          <w:szCs w:val="24"/>
        </w:rPr>
        <w:t xml:space="preserve">večja vključenost ranljivih skupin (krepitev sodelovanja z institucionalnim okoljem za povečanje socialne vključenosti, povečanje dostopnosti do storitev na lokalni ravni in odpravljanje revščine), </w:t>
      </w:r>
    </w:p>
    <w:p w:rsidR="003377BF" w:rsidRPr="009D1588" w:rsidRDefault="003377BF" w:rsidP="006A2971">
      <w:pPr>
        <w:numPr>
          <w:ilvl w:val="0"/>
          <w:numId w:val="88"/>
        </w:numPr>
        <w:spacing w:after="0" w:line="240" w:lineRule="auto"/>
        <w:jc w:val="both"/>
        <w:rPr>
          <w:rFonts w:ascii="Times New Roman" w:hAnsi="Times New Roman"/>
          <w:sz w:val="24"/>
          <w:szCs w:val="24"/>
        </w:rPr>
      </w:pPr>
      <w:r w:rsidRPr="009D1588">
        <w:rPr>
          <w:rFonts w:ascii="Times New Roman" w:hAnsi="Times New Roman"/>
          <w:sz w:val="24"/>
          <w:szCs w:val="24"/>
        </w:rPr>
        <w:t xml:space="preserve">varstvo okolja in ohranjanje narave (izboljšanje stanja okolja). </w:t>
      </w:r>
    </w:p>
    <w:p w:rsidR="003377BF" w:rsidRPr="00FF75FC" w:rsidRDefault="003377BF" w:rsidP="001F194D">
      <w:pPr>
        <w:spacing w:after="0" w:line="240" w:lineRule="auto"/>
        <w:jc w:val="both"/>
        <w:rPr>
          <w:rFonts w:ascii="Times New Roman" w:eastAsia="Times New Roman" w:hAnsi="Times New Roman"/>
          <w:b/>
          <w:bCs/>
          <w:i/>
          <w:sz w:val="24"/>
          <w:szCs w:val="24"/>
        </w:rPr>
      </w:pPr>
    </w:p>
    <w:p w:rsidR="003377BF" w:rsidRPr="00FF75FC" w:rsidRDefault="003377BF" w:rsidP="001F194D">
      <w:pPr>
        <w:spacing w:after="0" w:line="240" w:lineRule="auto"/>
        <w:jc w:val="both"/>
        <w:rPr>
          <w:rFonts w:ascii="Times New Roman" w:eastAsia="Times New Roman" w:hAnsi="Times New Roman"/>
          <w:b/>
          <w:bCs/>
          <w:sz w:val="24"/>
          <w:szCs w:val="24"/>
        </w:rPr>
      </w:pPr>
      <w:r w:rsidRPr="00FF75FC">
        <w:rPr>
          <w:rFonts w:ascii="Times New Roman" w:eastAsia="Times New Roman" w:hAnsi="Times New Roman"/>
          <w:b/>
          <w:bCs/>
          <w:sz w:val="24"/>
          <w:szCs w:val="24"/>
        </w:rPr>
        <w:t>Ciljne skupine in upravičenci</w:t>
      </w:r>
    </w:p>
    <w:p w:rsidR="003377BF" w:rsidRPr="00FF75FC" w:rsidRDefault="003377BF" w:rsidP="001F194D">
      <w:pPr>
        <w:spacing w:after="0" w:line="240" w:lineRule="auto"/>
        <w:jc w:val="both"/>
        <w:rPr>
          <w:rFonts w:ascii="Times New Roman" w:eastAsia="Times New Roman" w:hAnsi="Times New Roman"/>
          <w:bCs/>
          <w:sz w:val="24"/>
          <w:szCs w:val="24"/>
        </w:rPr>
      </w:pPr>
      <w:r w:rsidRPr="00FF75FC">
        <w:rPr>
          <w:rFonts w:ascii="Times New Roman" w:eastAsia="Times New Roman" w:hAnsi="Times New Roman"/>
          <w:bCs/>
          <w:sz w:val="24"/>
          <w:szCs w:val="24"/>
        </w:rPr>
        <w:t>Ciljne skupine specifičnega cilja prednostne naložbe so podjetniki posamezniki, pravne osebe javnega in zasebnega prava, mladi (osipniki, odvisniki, mladoletni prestopniki, otroci in mladostniki iz družin, v katerih je prisotno nasilje itd.) in druge ranljive skupine (ženske žrtve nasilja, migrantke, pripadnice etničnih manjšin itd.), dolgotrajno brezposelne osebe, starejši, nevladne organizacije, interesna ali druga združenja na lokalni ravni, lokalne ali teritorialne iniciative.</w:t>
      </w:r>
    </w:p>
    <w:p w:rsidR="003377BF" w:rsidRPr="00FF75FC" w:rsidRDefault="003377BF" w:rsidP="001F194D">
      <w:pPr>
        <w:spacing w:after="0" w:line="240" w:lineRule="auto"/>
        <w:jc w:val="both"/>
        <w:rPr>
          <w:rFonts w:ascii="Times New Roman" w:eastAsia="Times New Roman" w:hAnsi="Times New Roman"/>
          <w:bCs/>
          <w:sz w:val="24"/>
          <w:szCs w:val="24"/>
        </w:rPr>
      </w:pPr>
    </w:p>
    <w:p w:rsidR="003377BF" w:rsidRPr="00FF75FC" w:rsidRDefault="003377BF" w:rsidP="001F194D">
      <w:pPr>
        <w:spacing w:after="0" w:line="240" w:lineRule="auto"/>
        <w:jc w:val="both"/>
        <w:rPr>
          <w:rFonts w:ascii="Times New Roman" w:eastAsia="Times New Roman" w:hAnsi="Times New Roman"/>
          <w:bCs/>
          <w:sz w:val="24"/>
          <w:szCs w:val="24"/>
        </w:rPr>
      </w:pPr>
      <w:r w:rsidRPr="00FF75FC">
        <w:rPr>
          <w:rFonts w:ascii="Times New Roman" w:eastAsia="Times New Roman" w:hAnsi="Times New Roman"/>
          <w:bCs/>
          <w:sz w:val="24"/>
          <w:szCs w:val="24"/>
        </w:rPr>
        <w:t>Upravičenci specifičnega cilja prednostne naložbe so lokalne akcijske skupine (LAS), pravne osebe javnega in zasebnega prava, nevladne organizacije, institucije regionalnega razvoja.</w:t>
      </w:r>
    </w:p>
    <w:p w:rsidR="003377BF" w:rsidRPr="00FF75FC" w:rsidRDefault="003377BF" w:rsidP="001F194D">
      <w:pPr>
        <w:spacing w:after="0" w:line="240" w:lineRule="auto"/>
        <w:jc w:val="both"/>
        <w:rPr>
          <w:rFonts w:ascii="Times New Roman" w:eastAsia="Times New Roman" w:hAnsi="Times New Roman"/>
          <w:b/>
          <w:bCs/>
          <w:i/>
          <w:sz w:val="24"/>
          <w:szCs w:val="24"/>
        </w:rPr>
      </w:pPr>
    </w:p>
    <w:p w:rsidR="003377BF" w:rsidRPr="00FF75FC" w:rsidRDefault="003377BF"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3377BF" w:rsidRPr="00FF75FC" w:rsidRDefault="003377BF"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V izvajanju prednostne naložbe se v fazi priprav meril za izbor ne načrtuje uporabe finančnih instrumentov.</w:t>
      </w:r>
    </w:p>
    <w:p w:rsidR="003377BF" w:rsidRPr="00FF75FC" w:rsidRDefault="003377BF" w:rsidP="001F194D">
      <w:pPr>
        <w:spacing w:after="0" w:line="240" w:lineRule="auto"/>
        <w:jc w:val="both"/>
        <w:rPr>
          <w:rFonts w:ascii="Times New Roman" w:hAnsi="Times New Roman"/>
          <w:sz w:val="24"/>
          <w:szCs w:val="24"/>
          <w:lang w:eastAsia="sl-SI"/>
        </w:rPr>
      </w:pPr>
    </w:p>
    <w:p w:rsidR="003377BF" w:rsidRPr="00FF75FC" w:rsidRDefault="003377BF"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V izvajanju prednostne naložbe se </w:t>
      </w:r>
      <w:r w:rsidR="00C72092">
        <w:rPr>
          <w:rFonts w:ascii="Times New Roman" w:hAnsi="Times New Roman"/>
          <w:sz w:val="24"/>
          <w:szCs w:val="24"/>
          <w:lang w:eastAsia="sl-SI"/>
        </w:rPr>
        <w:t xml:space="preserve">ne </w:t>
      </w:r>
      <w:r w:rsidRPr="00FF75FC">
        <w:rPr>
          <w:rFonts w:ascii="Times New Roman" w:hAnsi="Times New Roman"/>
          <w:sz w:val="24"/>
          <w:szCs w:val="24"/>
          <w:lang w:eastAsia="sl-SI"/>
        </w:rPr>
        <w:t>načrtuje izvajanje velikih projektov.</w:t>
      </w:r>
    </w:p>
    <w:p w:rsidR="003377BF" w:rsidRDefault="003377BF" w:rsidP="001F194D">
      <w:pPr>
        <w:spacing w:after="0" w:line="240" w:lineRule="auto"/>
        <w:jc w:val="both"/>
        <w:rPr>
          <w:rFonts w:ascii="Times New Roman" w:hAnsi="Times New Roman"/>
          <w:sz w:val="24"/>
          <w:szCs w:val="24"/>
        </w:rPr>
      </w:pPr>
    </w:p>
    <w:p w:rsidR="00552137" w:rsidRDefault="00552137"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C72092" w:rsidRPr="00C72092" w:rsidRDefault="00C72092" w:rsidP="001F194D">
      <w:pPr>
        <w:spacing w:after="0" w:line="240" w:lineRule="auto"/>
        <w:jc w:val="both"/>
        <w:rPr>
          <w:rFonts w:ascii="Times New Roman" w:eastAsia="Times New Roman" w:hAnsi="Times New Roman"/>
          <w:bCs/>
          <w:sz w:val="24"/>
          <w:szCs w:val="24"/>
          <w:lang w:eastAsia="sl-SI"/>
        </w:rPr>
      </w:pPr>
      <w:r>
        <w:rPr>
          <w:rFonts w:ascii="Times New Roman" w:eastAsia="Times New Roman" w:hAnsi="Times New Roman"/>
          <w:sz w:val="24"/>
          <w:szCs w:val="24"/>
          <w:lang w:eastAsia="sl-SI"/>
        </w:rPr>
        <w:t xml:space="preserve">Izvajanje </w:t>
      </w:r>
      <w:r w:rsidRPr="00C72092">
        <w:rPr>
          <w:rFonts w:ascii="Times New Roman" w:eastAsia="Times New Roman" w:hAnsi="Times New Roman"/>
          <w:sz w:val="24"/>
          <w:szCs w:val="24"/>
          <w:lang w:eastAsia="sl-SI"/>
        </w:rPr>
        <w:t>lokalnega razvoja, ki ga vodi s</w:t>
      </w:r>
      <w:r>
        <w:rPr>
          <w:rFonts w:ascii="Times New Roman" w:eastAsia="Times New Roman" w:hAnsi="Times New Roman"/>
          <w:sz w:val="24"/>
          <w:szCs w:val="24"/>
          <w:lang w:eastAsia="sl-SI"/>
        </w:rPr>
        <w:t>kupnost (</w:t>
      </w:r>
      <w:r w:rsidRPr="00C72092">
        <w:rPr>
          <w:rFonts w:ascii="Times New Roman" w:eastAsia="Times New Roman" w:hAnsi="Times New Roman"/>
          <w:sz w:val="24"/>
          <w:szCs w:val="24"/>
          <w:lang w:eastAsia="sl-SI"/>
        </w:rPr>
        <w:t xml:space="preserve">CLLD) v programskem obdobju 2014–2020 v skladu s </w:t>
      </w:r>
      <w:r>
        <w:rPr>
          <w:rFonts w:ascii="Times New Roman" w:eastAsia="Times New Roman" w:hAnsi="Times New Roman"/>
          <w:sz w:val="24"/>
          <w:szCs w:val="24"/>
          <w:lang w:eastAsia="sl-SI"/>
        </w:rPr>
        <w:t>PS</w:t>
      </w:r>
      <w:r w:rsidRPr="00C72092">
        <w:rPr>
          <w:rFonts w:ascii="Times New Roman" w:eastAsia="Times New Roman" w:hAnsi="Times New Roman"/>
          <w:sz w:val="24"/>
          <w:szCs w:val="24"/>
          <w:lang w:eastAsia="sl-SI"/>
        </w:rPr>
        <w:t>, Programom razvoja podeželja Republike Slovenije za obdobje 2014–2020, Operativnim programom Evropske kohezijske politike v obdobju 2014–2020 in Operativnim programom Evropskega sklada za pomorstvo in ribištvo ter določa</w:t>
      </w:r>
      <w:r>
        <w:rPr>
          <w:rFonts w:ascii="Times New Roman" w:eastAsia="Times New Roman" w:hAnsi="Times New Roman"/>
          <w:sz w:val="24"/>
          <w:szCs w:val="24"/>
          <w:lang w:eastAsia="sl-SI"/>
        </w:rPr>
        <w:t>nje vrst</w:t>
      </w:r>
      <w:r w:rsidRPr="00C72092">
        <w:rPr>
          <w:rFonts w:ascii="Times New Roman" w:eastAsia="Times New Roman" w:hAnsi="Times New Roman"/>
          <w:sz w:val="24"/>
          <w:szCs w:val="24"/>
          <w:lang w:eastAsia="sl-SI"/>
        </w:rPr>
        <w:t xml:space="preserve"> podukrepov CLLD, ki so predmet sofinanciranja iz naslova Evropskega kmetijskega sklada za razvoj podeželja, Evropskega sklada za pomorstvo in ribištvo in E</w:t>
      </w:r>
      <w:r>
        <w:rPr>
          <w:rFonts w:ascii="Times New Roman" w:eastAsia="Times New Roman" w:hAnsi="Times New Roman"/>
          <w:sz w:val="24"/>
          <w:szCs w:val="24"/>
          <w:lang w:eastAsia="sl-SI"/>
        </w:rPr>
        <w:t xml:space="preserve">SRR ureja </w:t>
      </w:r>
      <w:r w:rsidRPr="00C72092">
        <w:rPr>
          <w:rFonts w:ascii="Times New Roman" w:hAnsi="Times New Roman"/>
          <w:sz w:val="24"/>
          <w:szCs w:val="24"/>
        </w:rPr>
        <w:t>Uredba o izvajanju lokalnega razvoja, ki ga vodi skupnost, v programskem obdobju 2014–2020</w:t>
      </w:r>
      <w:r w:rsidRPr="00C72092">
        <w:rPr>
          <w:rFonts w:ascii="Times New Roman" w:eastAsia="Times New Roman" w:hAnsi="Times New Roman"/>
          <w:sz w:val="24"/>
          <w:szCs w:val="24"/>
          <w:lang w:eastAsia="sl-SI"/>
        </w:rPr>
        <w:t xml:space="preserve">. </w:t>
      </w:r>
    </w:p>
    <w:p w:rsidR="00C72092" w:rsidRPr="00C72092" w:rsidRDefault="00C72092" w:rsidP="001F194D">
      <w:pPr>
        <w:spacing w:after="0" w:line="240" w:lineRule="auto"/>
        <w:ind w:left="426" w:hanging="426"/>
        <w:jc w:val="both"/>
        <w:rPr>
          <w:rFonts w:ascii="Times New Roman" w:eastAsia="Times New Roman" w:hAnsi="Times New Roman"/>
          <w:bCs/>
          <w:sz w:val="24"/>
          <w:szCs w:val="24"/>
          <w:lang w:eastAsia="sl-SI"/>
        </w:rPr>
      </w:pPr>
    </w:p>
    <w:p w:rsidR="00C72092" w:rsidRPr="00C72092" w:rsidRDefault="00C72092" w:rsidP="001F194D">
      <w:pPr>
        <w:spacing w:after="0" w:line="240" w:lineRule="auto"/>
        <w:jc w:val="both"/>
        <w:rPr>
          <w:rFonts w:ascii="Times New Roman" w:eastAsia="Times New Roman" w:hAnsi="Times New Roman"/>
          <w:bCs/>
          <w:sz w:val="24"/>
          <w:szCs w:val="24"/>
          <w:lang w:eastAsia="sl-SI"/>
        </w:rPr>
      </w:pPr>
      <w:r>
        <w:rPr>
          <w:rFonts w:ascii="Times New Roman" w:eastAsia="Times New Roman" w:hAnsi="Times New Roman"/>
          <w:sz w:val="24"/>
          <w:szCs w:val="24"/>
          <w:lang w:eastAsia="sl-SI"/>
        </w:rPr>
        <w:t>Navedena</w:t>
      </w:r>
      <w:r w:rsidRPr="00C72092">
        <w:rPr>
          <w:rFonts w:ascii="Times New Roman" w:eastAsia="Times New Roman" w:hAnsi="Times New Roman"/>
          <w:sz w:val="24"/>
          <w:szCs w:val="24"/>
          <w:lang w:eastAsia="sl-SI"/>
        </w:rPr>
        <w:t xml:space="preserve"> uredba določa tudi pogoje in postopke za izbor in potrditev lokalnih akcijskih skupin, vsebin</w:t>
      </w:r>
      <w:r w:rsidR="0056227B">
        <w:rPr>
          <w:rFonts w:ascii="Times New Roman" w:eastAsia="Times New Roman" w:hAnsi="Times New Roman"/>
          <w:sz w:val="24"/>
          <w:szCs w:val="24"/>
          <w:lang w:eastAsia="sl-SI"/>
        </w:rPr>
        <w:t xml:space="preserve">o </w:t>
      </w:r>
      <w:r w:rsidRPr="00C72092">
        <w:rPr>
          <w:rFonts w:ascii="Times New Roman" w:eastAsia="Times New Roman" w:hAnsi="Times New Roman"/>
          <w:sz w:val="24"/>
          <w:szCs w:val="24"/>
          <w:lang w:eastAsia="sl-SI"/>
        </w:rPr>
        <w:t xml:space="preserve">in sestavo ter obvezna poglavja strategij lokalnega razvoja, merila za izbor strategij </w:t>
      </w:r>
      <w:r w:rsidRPr="00C72092">
        <w:rPr>
          <w:rFonts w:ascii="Times New Roman" w:eastAsia="Times New Roman" w:hAnsi="Times New Roman"/>
          <w:sz w:val="24"/>
          <w:szCs w:val="24"/>
          <w:lang w:eastAsia="sl-SI"/>
        </w:rPr>
        <w:lastRenderedPageBreak/>
        <w:t>lokalnega razvoja ter način izbora le-teh, naloge lokalnih akcijskih skupin, upravičence, upravičene aktivnosti, pogoje upravičenosti, upravičene in neupravičene stroške, pogoje za izvajanje posameznih podukrepov, nadzor nad izvajanjem podukrepov, sankcije za neizpolnjevanje obveznosti, finančne določbe ter posebna pravila glede podpore posameznega sklada vključenega v izvajanje CLLD za izvajanje:</w:t>
      </w:r>
    </w:p>
    <w:p w:rsidR="00552137" w:rsidRDefault="00552137" w:rsidP="001F194D">
      <w:pPr>
        <w:spacing w:after="0" w:line="240" w:lineRule="auto"/>
        <w:jc w:val="both"/>
        <w:rPr>
          <w:rFonts w:ascii="Times New Roman" w:hAnsi="Times New Roman"/>
          <w:sz w:val="24"/>
          <w:szCs w:val="24"/>
        </w:rPr>
      </w:pPr>
    </w:p>
    <w:p w:rsidR="00552137" w:rsidRDefault="00552137" w:rsidP="001F194D">
      <w:pPr>
        <w:pStyle w:val="Default"/>
        <w:tabs>
          <w:tab w:val="left" w:pos="3210"/>
        </w:tabs>
        <w:jc w:val="both"/>
        <w:rPr>
          <w:rFonts w:ascii="Times New Roman" w:hAnsi="Times New Roman" w:cs="Times New Roman"/>
          <w:b/>
          <w:color w:val="auto"/>
        </w:rPr>
      </w:pPr>
      <w:r>
        <w:rPr>
          <w:rFonts w:ascii="Times New Roman" w:hAnsi="Times New Roman" w:cs="Times New Roman"/>
          <w:b/>
          <w:color w:val="auto"/>
        </w:rPr>
        <w:t>Ugotavljanje upravičenosti</w:t>
      </w:r>
    </w:p>
    <w:p w:rsidR="003C27D8" w:rsidRDefault="00552137" w:rsidP="001F194D">
      <w:pPr>
        <w:pStyle w:val="Default"/>
        <w:jc w:val="both"/>
        <w:rPr>
          <w:rFonts w:ascii="Times New Roman" w:hAnsi="Times New Roman"/>
        </w:rPr>
      </w:pPr>
      <w:r w:rsidRPr="0056227B">
        <w:rPr>
          <w:rFonts w:ascii="Times New Roman" w:hAnsi="Times New Roman" w:cs="Times New Roman"/>
          <w:color w:val="auto"/>
        </w:rPr>
        <w:t xml:space="preserve">Ob upoštevanju predmeta vsakega posameznega izbora operacij se glede na relevantnost zagotovi zastopanost </w:t>
      </w:r>
      <w:r w:rsidRPr="0056227B">
        <w:rPr>
          <w:rFonts w:ascii="Times New Roman" w:hAnsi="Times New Roman" w:cs="Times New Roman"/>
          <w:color w:val="auto"/>
          <w:lang w:eastAsia="en-US"/>
        </w:rPr>
        <w:t>vsaj pogojev za ugotavljanje</w:t>
      </w:r>
      <w:r w:rsidR="0056227B">
        <w:rPr>
          <w:rFonts w:ascii="Times New Roman" w:hAnsi="Times New Roman" w:cs="Times New Roman"/>
          <w:color w:val="auto"/>
        </w:rPr>
        <w:t xml:space="preserve"> upravičenosti, ki so opredeljeni</w:t>
      </w:r>
      <w:r w:rsidR="0056227B" w:rsidRPr="00FF75FC">
        <w:rPr>
          <w:rFonts w:ascii="Times New Roman" w:hAnsi="Times New Roman"/>
        </w:rPr>
        <w:t>,</w:t>
      </w:r>
      <w:r w:rsidR="0056227B" w:rsidRPr="00D26997">
        <w:rPr>
          <w:rFonts w:ascii="Times New Roman" w:hAnsi="Times New Roman"/>
        </w:rPr>
        <w:t xml:space="preserve"> </w:t>
      </w:r>
      <w:r w:rsidR="0056227B" w:rsidRPr="00FF75FC">
        <w:rPr>
          <w:rFonts w:ascii="Times New Roman" w:hAnsi="Times New Roman"/>
        </w:rPr>
        <w:t>kot pogoji za ugotavljanje upravičenosti</w:t>
      </w:r>
      <w:r w:rsidR="0056227B">
        <w:rPr>
          <w:rFonts w:ascii="Times New Roman" w:hAnsi="Times New Roman"/>
        </w:rPr>
        <w:t>,</w:t>
      </w:r>
      <w:r w:rsidR="0056227B" w:rsidRPr="00FF75FC">
        <w:rPr>
          <w:rFonts w:ascii="Times New Roman" w:hAnsi="Times New Roman"/>
        </w:rPr>
        <w:t xml:space="preserve"> ki veljajo za vse prednostne osi</w:t>
      </w:r>
      <w:r w:rsidR="0056227B">
        <w:rPr>
          <w:rFonts w:ascii="Times New Roman" w:hAnsi="Times New Roman"/>
        </w:rPr>
        <w:t xml:space="preserve"> (glej poglavje »</w:t>
      </w:r>
      <w:r w:rsidR="0056227B">
        <w:rPr>
          <w:rFonts w:ascii="Times New Roman" w:hAnsi="Times New Roman" w:cs="Times New Roman"/>
        </w:rPr>
        <w:t>U</w:t>
      </w:r>
      <w:r w:rsidR="0056227B" w:rsidRPr="0056227B">
        <w:rPr>
          <w:rFonts w:ascii="Times New Roman" w:hAnsi="Times New Roman" w:cs="Times New Roman"/>
        </w:rPr>
        <w:t>gotavljanje upravičenosti in ocenjevanje</w:t>
      </w:r>
      <w:r w:rsidR="0056227B">
        <w:rPr>
          <w:rFonts w:ascii="Times New Roman" w:hAnsi="Times New Roman" w:cs="Times New Roman"/>
        </w:rPr>
        <w:t>)</w:t>
      </w:r>
      <w:r w:rsidR="0056227B">
        <w:rPr>
          <w:rFonts w:ascii="Times New Roman" w:hAnsi="Times New Roman"/>
        </w:rPr>
        <w:t>«</w:t>
      </w:r>
      <w:r w:rsidR="0056227B" w:rsidRPr="00FF75FC">
        <w:rPr>
          <w:rFonts w:ascii="Times New Roman" w:hAnsi="Times New Roman"/>
        </w:rPr>
        <w:t>.</w:t>
      </w:r>
    </w:p>
    <w:p w:rsidR="00995D32" w:rsidRDefault="00995D32" w:rsidP="001F194D">
      <w:pPr>
        <w:pStyle w:val="Default"/>
        <w:jc w:val="both"/>
        <w:rPr>
          <w:rFonts w:ascii="Times New Roman" w:hAnsi="Times New Roman"/>
        </w:rPr>
      </w:pPr>
    </w:p>
    <w:p w:rsidR="00995D32" w:rsidRPr="00995D32" w:rsidRDefault="00995D32" w:rsidP="001F194D">
      <w:pPr>
        <w:pStyle w:val="Default"/>
        <w:jc w:val="both"/>
        <w:rPr>
          <w:rFonts w:ascii="Times New Roman" w:hAnsi="Times New Roman" w:cs="Times New Roman"/>
        </w:rPr>
      </w:pPr>
      <w:r w:rsidRPr="0056227B">
        <w:rPr>
          <w:rFonts w:ascii="Times New Roman" w:hAnsi="Times New Roman" w:cs="Times New Roman"/>
          <w:color w:val="auto"/>
        </w:rPr>
        <w:t xml:space="preserve">Ob upoštevanju </w:t>
      </w:r>
      <w:r>
        <w:rPr>
          <w:rFonts w:ascii="Times New Roman" w:hAnsi="Times New Roman" w:cs="Times New Roman"/>
          <w:color w:val="auto"/>
        </w:rPr>
        <w:t>odločanja o</w:t>
      </w:r>
      <w:r w:rsidRPr="0056227B">
        <w:rPr>
          <w:rFonts w:ascii="Times New Roman" w:hAnsi="Times New Roman" w:cs="Times New Roman"/>
          <w:color w:val="auto"/>
        </w:rPr>
        <w:t xml:space="preserve"> izbora </w:t>
      </w:r>
      <w:r>
        <w:rPr>
          <w:rFonts w:ascii="Times New Roman" w:hAnsi="Times New Roman" w:cs="Times New Roman"/>
          <w:color w:val="auto"/>
        </w:rPr>
        <w:t xml:space="preserve">SLR in LAS </w:t>
      </w:r>
      <w:r w:rsidRPr="0056227B">
        <w:rPr>
          <w:rFonts w:ascii="Times New Roman" w:hAnsi="Times New Roman" w:cs="Times New Roman"/>
          <w:color w:val="auto"/>
        </w:rPr>
        <w:t xml:space="preserve">se </w:t>
      </w:r>
      <w:r>
        <w:rPr>
          <w:rFonts w:ascii="Times New Roman" w:hAnsi="Times New Roman" w:cs="Times New Roman"/>
          <w:color w:val="auto"/>
        </w:rPr>
        <w:t xml:space="preserve">v okviru </w:t>
      </w:r>
      <w:r w:rsidRPr="00995D32">
        <w:rPr>
          <w:rFonts w:ascii="Times New Roman" w:hAnsi="Times New Roman" w:cs="Times New Roman"/>
          <w:szCs w:val="20"/>
        </w:rPr>
        <w:t>podukrepa »Pripravljalna podpora«</w:t>
      </w:r>
      <w:r>
        <w:rPr>
          <w:rFonts w:ascii="Times New Roman" w:hAnsi="Times New Roman" w:cs="Times New Roman"/>
          <w:szCs w:val="20"/>
        </w:rPr>
        <w:t xml:space="preserve"> </w:t>
      </w:r>
      <w:r w:rsidRPr="0056227B">
        <w:rPr>
          <w:rFonts w:ascii="Times New Roman" w:hAnsi="Times New Roman" w:cs="Times New Roman"/>
          <w:color w:val="auto"/>
        </w:rPr>
        <w:t xml:space="preserve">glede na relevantnost zagotovi zastopanost </w:t>
      </w:r>
      <w:r w:rsidRPr="0056227B">
        <w:rPr>
          <w:rFonts w:ascii="Times New Roman" w:hAnsi="Times New Roman" w:cs="Times New Roman"/>
          <w:color w:val="auto"/>
          <w:lang w:eastAsia="en-US"/>
        </w:rPr>
        <w:t>vsaj pogojev za ugotavljanje</w:t>
      </w:r>
      <w:r>
        <w:rPr>
          <w:rFonts w:ascii="Times New Roman" w:hAnsi="Times New Roman" w:cs="Times New Roman"/>
          <w:color w:val="auto"/>
        </w:rPr>
        <w:t xml:space="preserve"> upravičenosti do podpore:</w:t>
      </w:r>
    </w:p>
    <w:p w:rsidR="00995D32" w:rsidRPr="00995D32" w:rsidRDefault="00995D32" w:rsidP="006A2971">
      <w:pPr>
        <w:numPr>
          <w:ilvl w:val="0"/>
          <w:numId w:val="86"/>
        </w:numPr>
        <w:spacing w:after="0" w:line="240" w:lineRule="auto"/>
        <w:jc w:val="both"/>
        <w:rPr>
          <w:rFonts w:ascii="Times New Roman" w:eastAsia="Times New Roman" w:hAnsi="Times New Roman"/>
          <w:sz w:val="24"/>
          <w:szCs w:val="24"/>
          <w:lang w:eastAsia="sl-SI"/>
        </w:rPr>
      </w:pPr>
      <w:r w:rsidRPr="00995D32">
        <w:rPr>
          <w:rFonts w:ascii="Times New Roman" w:eastAsia="Times New Roman" w:hAnsi="Times New Roman"/>
          <w:sz w:val="24"/>
          <w:szCs w:val="24"/>
          <w:lang w:eastAsia="sl-SI"/>
        </w:rPr>
        <w:t>lokalno partnerstvo mora biti oblikovano v skladu z zahtevami za oblikovanje LAS,</w:t>
      </w:r>
    </w:p>
    <w:p w:rsidR="00995D32" w:rsidRPr="00995D32" w:rsidRDefault="00995D32" w:rsidP="006A2971">
      <w:pPr>
        <w:numPr>
          <w:ilvl w:val="0"/>
          <w:numId w:val="86"/>
        </w:numPr>
        <w:spacing w:after="0" w:line="240" w:lineRule="auto"/>
        <w:jc w:val="both"/>
        <w:rPr>
          <w:rFonts w:ascii="Times New Roman" w:eastAsia="Times New Roman" w:hAnsi="Times New Roman"/>
          <w:sz w:val="24"/>
          <w:szCs w:val="24"/>
          <w:lang w:eastAsia="sl-SI"/>
        </w:rPr>
      </w:pPr>
      <w:r w:rsidRPr="00995D32">
        <w:rPr>
          <w:rFonts w:ascii="Times New Roman" w:eastAsia="Times New Roman" w:hAnsi="Times New Roman"/>
          <w:sz w:val="24"/>
          <w:szCs w:val="24"/>
          <w:lang w:eastAsia="sl-SI"/>
        </w:rPr>
        <w:t>pripravljena mora biti SLR in predložena v potrditev z vsemi zahtevanimi elementi in</w:t>
      </w:r>
    </w:p>
    <w:p w:rsidR="00995D32" w:rsidRPr="00995D32" w:rsidRDefault="00995D32" w:rsidP="006A2971">
      <w:pPr>
        <w:numPr>
          <w:ilvl w:val="0"/>
          <w:numId w:val="86"/>
        </w:numPr>
        <w:spacing w:after="0" w:line="240" w:lineRule="auto"/>
        <w:jc w:val="both"/>
        <w:rPr>
          <w:rFonts w:ascii="Times New Roman" w:eastAsia="Times New Roman" w:hAnsi="Times New Roman"/>
          <w:sz w:val="24"/>
          <w:szCs w:val="24"/>
          <w:lang w:eastAsia="sl-SI"/>
        </w:rPr>
      </w:pPr>
      <w:r w:rsidRPr="00995D32">
        <w:rPr>
          <w:rFonts w:ascii="Times New Roman" w:eastAsia="Times New Roman" w:hAnsi="Times New Roman"/>
          <w:sz w:val="24"/>
          <w:szCs w:val="24"/>
          <w:lang w:eastAsia="sl-SI"/>
        </w:rPr>
        <w:t>posamezno lokalno partnerstvo lahko v potrditev predloži največ eno SLR.</w:t>
      </w:r>
    </w:p>
    <w:p w:rsidR="00995D32" w:rsidRDefault="00995D32" w:rsidP="001F194D">
      <w:pPr>
        <w:pStyle w:val="Default"/>
        <w:jc w:val="both"/>
        <w:rPr>
          <w:rFonts w:ascii="Times New Roman" w:hAnsi="Times New Roman"/>
        </w:rPr>
      </w:pPr>
    </w:p>
    <w:p w:rsidR="00995D32" w:rsidRDefault="00995D32" w:rsidP="001F194D">
      <w:pPr>
        <w:pStyle w:val="Default"/>
        <w:jc w:val="both"/>
        <w:rPr>
          <w:rFonts w:ascii="Times New Roman" w:hAnsi="Times New Roman"/>
        </w:rPr>
      </w:pPr>
      <w:r w:rsidRPr="0056227B">
        <w:rPr>
          <w:rFonts w:ascii="Times New Roman" w:hAnsi="Times New Roman" w:cs="Times New Roman"/>
          <w:color w:val="auto"/>
        </w:rPr>
        <w:t xml:space="preserve">Ob upoštevanju </w:t>
      </w:r>
      <w:r>
        <w:rPr>
          <w:rFonts w:ascii="Times New Roman" w:hAnsi="Times New Roman" w:cs="Times New Roman"/>
          <w:color w:val="auto"/>
        </w:rPr>
        <w:t>odločanja o</w:t>
      </w:r>
      <w:r w:rsidRPr="0056227B">
        <w:rPr>
          <w:rFonts w:ascii="Times New Roman" w:hAnsi="Times New Roman" w:cs="Times New Roman"/>
          <w:color w:val="auto"/>
        </w:rPr>
        <w:t xml:space="preserve"> izbora </w:t>
      </w:r>
      <w:r>
        <w:rPr>
          <w:rFonts w:ascii="Times New Roman" w:hAnsi="Times New Roman" w:cs="Times New Roman"/>
          <w:color w:val="auto"/>
        </w:rPr>
        <w:t xml:space="preserve">SLR in LAS </w:t>
      </w:r>
      <w:r w:rsidRPr="0056227B">
        <w:rPr>
          <w:rFonts w:ascii="Times New Roman" w:hAnsi="Times New Roman" w:cs="Times New Roman"/>
          <w:color w:val="auto"/>
        </w:rPr>
        <w:t xml:space="preserve">se </w:t>
      </w:r>
      <w:r>
        <w:rPr>
          <w:rFonts w:ascii="Times New Roman" w:hAnsi="Times New Roman" w:cs="Times New Roman"/>
          <w:color w:val="auto"/>
        </w:rPr>
        <w:t xml:space="preserve">v okviru </w:t>
      </w:r>
      <w:r w:rsidRPr="00995D32">
        <w:rPr>
          <w:rFonts w:ascii="Times New Roman" w:hAnsi="Times New Roman" w:cs="Times New Roman"/>
          <w:szCs w:val="20"/>
        </w:rPr>
        <w:t xml:space="preserve">podukrepa </w:t>
      </w:r>
      <w:r w:rsidRPr="009D1588">
        <w:rPr>
          <w:rFonts w:ascii="Times New Roman" w:hAnsi="Times New Roman" w:cs="Times New Roman"/>
          <w:szCs w:val="20"/>
        </w:rPr>
        <w:t>»</w:t>
      </w:r>
      <w:r w:rsidR="009D1588" w:rsidRPr="009D1588">
        <w:rPr>
          <w:rFonts w:ascii="Times New Roman" w:hAnsi="Times New Roman" w:cs="Times New Roman"/>
          <w:szCs w:val="20"/>
        </w:rPr>
        <w:t>Podpora za tekoče stroške in stroške animacije</w:t>
      </w:r>
      <w:r w:rsidRPr="009D1588">
        <w:rPr>
          <w:rFonts w:ascii="Times New Roman" w:hAnsi="Times New Roman" w:cs="Times New Roman"/>
          <w:szCs w:val="20"/>
        </w:rPr>
        <w:t>«</w:t>
      </w:r>
      <w:r>
        <w:rPr>
          <w:rFonts w:ascii="Times New Roman" w:hAnsi="Times New Roman" w:cs="Times New Roman"/>
          <w:szCs w:val="20"/>
        </w:rPr>
        <w:t xml:space="preserve"> </w:t>
      </w:r>
      <w:r w:rsidRPr="0056227B">
        <w:rPr>
          <w:rFonts w:ascii="Times New Roman" w:hAnsi="Times New Roman" w:cs="Times New Roman"/>
          <w:color w:val="auto"/>
        </w:rPr>
        <w:t xml:space="preserve">glede na relevantnost zagotovi zastopanost </w:t>
      </w:r>
      <w:r w:rsidRPr="0056227B">
        <w:rPr>
          <w:rFonts w:ascii="Times New Roman" w:hAnsi="Times New Roman" w:cs="Times New Roman"/>
          <w:color w:val="auto"/>
          <w:lang w:eastAsia="en-US"/>
        </w:rPr>
        <w:t>vsaj pogojev za ugotavljanje</w:t>
      </w:r>
      <w:r>
        <w:rPr>
          <w:rFonts w:ascii="Times New Roman" w:hAnsi="Times New Roman" w:cs="Times New Roman"/>
          <w:color w:val="auto"/>
        </w:rPr>
        <w:t xml:space="preserve"> upravičenosti do podpore:</w:t>
      </w:r>
    </w:p>
    <w:p w:rsidR="009D1588" w:rsidRPr="009D1588" w:rsidRDefault="009D1588" w:rsidP="006A2971">
      <w:pPr>
        <w:pStyle w:val="Default"/>
        <w:numPr>
          <w:ilvl w:val="0"/>
          <w:numId w:val="87"/>
        </w:numPr>
        <w:jc w:val="both"/>
        <w:rPr>
          <w:rFonts w:ascii="Times New Roman" w:hAnsi="Times New Roman" w:cs="Times New Roman"/>
          <w:color w:val="auto"/>
        </w:rPr>
      </w:pPr>
      <w:r>
        <w:rPr>
          <w:rFonts w:ascii="Times New Roman" w:hAnsi="Times New Roman" w:cs="Times New Roman"/>
          <w:color w:val="auto"/>
        </w:rPr>
        <w:t>upravičenost</w:t>
      </w:r>
      <w:r w:rsidRPr="009D1588">
        <w:rPr>
          <w:rFonts w:ascii="Times New Roman" w:hAnsi="Times New Roman" w:cs="Times New Roman"/>
          <w:color w:val="auto"/>
        </w:rPr>
        <w:t xml:space="preserve"> do sofinanciranja;</w:t>
      </w:r>
    </w:p>
    <w:p w:rsidR="009D1588" w:rsidRPr="009D1588" w:rsidRDefault="009D1588" w:rsidP="006A2971">
      <w:pPr>
        <w:pStyle w:val="Default"/>
        <w:numPr>
          <w:ilvl w:val="0"/>
          <w:numId w:val="87"/>
        </w:numPr>
        <w:jc w:val="both"/>
        <w:rPr>
          <w:rFonts w:ascii="Times New Roman" w:hAnsi="Times New Roman" w:cs="Times New Roman"/>
          <w:color w:val="auto"/>
        </w:rPr>
      </w:pPr>
      <w:r w:rsidRPr="009D1588">
        <w:rPr>
          <w:rFonts w:ascii="Times New Roman" w:hAnsi="Times New Roman" w:cs="Times New Roman"/>
          <w:color w:val="auto"/>
        </w:rPr>
        <w:t>aktivnosti, na katere se nanaša zahtevek za izplačilo, morajo biti zaključene in se nanašati na obdobje, na katero se nanaša zahtevek za izplačilo;</w:t>
      </w:r>
    </w:p>
    <w:p w:rsidR="009D1588" w:rsidRPr="009D1588" w:rsidRDefault="009D1588" w:rsidP="006A2971">
      <w:pPr>
        <w:pStyle w:val="Default"/>
        <w:numPr>
          <w:ilvl w:val="0"/>
          <w:numId w:val="87"/>
        </w:numPr>
        <w:jc w:val="both"/>
        <w:rPr>
          <w:rFonts w:ascii="Times New Roman" w:hAnsi="Times New Roman" w:cs="Times New Roman"/>
          <w:color w:val="auto"/>
        </w:rPr>
      </w:pPr>
      <w:r w:rsidRPr="009D1588">
        <w:rPr>
          <w:rFonts w:ascii="Times New Roman" w:hAnsi="Times New Roman" w:cs="Times New Roman"/>
          <w:color w:val="auto"/>
        </w:rPr>
        <w:t>tekoči stroški in stroški animacije morajo biti vodeni ločeno in jasno razmejeni med seboj;</w:t>
      </w:r>
    </w:p>
    <w:p w:rsidR="009D1588" w:rsidRPr="009D1588" w:rsidRDefault="009D1588" w:rsidP="006A2971">
      <w:pPr>
        <w:pStyle w:val="Default"/>
        <w:numPr>
          <w:ilvl w:val="0"/>
          <w:numId w:val="87"/>
        </w:numPr>
        <w:jc w:val="both"/>
        <w:rPr>
          <w:rFonts w:ascii="Times New Roman" w:hAnsi="Times New Roman" w:cs="Times New Roman"/>
          <w:color w:val="auto"/>
        </w:rPr>
      </w:pPr>
      <w:r w:rsidRPr="009D1588">
        <w:rPr>
          <w:rFonts w:ascii="Times New Roman" w:hAnsi="Times New Roman" w:cs="Times New Roman"/>
          <w:color w:val="auto"/>
        </w:rPr>
        <w:t>vsi računi morajo biti pred vložitvijo zahtevka za izplačilo plačani.</w:t>
      </w:r>
    </w:p>
    <w:p w:rsidR="009D1588" w:rsidRDefault="009D1588" w:rsidP="001F194D">
      <w:pPr>
        <w:autoSpaceDE w:val="0"/>
        <w:autoSpaceDN w:val="0"/>
        <w:adjustRightInd w:val="0"/>
        <w:spacing w:after="0" w:line="240" w:lineRule="auto"/>
        <w:jc w:val="both"/>
        <w:rPr>
          <w:rFonts w:ascii="Times New Roman" w:hAnsi="Times New Roman"/>
          <w:sz w:val="24"/>
          <w:szCs w:val="24"/>
        </w:rPr>
      </w:pPr>
    </w:p>
    <w:p w:rsidR="00552137" w:rsidRPr="00FF75FC" w:rsidRDefault="00552137"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552137" w:rsidRDefault="00552137"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w:t>
      </w:r>
      <w:r w:rsidR="0056227B">
        <w:rPr>
          <w:rFonts w:ascii="Times New Roman" w:hAnsi="Times New Roman" w:cs="Times New Roman"/>
          <w:color w:val="auto"/>
        </w:rPr>
        <w:t>iz naslova podukrepa »</w:t>
      </w:r>
      <w:r w:rsidR="0056227B">
        <w:rPr>
          <w:rFonts w:ascii="Times New Roman" w:hAnsi="Times New Roman"/>
        </w:rPr>
        <w:t xml:space="preserve">Podpora za izvajanje operacij v okviru strategije lokalnega razvoja, ki ga vodi skupnost« </w:t>
      </w:r>
      <w:r w:rsidRPr="00F032E8">
        <w:rPr>
          <w:rFonts w:ascii="Times New Roman" w:hAnsi="Times New Roman" w:cs="Times New Roman"/>
          <w:color w:val="auto"/>
        </w:rPr>
        <w:t xml:space="preserve">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56227B" w:rsidRPr="0056227B" w:rsidRDefault="0056227B" w:rsidP="001F194D">
      <w:pPr>
        <w:autoSpaceDE w:val="0"/>
        <w:autoSpaceDN w:val="0"/>
        <w:adjustRightInd w:val="0"/>
        <w:spacing w:after="0" w:line="240" w:lineRule="auto"/>
        <w:ind w:left="720" w:hanging="294"/>
        <w:rPr>
          <w:rFonts w:ascii="Times New Roman" w:hAnsi="Times New Roman"/>
          <w:color w:val="000000"/>
          <w:sz w:val="24"/>
          <w:szCs w:val="24"/>
          <w:lang w:eastAsia="sl-SI"/>
        </w:rPr>
      </w:pPr>
      <w:r w:rsidRPr="0056227B">
        <w:rPr>
          <w:rFonts w:ascii="Times New Roman" w:hAnsi="Times New Roman"/>
          <w:color w:val="000000"/>
          <w:sz w:val="24"/>
          <w:szCs w:val="24"/>
          <w:lang w:eastAsia="sl-SI"/>
        </w:rPr>
        <w:t>–</w:t>
      </w:r>
      <w:r w:rsidRPr="0056227B">
        <w:rPr>
          <w:rFonts w:ascii="Times New Roman" w:hAnsi="Times New Roman"/>
          <w:color w:val="000000"/>
          <w:sz w:val="24"/>
          <w:szCs w:val="24"/>
          <w:lang w:eastAsia="sl-SI"/>
        </w:rPr>
        <w:tab/>
        <w:t>prispevek k doseganju ciljev SLR,</w:t>
      </w:r>
    </w:p>
    <w:p w:rsidR="0056227B" w:rsidRPr="0056227B" w:rsidRDefault="0056227B" w:rsidP="001F194D">
      <w:pPr>
        <w:autoSpaceDE w:val="0"/>
        <w:autoSpaceDN w:val="0"/>
        <w:adjustRightInd w:val="0"/>
        <w:spacing w:after="0" w:line="240" w:lineRule="auto"/>
        <w:ind w:left="720" w:hanging="294"/>
        <w:rPr>
          <w:rFonts w:ascii="Times New Roman" w:hAnsi="Times New Roman"/>
          <w:color w:val="000000"/>
          <w:sz w:val="24"/>
          <w:szCs w:val="24"/>
          <w:lang w:eastAsia="sl-SI"/>
        </w:rPr>
      </w:pPr>
      <w:r w:rsidRPr="0056227B">
        <w:rPr>
          <w:rFonts w:ascii="Times New Roman" w:hAnsi="Times New Roman"/>
          <w:color w:val="000000"/>
          <w:sz w:val="24"/>
          <w:szCs w:val="24"/>
          <w:lang w:eastAsia="sl-SI"/>
        </w:rPr>
        <w:t>–</w:t>
      </w:r>
      <w:r w:rsidRPr="0056227B">
        <w:rPr>
          <w:rFonts w:ascii="Times New Roman" w:hAnsi="Times New Roman"/>
          <w:color w:val="000000"/>
          <w:sz w:val="24"/>
          <w:szCs w:val="24"/>
          <w:lang w:eastAsia="sl-SI"/>
        </w:rPr>
        <w:tab/>
        <w:t>prispevek k doseganju horizontalnih ciljev,</w:t>
      </w:r>
    </w:p>
    <w:p w:rsidR="0056227B" w:rsidRPr="0056227B" w:rsidRDefault="0056227B" w:rsidP="001F194D">
      <w:pPr>
        <w:autoSpaceDE w:val="0"/>
        <w:autoSpaceDN w:val="0"/>
        <w:adjustRightInd w:val="0"/>
        <w:spacing w:after="0" w:line="240" w:lineRule="auto"/>
        <w:ind w:left="720" w:hanging="294"/>
        <w:rPr>
          <w:rFonts w:ascii="Times New Roman" w:hAnsi="Times New Roman"/>
          <w:color w:val="000000"/>
          <w:sz w:val="24"/>
          <w:szCs w:val="24"/>
          <w:lang w:eastAsia="sl-SI"/>
        </w:rPr>
      </w:pPr>
      <w:r w:rsidRPr="0056227B">
        <w:rPr>
          <w:rFonts w:ascii="Times New Roman" w:hAnsi="Times New Roman"/>
          <w:color w:val="000000"/>
          <w:sz w:val="24"/>
          <w:szCs w:val="24"/>
          <w:lang w:eastAsia="sl-SI"/>
        </w:rPr>
        <w:t>–</w:t>
      </w:r>
      <w:r w:rsidRPr="0056227B">
        <w:rPr>
          <w:rFonts w:ascii="Times New Roman" w:hAnsi="Times New Roman"/>
          <w:color w:val="000000"/>
          <w:sz w:val="24"/>
          <w:szCs w:val="24"/>
          <w:lang w:eastAsia="sl-SI"/>
        </w:rPr>
        <w:tab/>
        <w:t>okoljska trajnost,</w:t>
      </w:r>
    </w:p>
    <w:p w:rsidR="0056227B" w:rsidRPr="0056227B" w:rsidRDefault="0056227B" w:rsidP="001F194D">
      <w:pPr>
        <w:autoSpaceDE w:val="0"/>
        <w:autoSpaceDN w:val="0"/>
        <w:adjustRightInd w:val="0"/>
        <w:spacing w:after="0" w:line="240" w:lineRule="auto"/>
        <w:ind w:left="720" w:hanging="294"/>
        <w:rPr>
          <w:rFonts w:ascii="Times New Roman" w:hAnsi="Times New Roman"/>
          <w:color w:val="000000"/>
          <w:sz w:val="24"/>
          <w:szCs w:val="24"/>
          <w:lang w:eastAsia="sl-SI"/>
        </w:rPr>
      </w:pPr>
      <w:r w:rsidRPr="0056227B">
        <w:rPr>
          <w:rFonts w:ascii="Times New Roman" w:hAnsi="Times New Roman"/>
          <w:color w:val="000000"/>
          <w:sz w:val="24"/>
          <w:szCs w:val="24"/>
          <w:lang w:eastAsia="sl-SI"/>
        </w:rPr>
        <w:t>–</w:t>
      </w:r>
      <w:r w:rsidRPr="0056227B">
        <w:rPr>
          <w:rFonts w:ascii="Times New Roman" w:hAnsi="Times New Roman"/>
          <w:color w:val="000000"/>
          <w:sz w:val="24"/>
          <w:szCs w:val="24"/>
          <w:lang w:eastAsia="sl-SI"/>
        </w:rPr>
        <w:tab/>
        <w:t>socialna vzdržnost,</w:t>
      </w:r>
    </w:p>
    <w:p w:rsidR="0056227B" w:rsidRPr="0056227B" w:rsidRDefault="0056227B" w:rsidP="001F194D">
      <w:pPr>
        <w:autoSpaceDE w:val="0"/>
        <w:autoSpaceDN w:val="0"/>
        <w:adjustRightInd w:val="0"/>
        <w:spacing w:after="0" w:line="240" w:lineRule="auto"/>
        <w:ind w:left="720" w:hanging="294"/>
        <w:rPr>
          <w:rFonts w:ascii="Times New Roman" w:hAnsi="Times New Roman"/>
          <w:color w:val="000000"/>
          <w:sz w:val="24"/>
          <w:szCs w:val="24"/>
          <w:lang w:eastAsia="sl-SI"/>
        </w:rPr>
      </w:pPr>
      <w:r w:rsidRPr="0056227B">
        <w:rPr>
          <w:rFonts w:ascii="Times New Roman" w:hAnsi="Times New Roman"/>
          <w:color w:val="000000"/>
          <w:sz w:val="24"/>
          <w:szCs w:val="24"/>
          <w:lang w:eastAsia="sl-SI"/>
        </w:rPr>
        <w:t>–</w:t>
      </w:r>
      <w:r w:rsidRPr="0056227B">
        <w:rPr>
          <w:rFonts w:ascii="Times New Roman" w:hAnsi="Times New Roman"/>
          <w:color w:val="000000"/>
          <w:sz w:val="24"/>
          <w:szCs w:val="24"/>
          <w:lang w:eastAsia="sl-SI"/>
        </w:rPr>
        <w:tab/>
        <w:t>vključ</w:t>
      </w:r>
      <w:r w:rsidR="00995D32">
        <w:rPr>
          <w:rFonts w:ascii="Times New Roman" w:hAnsi="Times New Roman"/>
          <w:color w:val="000000"/>
          <w:sz w:val="24"/>
          <w:szCs w:val="24"/>
          <w:lang w:eastAsia="sl-SI"/>
        </w:rPr>
        <w:t>enost partnerjev,</w:t>
      </w:r>
    </w:p>
    <w:p w:rsidR="0056227B" w:rsidRPr="0056227B" w:rsidRDefault="0056227B" w:rsidP="001F194D">
      <w:pPr>
        <w:autoSpaceDE w:val="0"/>
        <w:autoSpaceDN w:val="0"/>
        <w:adjustRightInd w:val="0"/>
        <w:spacing w:after="0" w:line="240" w:lineRule="auto"/>
        <w:ind w:left="720" w:hanging="294"/>
        <w:rPr>
          <w:rFonts w:ascii="Times New Roman" w:hAnsi="Times New Roman"/>
          <w:color w:val="000000"/>
          <w:sz w:val="24"/>
          <w:szCs w:val="24"/>
          <w:lang w:eastAsia="sl-SI"/>
        </w:rPr>
      </w:pPr>
      <w:r>
        <w:rPr>
          <w:rFonts w:ascii="Times New Roman" w:hAnsi="Times New Roman"/>
          <w:color w:val="000000"/>
          <w:sz w:val="24"/>
          <w:szCs w:val="24"/>
          <w:lang w:eastAsia="sl-SI"/>
        </w:rPr>
        <w:t>–</w:t>
      </w:r>
      <w:r>
        <w:rPr>
          <w:rFonts w:ascii="Times New Roman" w:hAnsi="Times New Roman"/>
          <w:color w:val="000000"/>
          <w:sz w:val="24"/>
          <w:szCs w:val="24"/>
          <w:lang w:eastAsia="sl-SI"/>
        </w:rPr>
        <w:tab/>
        <w:t>vpliv na območje LAS,</w:t>
      </w:r>
    </w:p>
    <w:p w:rsidR="003C27D8" w:rsidRPr="00FF75FC" w:rsidRDefault="00563B95" w:rsidP="006A2971">
      <w:pPr>
        <w:pStyle w:val="Default"/>
        <w:numPr>
          <w:ilvl w:val="0"/>
          <w:numId w:val="20"/>
        </w:numPr>
        <w:jc w:val="both"/>
        <w:rPr>
          <w:rFonts w:ascii="Times New Roman" w:hAnsi="Times New Roman" w:cs="Times New Roman"/>
          <w:color w:val="auto"/>
          <w:u w:val="single"/>
        </w:rPr>
      </w:pPr>
      <w:r w:rsidRPr="00FF75FC">
        <w:rPr>
          <w:rFonts w:ascii="Times New Roman" w:hAnsi="Times New Roman" w:cs="Times New Roman"/>
          <w:color w:val="auto"/>
          <w:lang w:eastAsia="en-US"/>
        </w:rPr>
        <w:t>prispevek k družbeni spremembi ter k dvigu družbene ozaveščenosti.</w:t>
      </w:r>
    </w:p>
    <w:p w:rsidR="00B675D6" w:rsidRPr="001F194D" w:rsidRDefault="00B675D6" w:rsidP="001F194D">
      <w:pPr>
        <w:spacing w:after="0" w:line="240" w:lineRule="auto"/>
        <w:jc w:val="both"/>
        <w:rPr>
          <w:rFonts w:ascii="Times New Roman" w:hAnsi="Times New Roman"/>
          <w:sz w:val="24"/>
          <w:szCs w:val="24"/>
        </w:rPr>
      </w:pPr>
    </w:p>
    <w:p w:rsidR="0056227B" w:rsidRPr="001F194D" w:rsidRDefault="0056227B" w:rsidP="001F194D">
      <w:pPr>
        <w:spacing w:after="0" w:line="240" w:lineRule="auto"/>
        <w:jc w:val="both"/>
        <w:rPr>
          <w:rFonts w:ascii="Times New Roman" w:hAnsi="Times New Roman"/>
          <w:sz w:val="24"/>
          <w:szCs w:val="24"/>
        </w:rPr>
      </w:pPr>
      <w:r w:rsidRPr="001F194D">
        <w:rPr>
          <w:rFonts w:ascii="Times New Roman" w:hAnsi="Times New Roman"/>
          <w:sz w:val="24"/>
          <w:szCs w:val="24"/>
        </w:rPr>
        <w:t>Ob upoštevanju predmeta vsakega posameznega izbora operacij iz naslova podukrepa »Priprava in izvajanje dejavnosti sodelovanja lokalne akcijske skupine« se zagotovi zastopanost nekaterih ali vseh</w:t>
      </w:r>
      <w:r w:rsidR="00995D32" w:rsidRPr="001F194D">
        <w:rPr>
          <w:rFonts w:ascii="Times New Roman" w:hAnsi="Times New Roman"/>
          <w:sz w:val="24"/>
          <w:szCs w:val="24"/>
        </w:rPr>
        <w:t xml:space="preserve"> meril za ocenjevanje oziroma </w:t>
      </w:r>
      <w:r w:rsidRPr="001F194D">
        <w:rPr>
          <w:rFonts w:ascii="Times New Roman" w:hAnsi="Times New Roman"/>
          <w:color w:val="000000"/>
          <w:sz w:val="24"/>
          <w:szCs w:val="24"/>
          <w:lang w:eastAsia="sl-SI"/>
        </w:rPr>
        <w:t>za uvrstitev operacij na indikativno listo operacij v SLR,</w:t>
      </w:r>
      <w:r w:rsidR="007839B4" w:rsidRPr="001F194D" w:rsidDel="007839B4">
        <w:rPr>
          <w:rFonts w:ascii="Times New Roman" w:hAnsi="Times New Roman"/>
          <w:color w:val="000000"/>
          <w:sz w:val="24"/>
          <w:szCs w:val="24"/>
          <w:lang w:eastAsia="sl-SI"/>
        </w:rPr>
        <w:t xml:space="preserve"> </w:t>
      </w:r>
    </w:p>
    <w:p w:rsidR="00995D32" w:rsidRPr="001F194D" w:rsidRDefault="00995D32" w:rsidP="001F194D">
      <w:pPr>
        <w:spacing w:after="0" w:line="240" w:lineRule="auto"/>
        <w:jc w:val="both"/>
        <w:rPr>
          <w:rFonts w:ascii="Times New Roman" w:hAnsi="Times New Roman"/>
          <w:sz w:val="24"/>
          <w:szCs w:val="24"/>
        </w:rPr>
      </w:pPr>
      <w:r w:rsidRPr="001F194D">
        <w:rPr>
          <w:rFonts w:ascii="Times New Roman" w:hAnsi="Times New Roman"/>
          <w:sz w:val="24"/>
          <w:szCs w:val="24"/>
        </w:rPr>
        <w:t>prispevajo k ciljem enega izmed ukrepov v okviru 5. prednostne naložbe 9. prednostne osi OP;</w:t>
      </w:r>
    </w:p>
    <w:p w:rsidR="00995D32" w:rsidRPr="00995D32" w:rsidRDefault="00995D32" w:rsidP="006A2971">
      <w:pPr>
        <w:pStyle w:val="Default"/>
        <w:numPr>
          <w:ilvl w:val="0"/>
          <w:numId w:val="85"/>
        </w:numPr>
        <w:jc w:val="both"/>
        <w:rPr>
          <w:rFonts w:ascii="Times New Roman" w:hAnsi="Times New Roman" w:cs="Times New Roman"/>
          <w:color w:val="auto"/>
        </w:rPr>
      </w:pPr>
      <w:r w:rsidRPr="001F194D">
        <w:rPr>
          <w:rFonts w:ascii="Times New Roman" w:hAnsi="Times New Roman" w:cs="Times New Roman"/>
          <w:color w:val="auto"/>
        </w:rPr>
        <w:lastRenderedPageBreak/>
        <w:t>izkazan</w:t>
      </w:r>
      <w:r w:rsidRPr="00995D32">
        <w:rPr>
          <w:rFonts w:ascii="Times New Roman" w:hAnsi="Times New Roman" w:cs="Times New Roman"/>
          <w:color w:val="auto"/>
        </w:rPr>
        <w:t xml:space="preserve"> je prispevek k specifičnim ciljem OP, ki je komplementaren ukrepom iz prejšnje alineje;</w:t>
      </w:r>
    </w:p>
    <w:p w:rsidR="00995D32" w:rsidRPr="00995D32" w:rsidRDefault="00995D32" w:rsidP="006A2971">
      <w:pPr>
        <w:pStyle w:val="Default"/>
        <w:numPr>
          <w:ilvl w:val="0"/>
          <w:numId w:val="85"/>
        </w:numPr>
        <w:jc w:val="both"/>
        <w:rPr>
          <w:rFonts w:ascii="Times New Roman" w:hAnsi="Times New Roman" w:cs="Times New Roman"/>
          <w:color w:val="auto"/>
        </w:rPr>
      </w:pPr>
      <w:r w:rsidRPr="00995D32">
        <w:rPr>
          <w:rFonts w:ascii="Times New Roman" w:hAnsi="Times New Roman" w:cs="Times New Roman"/>
          <w:color w:val="auto"/>
        </w:rPr>
        <w:t xml:space="preserve">izkazana je pričakovana dodana vrednost k doseganju ciljev SLR in rasti delovnih mest iz naslova sodelovanja LAS; </w:t>
      </w:r>
    </w:p>
    <w:p w:rsidR="00995D32" w:rsidRPr="00995D32" w:rsidRDefault="00995D32" w:rsidP="006A2971">
      <w:pPr>
        <w:pStyle w:val="Default"/>
        <w:numPr>
          <w:ilvl w:val="0"/>
          <w:numId w:val="85"/>
        </w:numPr>
        <w:jc w:val="both"/>
        <w:rPr>
          <w:rFonts w:ascii="Times New Roman" w:hAnsi="Times New Roman" w:cs="Times New Roman"/>
          <w:color w:val="auto"/>
        </w:rPr>
      </w:pPr>
      <w:r w:rsidRPr="00995D32">
        <w:rPr>
          <w:rFonts w:ascii="Times New Roman" w:hAnsi="Times New Roman" w:cs="Times New Roman"/>
          <w:color w:val="auto"/>
        </w:rPr>
        <w:t>izkazana je trajnost sodelovanja v regijah vseh partnerjev, vključenih v sodelovanje LAS, ter prispeva k regionalnim razvojnim potrebam;</w:t>
      </w:r>
    </w:p>
    <w:p w:rsidR="00995D32" w:rsidRPr="00995D32" w:rsidRDefault="00995D32" w:rsidP="006A2971">
      <w:pPr>
        <w:pStyle w:val="Default"/>
        <w:numPr>
          <w:ilvl w:val="0"/>
          <w:numId w:val="85"/>
        </w:numPr>
        <w:jc w:val="both"/>
        <w:rPr>
          <w:rFonts w:ascii="Times New Roman" w:hAnsi="Times New Roman" w:cs="Times New Roman"/>
          <w:color w:val="auto"/>
        </w:rPr>
      </w:pPr>
      <w:r w:rsidRPr="00995D32">
        <w:rPr>
          <w:rFonts w:ascii="Times New Roman" w:hAnsi="Times New Roman" w:cs="Times New Roman"/>
          <w:color w:val="auto"/>
        </w:rPr>
        <w:t xml:space="preserve">izkazana je inovativnost ter prihodnja sposobnost preživetja na trgu; </w:t>
      </w:r>
    </w:p>
    <w:p w:rsidR="00995D32" w:rsidRPr="00995D32" w:rsidRDefault="00995D32" w:rsidP="006A2971">
      <w:pPr>
        <w:pStyle w:val="Default"/>
        <w:numPr>
          <w:ilvl w:val="0"/>
          <w:numId w:val="85"/>
        </w:numPr>
        <w:jc w:val="both"/>
        <w:rPr>
          <w:rFonts w:ascii="Times New Roman" w:hAnsi="Times New Roman" w:cs="Times New Roman"/>
          <w:color w:val="auto"/>
        </w:rPr>
      </w:pPr>
      <w:r w:rsidRPr="00995D32">
        <w:rPr>
          <w:rFonts w:ascii="Times New Roman" w:hAnsi="Times New Roman" w:cs="Times New Roman"/>
          <w:color w:val="auto"/>
        </w:rPr>
        <w:t xml:space="preserve">operacija sodelovanja LAS bo prispevala h krepitvi zmogljivosti LAS (znanje, informacije) in s tem k večji socialni vključenosti lokalne skupnosti na območju LAS; </w:t>
      </w:r>
    </w:p>
    <w:p w:rsidR="00995D32" w:rsidRPr="00995D32" w:rsidRDefault="00995D32" w:rsidP="006A2971">
      <w:pPr>
        <w:pStyle w:val="Default"/>
        <w:numPr>
          <w:ilvl w:val="0"/>
          <w:numId w:val="85"/>
        </w:numPr>
        <w:jc w:val="both"/>
        <w:rPr>
          <w:rFonts w:ascii="Times New Roman" w:hAnsi="Times New Roman" w:cs="Times New Roman"/>
          <w:color w:val="auto"/>
        </w:rPr>
      </w:pPr>
      <w:r w:rsidRPr="00995D32">
        <w:rPr>
          <w:rFonts w:ascii="Times New Roman" w:hAnsi="Times New Roman" w:cs="Times New Roman"/>
          <w:color w:val="auto"/>
        </w:rPr>
        <w:t>operacija sodelovanja bo prispevala k izmenjavi dobrih praks in pridobljenega znanja vseh partnerjev v dejavnosti »sodelovanja LAS«.</w:t>
      </w:r>
    </w:p>
    <w:p w:rsidR="0056227B" w:rsidRDefault="0056227B" w:rsidP="001F194D">
      <w:pPr>
        <w:autoSpaceDE w:val="0"/>
        <w:autoSpaceDN w:val="0"/>
        <w:adjustRightInd w:val="0"/>
        <w:spacing w:after="0" w:line="240" w:lineRule="auto"/>
        <w:ind w:left="1134" w:hanging="425"/>
        <w:jc w:val="both"/>
        <w:rPr>
          <w:rFonts w:ascii="Arial" w:hAnsi="Arial" w:cs="Arial"/>
          <w:b/>
          <w:bCs/>
          <w:color w:val="000000"/>
          <w:sz w:val="20"/>
          <w:szCs w:val="20"/>
          <w:lang w:eastAsia="sl-SI"/>
        </w:rPr>
      </w:pPr>
    </w:p>
    <w:p w:rsidR="003377BF" w:rsidRPr="00FF75FC" w:rsidRDefault="00B56C1B" w:rsidP="006A2971">
      <w:pPr>
        <w:pStyle w:val="Naslov1"/>
        <w:numPr>
          <w:ilvl w:val="0"/>
          <w:numId w:val="78"/>
        </w:numPr>
        <w:spacing w:before="0" w:after="0" w:line="240" w:lineRule="auto"/>
      </w:pPr>
      <w:r w:rsidRPr="00FF75FC">
        <w:br w:type="page"/>
      </w:r>
      <w:bookmarkStart w:id="646" w:name="__RefHeading__24_1585369985"/>
      <w:bookmarkStart w:id="647" w:name="_Toc57026941"/>
      <w:bookmarkStart w:id="648" w:name="_Toc410313707"/>
      <w:bookmarkEnd w:id="646"/>
      <w:r w:rsidR="003377BF" w:rsidRPr="00FF75FC">
        <w:lastRenderedPageBreak/>
        <w:t>PRE</w:t>
      </w:r>
      <w:bookmarkStart w:id="649" w:name="_Toc408915409"/>
      <w:r w:rsidR="003377BF" w:rsidRPr="00FF75FC">
        <w:t>DNOSTNA OS</w:t>
      </w:r>
      <w:bookmarkEnd w:id="647"/>
    </w:p>
    <w:p w:rsidR="003377BF" w:rsidRPr="00FF75FC" w:rsidRDefault="003377BF" w:rsidP="001F194D">
      <w:pPr>
        <w:tabs>
          <w:tab w:val="left" w:pos="3382"/>
        </w:tabs>
        <w:spacing w:after="0" w:line="240" w:lineRule="auto"/>
        <w:jc w:val="both"/>
        <w:rPr>
          <w:rFonts w:ascii="Times New Roman" w:hAnsi="Times New Roman"/>
          <w:sz w:val="24"/>
          <w:szCs w:val="24"/>
        </w:rPr>
      </w:pPr>
    </w:p>
    <w:p w:rsidR="00E928C8" w:rsidRPr="00FF75FC" w:rsidRDefault="003377BF" w:rsidP="001F194D">
      <w:pPr>
        <w:spacing w:after="0" w:line="240" w:lineRule="auto"/>
        <w:jc w:val="both"/>
        <w:rPr>
          <w:rFonts w:ascii="Times New Roman" w:hAnsi="Times New Roman"/>
          <w:i/>
          <w:sz w:val="24"/>
          <w:szCs w:val="24"/>
        </w:rPr>
      </w:pPr>
      <w:r w:rsidRPr="00FF75FC">
        <w:rPr>
          <w:rFonts w:ascii="Times New Roman" w:hAnsi="Times New Roman"/>
          <w:i/>
          <w:sz w:val="24"/>
          <w:szCs w:val="24"/>
        </w:rPr>
        <w:t>ZNANJE, SPRETNOSTI IN VSEŽIVLJENJSKO UČENJE ZA BOLJŠO ZAPOSLJIVOST</w:t>
      </w:r>
      <w:bookmarkEnd w:id="648"/>
      <w:bookmarkEnd w:id="649"/>
      <w:r w:rsidRPr="00FF75FC">
        <w:rPr>
          <w:rFonts w:ascii="Times New Roman" w:hAnsi="Times New Roman"/>
          <w:i/>
          <w:sz w:val="24"/>
          <w:szCs w:val="24"/>
        </w:rPr>
        <w:t xml:space="preserve"> </w:t>
      </w:r>
    </w:p>
    <w:p w:rsidR="006B5255" w:rsidRPr="00FF75FC" w:rsidRDefault="006B5255" w:rsidP="001F194D">
      <w:pPr>
        <w:tabs>
          <w:tab w:val="left" w:pos="3382"/>
        </w:tabs>
        <w:spacing w:after="0" w:line="240" w:lineRule="auto"/>
        <w:jc w:val="both"/>
        <w:rPr>
          <w:rFonts w:ascii="Times New Roman" w:hAnsi="Times New Roman"/>
          <w:sz w:val="24"/>
          <w:szCs w:val="24"/>
        </w:rPr>
      </w:pPr>
    </w:p>
    <w:p w:rsidR="005E3C2C" w:rsidRPr="00FF75FC" w:rsidRDefault="003377BF"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Prednostno os »Znanje, spretnosti in vseživljenjsko učenje za boljšo zaposljivost« sestavljajo </w:t>
      </w:r>
      <w:r w:rsidR="005E3C2C" w:rsidRPr="00FF75FC">
        <w:rPr>
          <w:rFonts w:ascii="Times New Roman" w:hAnsi="Times New Roman"/>
          <w:sz w:val="24"/>
          <w:szCs w:val="24"/>
        </w:rPr>
        <w:t>t</w:t>
      </w:r>
      <w:r w:rsidRPr="00FF75FC">
        <w:rPr>
          <w:rFonts w:ascii="Times New Roman" w:hAnsi="Times New Roman"/>
          <w:sz w:val="24"/>
          <w:szCs w:val="24"/>
        </w:rPr>
        <w:t>ri prednostne naložbe:</w:t>
      </w:r>
    </w:p>
    <w:p w:rsidR="005E3C2C" w:rsidRPr="00FF75FC" w:rsidRDefault="005E3C2C" w:rsidP="001F194D">
      <w:pPr>
        <w:spacing w:after="0" w:line="240" w:lineRule="auto"/>
        <w:jc w:val="both"/>
        <w:rPr>
          <w:rFonts w:ascii="Times New Roman" w:hAnsi="Times New Roman"/>
          <w:sz w:val="24"/>
          <w:szCs w:val="24"/>
        </w:rPr>
      </w:pPr>
    </w:p>
    <w:p w:rsidR="006B5255" w:rsidRPr="00FF75FC" w:rsidRDefault="006B5255" w:rsidP="006A2971">
      <w:pPr>
        <w:numPr>
          <w:ilvl w:val="0"/>
          <w:numId w:val="47"/>
        </w:numPr>
        <w:spacing w:after="0" w:line="240" w:lineRule="auto"/>
        <w:jc w:val="both"/>
        <w:rPr>
          <w:rFonts w:ascii="Times New Roman" w:hAnsi="Times New Roman"/>
          <w:i/>
          <w:sz w:val="24"/>
          <w:szCs w:val="24"/>
        </w:rPr>
      </w:pPr>
      <w:r w:rsidRPr="00FF75FC">
        <w:rPr>
          <w:rFonts w:ascii="Times New Roman" w:hAnsi="Times New Roman"/>
          <w:i/>
          <w:sz w:val="24"/>
          <w:szCs w:val="24"/>
        </w:rPr>
        <w:t>Krepitev enake dostopnosti vseživljenjskega učenja za vse starostne skupine v formalnem, neformalnem in priložnostnem okolju, izpopolnjevanje znanj, spretnosti in kompetenc delovne sile ter spodbujanje prožnih možnosti učenja, vključno prek poklicnega usmerjanja in validiranja pridobljenih kompetenc</w:t>
      </w:r>
    </w:p>
    <w:p w:rsidR="006B5255" w:rsidRPr="00FF75FC" w:rsidRDefault="006B5255" w:rsidP="006A2971">
      <w:pPr>
        <w:numPr>
          <w:ilvl w:val="0"/>
          <w:numId w:val="47"/>
        </w:numPr>
        <w:spacing w:after="0" w:line="240" w:lineRule="auto"/>
        <w:jc w:val="both"/>
        <w:rPr>
          <w:rFonts w:ascii="Times New Roman" w:hAnsi="Times New Roman"/>
          <w:i/>
          <w:sz w:val="24"/>
          <w:szCs w:val="24"/>
        </w:rPr>
      </w:pPr>
      <w:r w:rsidRPr="00FF75FC">
        <w:rPr>
          <w:rFonts w:ascii="Times New Roman" w:hAnsi="Times New Roman"/>
          <w:i/>
          <w:sz w:val="24"/>
          <w:szCs w:val="24"/>
        </w:rPr>
        <w:t>Izboljšanje odzivnosti sistemov izobraževanja in usposabljanja na potrebe trga dela, lažji prehod iz izobraževanja v zaposlitev ter okrepljeni in kakovostnejši sistemi poklicnega izobraževanja in usposabljanja, vključno prek mehanizmov za napovedovanje potreb po veščinah, prilagoditvijo učnih načrtov ter oblikovanjem in razvojem sistemov za učenje na delovnem mestu, vključno z dualnimi učnimi sistemi in vajeniškimi programi</w:t>
      </w:r>
    </w:p>
    <w:p w:rsidR="00E928C8" w:rsidRPr="00FF75FC" w:rsidRDefault="006B5255" w:rsidP="006A2971">
      <w:pPr>
        <w:numPr>
          <w:ilvl w:val="0"/>
          <w:numId w:val="47"/>
        </w:numPr>
        <w:spacing w:after="0" w:line="240" w:lineRule="auto"/>
        <w:jc w:val="both"/>
        <w:rPr>
          <w:rFonts w:ascii="Times New Roman" w:hAnsi="Times New Roman"/>
          <w:i/>
          <w:sz w:val="24"/>
          <w:szCs w:val="24"/>
        </w:rPr>
      </w:pPr>
      <w:r w:rsidRPr="00FF75FC">
        <w:rPr>
          <w:rFonts w:ascii="Times New Roman" w:hAnsi="Times New Roman"/>
          <w:i/>
          <w:sz w:val="24"/>
          <w:szCs w:val="24"/>
        </w:rPr>
        <w:t>Vlaganje v izobraževa</w:t>
      </w:r>
      <w:r w:rsidR="00FA479B" w:rsidRPr="00FF75FC">
        <w:rPr>
          <w:rFonts w:ascii="Times New Roman" w:hAnsi="Times New Roman"/>
          <w:i/>
          <w:sz w:val="24"/>
          <w:szCs w:val="24"/>
        </w:rPr>
        <w:t xml:space="preserve">nje, usposabljanje in poklicno </w:t>
      </w:r>
      <w:r w:rsidRPr="00FF75FC">
        <w:rPr>
          <w:rFonts w:ascii="Times New Roman" w:hAnsi="Times New Roman"/>
          <w:i/>
          <w:sz w:val="24"/>
          <w:szCs w:val="24"/>
        </w:rPr>
        <w:t>u</w:t>
      </w:r>
      <w:r w:rsidR="00FA479B" w:rsidRPr="00FF75FC">
        <w:rPr>
          <w:rFonts w:ascii="Times New Roman" w:hAnsi="Times New Roman"/>
          <w:i/>
          <w:sz w:val="24"/>
          <w:szCs w:val="24"/>
        </w:rPr>
        <w:t>s</w:t>
      </w:r>
      <w:r w:rsidRPr="00FF75FC">
        <w:rPr>
          <w:rFonts w:ascii="Times New Roman" w:hAnsi="Times New Roman"/>
          <w:i/>
          <w:sz w:val="24"/>
          <w:szCs w:val="24"/>
        </w:rPr>
        <w:t>posabljanje za spretnosti in vseživljenjsko učenje z razvojem infrastrukture za izobraževanje in usposabljanje</w:t>
      </w:r>
    </w:p>
    <w:p w:rsidR="00E928C8" w:rsidRPr="00FF75FC" w:rsidRDefault="00E928C8" w:rsidP="001F194D">
      <w:pPr>
        <w:spacing w:after="0" w:line="240" w:lineRule="auto"/>
        <w:jc w:val="both"/>
        <w:rPr>
          <w:rFonts w:ascii="Times New Roman" w:hAnsi="Times New Roman"/>
          <w:sz w:val="24"/>
          <w:szCs w:val="24"/>
        </w:rPr>
      </w:pPr>
    </w:p>
    <w:p w:rsidR="005E3C2C" w:rsidRPr="00FF75FC" w:rsidRDefault="005E3C2C"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Za izvajanje prednostne osi sta opredeljena ESS in ESRR za obe kategoriji regij Vzhodna in Zahodna Slovenija.</w:t>
      </w:r>
    </w:p>
    <w:p w:rsidR="003C27D8" w:rsidRPr="00FF75FC" w:rsidRDefault="003C27D8" w:rsidP="001F194D">
      <w:pPr>
        <w:spacing w:after="0" w:line="240" w:lineRule="auto"/>
        <w:jc w:val="both"/>
        <w:rPr>
          <w:rFonts w:ascii="Times New Roman" w:hAnsi="Times New Roman"/>
          <w:sz w:val="24"/>
          <w:szCs w:val="24"/>
          <w:lang w:eastAsia="sl-SI"/>
        </w:rPr>
      </w:pPr>
    </w:p>
    <w:p w:rsidR="00E928C8" w:rsidRPr="00FF75FC" w:rsidRDefault="00E928C8">
      <w:pPr>
        <w:pStyle w:val="Naslov2"/>
        <w:numPr>
          <w:ilvl w:val="0"/>
          <w:numId w:val="143"/>
        </w:numPr>
        <w:pPrChange w:id="650" w:author="Avtor">
          <w:pPr>
            <w:pStyle w:val="Naslov2"/>
            <w:numPr>
              <w:numId w:val="48"/>
            </w:numPr>
          </w:pPr>
        </w:pPrChange>
      </w:pPr>
      <w:bookmarkStart w:id="651" w:name="_Toc408915412"/>
      <w:bookmarkStart w:id="652" w:name="_Toc410313708"/>
      <w:bookmarkStart w:id="653" w:name="_Toc413322563"/>
      <w:bookmarkStart w:id="654" w:name="_Toc413423395"/>
      <w:bookmarkStart w:id="655" w:name="_Toc413770758"/>
      <w:bookmarkStart w:id="656" w:name="_Toc414629862"/>
      <w:bookmarkStart w:id="657" w:name="_Toc414631234"/>
      <w:bookmarkStart w:id="658" w:name="_Toc416966765"/>
      <w:bookmarkStart w:id="659" w:name="_Toc51318127"/>
      <w:bookmarkStart w:id="660" w:name="_Toc56689345"/>
      <w:bookmarkStart w:id="661" w:name="_Toc57026821"/>
      <w:bookmarkStart w:id="662" w:name="_Toc57026942"/>
      <w:r w:rsidRPr="00FF75FC">
        <w:t>Krepitev enake dostopnosti vseživljenjskega učenja za vse starostne skupine v formalnem, neformalnem in priložnostnem okolju, izpopolnjevanje znanj, spretnosti in kompetenc delovne sile ter spodbujanje prožnih možnosti učenja, vključno prek poklicnega usmerjanja in validiranja pridobljenih kompetenc</w:t>
      </w:r>
      <w:bookmarkEnd w:id="651"/>
      <w:bookmarkEnd w:id="652"/>
      <w:bookmarkEnd w:id="653"/>
      <w:bookmarkEnd w:id="654"/>
      <w:bookmarkEnd w:id="655"/>
      <w:bookmarkEnd w:id="656"/>
      <w:bookmarkEnd w:id="657"/>
      <w:bookmarkEnd w:id="658"/>
      <w:bookmarkEnd w:id="659"/>
      <w:bookmarkEnd w:id="660"/>
      <w:bookmarkEnd w:id="661"/>
      <w:bookmarkEnd w:id="662"/>
    </w:p>
    <w:p w:rsidR="005E3C2C" w:rsidRPr="00FF75FC" w:rsidRDefault="005E3C2C" w:rsidP="001F194D">
      <w:pPr>
        <w:spacing w:after="0" w:line="240" w:lineRule="auto"/>
        <w:rPr>
          <w:sz w:val="24"/>
          <w:szCs w:val="24"/>
          <w:lang w:eastAsia="sl-SI"/>
        </w:rPr>
      </w:pPr>
    </w:p>
    <w:p w:rsidR="005E3C2C" w:rsidRPr="00FF75FC" w:rsidRDefault="005E3C2C"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5E3C2C" w:rsidRPr="00FF75FC" w:rsidRDefault="005E3C2C" w:rsidP="001F194D">
      <w:pPr>
        <w:tabs>
          <w:tab w:val="left" w:pos="3382"/>
        </w:tabs>
        <w:spacing w:after="0" w:line="240" w:lineRule="auto"/>
        <w:jc w:val="both"/>
        <w:rPr>
          <w:rFonts w:ascii="Times New Roman" w:hAnsi="Times New Roman"/>
          <w:sz w:val="24"/>
          <w:szCs w:val="24"/>
        </w:rPr>
      </w:pPr>
      <w:r w:rsidRPr="00FF75FC">
        <w:rPr>
          <w:rFonts w:ascii="Times New Roman" w:hAnsi="Times New Roman"/>
          <w:sz w:val="24"/>
          <w:szCs w:val="24"/>
        </w:rPr>
        <w:t>Prvi specifični cilj prednostne naložbe je izboljšanje komp</w:t>
      </w:r>
      <w:r w:rsidR="001E0D38">
        <w:rPr>
          <w:rFonts w:ascii="Times New Roman" w:hAnsi="Times New Roman"/>
          <w:sz w:val="24"/>
          <w:szCs w:val="24"/>
        </w:rPr>
        <w:t>etenc manj vključenih v vseživlj</w:t>
      </w:r>
      <w:r w:rsidRPr="00FF75FC">
        <w:rPr>
          <w:rFonts w:ascii="Times New Roman" w:hAnsi="Times New Roman"/>
          <w:sz w:val="24"/>
          <w:szCs w:val="24"/>
        </w:rPr>
        <w:t>en</w:t>
      </w:r>
      <w:r w:rsidR="001E0D38">
        <w:rPr>
          <w:rFonts w:ascii="Times New Roman" w:hAnsi="Times New Roman"/>
          <w:sz w:val="24"/>
          <w:szCs w:val="24"/>
        </w:rPr>
        <w:t>j</w:t>
      </w:r>
      <w:r w:rsidRPr="00FF75FC">
        <w:rPr>
          <w:rFonts w:ascii="Times New Roman" w:hAnsi="Times New Roman"/>
          <w:sz w:val="24"/>
          <w:szCs w:val="24"/>
        </w:rPr>
        <w:t>sko učenje.</w:t>
      </w:r>
    </w:p>
    <w:p w:rsidR="005E3C2C" w:rsidRPr="00FF75FC" w:rsidRDefault="005E3C2C" w:rsidP="001F194D">
      <w:pPr>
        <w:tabs>
          <w:tab w:val="left" w:pos="3382"/>
        </w:tabs>
        <w:spacing w:after="0" w:line="240" w:lineRule="auto"/>
        <w:jc w:val="both"/>
        <w:rPr>
          <w:rFonts w:ascii="Times New Roman" w:hAnsi="Times New Roman"/>
          <w:sz w:val="24"/>
          <w:szCs w:val="24"/>
        </w:rPr>
      </w:pPr>
    </w:p>
    <w:p w:rsidR="005E3C2C" w:rsidRPr="00FF75FC" w:rsidRDefault="005E3C2C"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5E3C2C" w:rsidRPr="00FF75FC" w:rsidRDefault="005E3C2C" w:rsidP="006A2971">
      <w:pPr>
        <w:numPr>
          <w:ilvl w:val="0"/>
          <w:numId w:val="49"/>
        </w:numPr>
        <w:spacing w:after="0" w:line="240" w:lineRule="auto"/>
        <w:jc w:val="both"/>
        <w:rPr>
          <w:rFonts w:ascii="Times New Roman" w:hAnsi="Times New Roman"/>
          <w:sz w:val="24"/>
          <w:szCs w:val="24"/>
        </w:rPr>
      </w:pPr>
      <w:r w:rsidRPr="00FF75FC">
        <w:rPr>
          <w:rFonts w:ascii="Times New Roman" w:hAnsi="Times New Roman"/>
          <w:sz w:val="24"/>
          <w:szCs w:val="24"/>
        </w:rPr>
        <w:t>izvajanje programov izobraževanja in usposabljanja za dvig splošnih in poklicnih kompetenc za potrebe trga dela in za dvig izobrazbene ravni (npr. sofinanciranje šolnin</w:t>
      </w:r>
      <w:r w:rsidRPr="00FF75FC">
        <w:rPr>
          <w:sz w:val="24"/>
          <w:szCs w:val="24"/>
        </w:rPr>
        <w:t xml:space="preserve"> </w:t>
      </w:r>
      <w:r w:rsidRPr="00FF75FC">
        <w:rPr>
          <w:rFonts w:ascii="Times New Roman" w:hAnsi="Times New Roman"/>
          <w:sz w:val="24"/>
          <w:szCs w:val="24"/>
        </w:rPr>
        <w:t>za pridobitev srednje strokovne izobrazbe, izvajanje javno veljavnih programov za pridobitev novih kompetenc ipd.),</w:t>
      </w:r>
    </w:p>
    <w:p w:rsidR="005E3C2C" w:rsidRPr="00FF75FC" w:rsidRDefault="005E3C2C" w:rsidP="006A2971">
      <w:pPr>
        <w:numPr>
          <w:ilvl w:val="0"/>
          <w:numId w:val="49"/>
        </w:numPr>
        <w:spacing w:after="0" w:line="240" w:lineRule="auto"/>
        <w:jc w:val="both"/>
        <w:rPr>
          <w:rFonts w:ascii="Times New Roman" w:hAnsi="Times New Roman"/>
          <w:sz w:val="24"/>
          <w:szCs w:val="24"/>
        </w:rPr>
      </w:pPr>
      <w:r w:rsidRPr="00FF75FC">
        <w:rPr>
          <w:rFonts w:ascii="Times New Roman" w:hAnsi="Times New Roman"/>
          <w:sz w:val="24"/>
          <w:szCs w:val="24"/>
        </w:rPr>
        <w:t>izvajanje ukrepov ugotavljanja in priznavanja neformalnih in priložnostno pridobljenih znanj, spretnosti in veščin oz. kompetenc, ki so potrebne za uspešno vključevanje na trg dela, družbo ali v nadaljnje izobraževanje in usposabljanje (izvajale se bodo aktivnosti kot so: izdelava bank nalog za neposredno preverjanje in potrjevanje neformalno pridobljenih znanj, certificiranje neformalno pridobljenih znanj za pridobitev javne listine za poklicne kvalifikacije),</w:t>
      </w:r>
    </w:p>
    <w:p w:rsidR="005E3C2C" w:rsidRPr="00FF75FC" w:rsidRDefault="005E3C2C" w:rsidP="006A2971">
      <w:pPr>
        <w:numPr>
          <w:ilvl w:val="0"/>
          <w:numId w:val="49"/>
        </w:numPr>
        <w:spacing w:after="0" w:line="240" w:lineRule="auto"/>
        <w:jc w:val="both"/>
        <w:rPr>
          <w:rFonts w:ascii="Times New Roman" w:hAnsi="Times New Roman"/>
          <w:sz w:val="24"/>
          <w:szCs w:val="24"/>
        </w:rPr>
      </w:pPr>
      <w:r w:rsidRPr="00FF75FC">
        <w:rPr>
          <w:rFonts w:ascii="Times New Roman" w:hAnsi="Times New Roman"/>
          <w:sz w:val="24"/>
          <w:szCs w:val="24"/>
        </w:rPr>
        <w:t>izvajanje programov za digitalno opismenjevanje in krepitev kompetenc s področja informacijsko komunikacijskih tehnologij.</w:t>
      </w:r>
    </w:p>
    <w:p w:rsidR="005E3C2C" w:rsidRPr="00FF75FC" w:rsidRDefault="005E3C2C" w:rsidP="001F194D">
      <w:pPr>
        <w:tabs>
          <w:tab w:val="left" w:pos="3382"/>
        </w:tabs>
        <w:spacing w:after="0" w:line="240" w:lineRule="auto"/>
        <w:jc w:val="both"/>
        <w:rPr>
          <w:rFonts w:ascii="Times New Roman" w:hAnsi="Times New Roman"/>
          <w:sz w:val="24"/>
          <w:szCs w:val="24"/>
        </w:rPr>
      </w:pPr>
    </w:p>
    <w:p w:rsidR="005E3C2C" w:rsidRPr="00FF75FC" w:rsidRDefault="005E3C2C" w:rsidP="001F194D">
      <w:pPr>
        <w:tabs>
          <w:tab w:val="left" w:pos="3382"/>
        </w:tabs>
        <w:spacing w:after="0" w:line="240" w:lineRule="auto"/>
        <w:jc w:val="both"/>
        <w:rPr>
          <w:rFonts w:ascii="Times New Roman" w:hAnsi="Times New Roman"/>
          <w:sz w:val="24"/>
          <w:szCs w:val="24"/>
        </w:rPr>
      </w:pPr>
      <w:r w:rsidRPr="00FF75FC">
        <w:rPr>
          <w:rFonts w:ascii="Times New Roman" w:hAnsi="Times New Roman"/>
          <w:sz w:val="24"/>
          <w:szCs w:val="24"/>
        </w:rPr>
        <w:lastRenderedPageBreak/>
        <w:t>Drugi specifični cilj prednostne naložbe je izboljšanje kompetenc zaposlenih za zmanjšanje neskladij med usposobljenostjo in potrebami trga dela.</w:t>
      </w:r>
    </w:p>
    <w:p w:rsidR="005E3C2C" w:rsidRPr="00FF75FC" w:rsidRDefault="005E3C2C" w:rsidP="001F194D">
      <w:pPr>
        <w:tabs>
          <w:tab w:val="left" w:pos="3382"/>
        </w:tabs>
        <w:spacing w:after="0" w:line="240" w:lineRule="auto"/>
        <w:jc w:val="both"/>
        <w:rPr>
          <w:rFonts w:ascii="Times New Roman" w:hAnsi="Times New Roman"/>
          <w:sz w:val="24"/>
          <w:szCs w:val="24"/>
        </w:rPr>
      </w:pPr>
    </w:p>
    <w:p w:rsidR="005E3C2C" w:rsidRPr="00FF75FC" w:rsidRDefault="005E3C2C"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BB0BFC" w:rsidRPr="00FF75FC" w:rsidRDefault="00BB0BFC" w:rsidP="006A2971">
      <w:pPr>
        <w:numPr>
          <w:ilvl w:val="0"/>
          <w:numId w:val="50"/>
        </w:numPr>
        <w:spacing w:after="0" w:line="240" w:lineRule="auto"/>
        <w:jc w:val="both"/>
        <w:rPr>
          <w:rFonts w:ascii="Times New Roman" w:hAnsi="Times New Roman"/>
          <w:sz w:val="24"/>
          <w:szCs w:val="24"/>
        </w:rPr>
      </w:pPr>
      <w:r w:rsidRPr="00FF75FC">
        <w:rPr>
          <w:rFonts w:ascii="Times New Roman" w:hAnsi="Times New Roman"/>
          <w:sz w:val="24"/>
          <w:szCs w:val="24"/>
        </w:rPr>
        <w:t>razvoj novih modelov VKO za zaposlene, tako preko kompetenčnih centrov za razvoj kadrov, kot preko celovite podpore in svetovanja zaposlenim za izboljšanje kariernih in poklicnih odločitev, katerih cilj je, da se posamezniki bodisi zaposlijo, bodisi vključijo v formalne ali neformalne programe izobraževanja in usposabljanja ali pridobijo dodatne ali nove kvalifikacije, ki jim bodo zagotavljale boljšo zaposljivost. Izvajale se bodo aktivnosti, kot so poglobljena svetovanja za načrtovanje kariere, izdelava portfoliev, pridobivanje in motiviranje za sodelovanje v programih izobraževanja in usposabljanja, vključno s podpornimi ukrepi za izpopolnjevanje strokovnih delavcev na področju priznavanja neformalno in priložnostno pridobljenih znanj,</w:t>
      </w:r>
    </w:p>
    <w:p w:rsidR="00BB0BFC" w:rsidRPr="00FF75FC" w:rsidRDefault="00BB0BFC" w:rsidP="006A2971">
      <w:pPr>
        <w:numPr>
          <w:ilvl w:val="0"/>
          <w:numId w:val="50"/>
        </w:numPr>
        <w:spacing w:after="0" w:line="240" w:lineRule="auto"/>
        <w:jc w:val="both"/>
        <w:rPr>
          <w:rFonts w:ascii="Times New Roman" w:hAnsi="Times New Roman"/>
          <w:sz w:val="24"/>
          <w:szCs w:val="24"/>
        </w:rPr>
      </w:pPr>
      <w:r w:rsidRPr="00FF75FC">
        <w:rPr>
          <w:rFonts w:ascii="Times New Roman" w:hAnsi="Times New Roman"/>
          <w:sz w:val="24"/>
          <w:szCs w:val="24"/>
        </w:rPr>
        <w:t>spodbujanje vlaganj v človeške vire v podjetjih in usposabljanje zaposlenih, zlasti v MSP, pa tudi v NVO, še posebej na področjih, ki šele postajajo pomembna za trg dela in bodo prispevala k večji konkurenčnosti gospodarstva, s poudarkom na SPS. Izvajale se bodo aktivnosti kot so načrtovanje kariere, ugotavljanje kompetenc zaposlenih, potrebe po usposabljanju, izvajanje usposabljanj,</w:t>
      </w:r>
    </w:p>
    <w:p w:rsidR="005E3C2C" w:rsidRPr="00FF75FC" w:rsidRDefault="00BB0BFC" w:rsidP="006A2971">
      <w:pPr>
        <w:numPr>
          <w:ilvl w:val="0"/>
          <w:numId w:val="50"/>
        </w:numPr>
        <w:spacing w:after="0" w:line="240" w:lineRule="auto"/>
        <w:jc w:val="both"/>
        <w:rPr>
          <w:rFonts w:ascii="Times New Roman" w:hAnsi="Times New Roman"/>
          <w:sz w:val="24"/>
          <w:szCs w:val="24"/>
        </w:rPr>
      </w:pPr>
      <w:r w:rsidRPr="00FF75FC">
        <w:rPr>
          <w:rFonts w:ascii="Times New Roman" w:hAnsi="Times New Roman"/>
          <w:sz w:val="24"/>
          <w:szCs w:val="24"/>
        </w:rPr>
        <w:t>izvajanje poklicnega izpopolnjevanja in specializacije po pridobljeni izobrazbi na področju srednjega poklicnega in strokovnega izobraževanja ter višjega strokovnega izobraževanja, vključno z izboljšanjem mobilnosti med področji dela, prekvalifikacijami in drugimi področji usposabljanja. Pri izvajanju aktivnosti se bo uporabljalo že razvite in po potrebi nadgrajene infrastrukture/opreme medpodjetniških izobraževalnih centrov - training centri - MIC, razvite v obdobju 2007-2013 pri usposabljanjih na področjih, ki jih kot prednostne obravnava SPS in kompetenčnih centrov za razvoj kadrov.</w:t>
      </w:r>
    </w:p>
    <w:p w:rsidR="005E3C2C" w:rsidRPr="00FF75FC" w:rsidRDefault="005E3C2C" w:rsidP="001F194D">
      <w:pPr>
        <w:spacing w:after="0" w:line="240" w:lineRule="auto"/>
        <w:jc w:val="both"/>
        <w:rPr>
          <w:rFonts w:ascii="Times New Roman" w:hAnsi="Times New Roman"/>
          <w:sz w:val="24"/>
          <w:szCs w:val="24"/>
        </w:rPr>
      </w:pPr>
    </w:p>
    <w:p w:rsidR="005E3C2C" w:rsidRPr="00FF75FC" w:rsidRDefault="005E3C2C" w:rsidP="001F194D">
      <w:pPr>
        <w:spacing w:after="0" w:line="240" w:lineRule="auto"/>
        <w:jc w:val="both"/>
        <w:rPr>
          <w:rFonts w:ascii="Times New Roman" w:hAnsi="Times New Roman"/>
          <w:sz w:val="24"/>
          <w:szCs w:val="24"/>
        </w:rPr>
      </w:pPr>
      <w:r w:rsidRPr="00FF75FC">
        <w:rPr>
          <w:rFonts w:ascii="Times New Roman" w:hAnsi="Times New Roman"/>
          <w:sz w:val="24"/>
          <w:szCs w:val="24"/>
        </w:rPr>
        <w:t>Tretji specifični cilj prednostne naložbe je spodbujanje prožnih oblik učenja ter podpora kakovostni karierni orientaciji za šolajočo se mladino na vseh ravneh izobraževalnega sistema.</w:t>
      </w:r>
    </w:p>
    <w:p w:rsidR="005E3C2C" w:rsidRPr="00FF75FC" w:rsidRDefault="005E3C2C" w:rsidP="001F194D">
      <w:pPr>
        <w:spacing w:after="0" w:line="240" w:lineRule="auto"/>
        <w:jc w:val="both"/>
        <w:rPr>
          <w:rFonts w:ascii="Times New Roman" w:hAnsi="Times New Roman"/>
          <w:sz w:val="24"/>
          <w:szCs w:val="24"/>
        </w:rPr>
      </w:pPr>
    </w:p>
    <w:p w:rsidR="005E3C2C" w:rsidRPr="00FF75FC" w:rsidRDefault="005E3C2C"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BB0BFC" w:rsidRPr="00FF75FC" w:rsidRDefault="00BB0BFC" w:rsidP="006A2971">
      <w:pPr>
        <w:numPr>
          <w:ilvl w:val="0"/>
          <w:numId w:val="51"/>
        </w:numPr>
        <w:spacing w:after="0" w:line="240" w:lineRule="auto"/>
        <w:jc w:val="both"/>
        <w:rPr>
          <w:rFonts w:ascii="Times New Roman" w:hAnsi="Times New Roman"/>
          <w:sz w:val="24"/>
          <w:szCs w:val="24"/>
        </w:rPr>
      </w:pPr>
      <w:r w:rsidRPr="00FF75FC">
        <w:rPr>
          <w:rFonts w:ascii="Times New Roman" w:hAnsi="Times New Roman"/>
          <w:sz w:val="24"/>
          <w:szCs w:val="24"/>
        </w:rPr>
        <w:t>razvoj inovativnih učnih okolij in uvajanje metod in pedagoških praks tudi z vključevanjem novih tehnologij, ki bodo zagotavljale dvig splošnih in poklicnih kompetenc učencev, dijakov in študentov, vključno z izvajanjem programov sodelovanja institucij izobraževanja. Pri tem bo dvig kompetenc in ravni pismenosti spremljan in vrednoten tudi na osnovi metodologije uporabljene v mednarodno-primerjalnih raziskavah oziroma preko zagotavljanja stalnega spremljanja kakovosti vzgojno izobraževalnega sistema,</w:t>
      </w:r>
    </w:p>
    <w:p w:rsidR="00BB0BFC" w:rsidRPr="00FF75FC" w:rsidRDefault="00BB0BFC" w:rsidP="006A2971">
      <w:pPr>
        <w:numPr>
          <w:ilvl w:val="0"/>
          <w:numId w:val="51"/>
        </w:numPr>
        <w:spacing w:after="0" w:line="240" w:lineRule="auto"/>
        <w:jc w:val="both"/>
        <w:rPr>
          <w:rFonts w:ascii="Times New Roman" w:hAnsi="Times New Roman"/>
          <w:sz w:val="24"/>
          <w:szCs w:val="24"/>
        </w:rPr>
      </w:pPr>
      <w:r w:rsidRPr="00FF75FC">
        <w:rPr>
          <w:rFonts w:ascii="Times New Roman" w:hAnsi="Times New Roman"/>
          <w:sz w:val="24"/>
          <w:szCs w:val="24"/>
        </w:rPr>
        <w:t>izvajanje regijskih štipendijskih shem in štipendij za deficitarne in specializirane poklice, s katerimi se bo povezalo izobraževanje z okoljem,</w:t>
      </w:r>
    </w:p>
    <w:p w:rsidR="00BB0BFC" w:rsidRPr="00FF75FC" w:rsidRDefault="00BB0BFC" w:rsidP="006A2971">
      <w:pPr>
        <w:numPr>
          <w:ilvl w:val="0"/>
          <w:numId w:val="51"/>
        </w:numPr>
        <w:spacing w:after="0" w:line="240" w:lineRule="auto"/>
        <w:jc w:val="both"/>
        <w:rPr>
          <w:rFonts w:ascii="Times New Roman" w:hAnsi="Times New Roman"/>
          <w:sz w:val="24"/>
          <w:szCs w:val="24"/>
        </w:rPr>
      </w:pPr>
      <w:r w:rsidRPr="00FF75FC">
        <w:rPr>
          <w:rFonts w:ascii="Times New Roman" w:hAnsi="Times New Roman"/>
          <w:sz w:val="24"/>
          <w:szCs w:val="24"/>
        </w:rPr>
        <w:t xml:space="preserve">izvajanje modelov odprtega in prožnega prehajanja med izobraževanjem in delom oziroma okoljem, s katerimi se bo mladim zagotovilo pridobivanje konkretnih, praktičnih izkušenj že med izobraževanjem, razvoj za neposredno udejstvovanje pri uresničevanju idej in pridobivanju izkušenj za večanje možnosti zaposljivosti, razvoj podjetnosti in ustvarjalnosti. Z navedenimi dejavnostmi se bodo posamezniki opremili </w:t>
      </w:r>
      <w:r w:rsidRPr="00FF75FC">
        <w:rPr>
          <w:rFonts w:ascii="Times New Roman" w:hAnsi="Times New Roman"/>
          <w:sz w:val="24"/>
          <w:szCs w:val="24"/>
        </w:rPr>
        <w:lastRenderedPageBreak/>
        <w:t>s kompetencami, potrebnimi za ustvarjanje delovnih mest, kar je tudi v skladu z SPS, ki postavlja v središče inovativnost in ustvarjalnost posameznikov,</w:t>
      </w:r>
    </w:p>
    <w:p w:rsidR="00BB0BFC" w:rsidRPr="00FF75FC" w:rsidRDefault="00BB0BFC" w:rsidP="006A2971">
      <w:pPr>
        <w:numPr>
          <w:ilvl w:val="0"/>
          <w:numId w:val="51"/>
        </w:numPr>
        <w:spacing w:after="0" w:line="240" w:lineRule="auto"/>
        <w:jc w:val="both"/>
        <w:rPr>
          <w:rFonts w:ascii="Times New Roman" w:hAnsi="Times New Roman"/>
          <w:sz w:val="24"/>
          <w:szCs w:val="24"/>
        </w:rPr>
      </w:pPr>
      <w:r w:rsidRPr="00FF75FC">
        <w:rPr>
          <w:rFonts w:ascii="Times New Roman" w:hAnsi="Times New Roman"/>
          <w:sz w:val="24"/>
          <w:szCs w:val="24"/>
        </w:rPr>
        <w:t>karierno in poklicno orientacijo za mlade ter spremljanje zaposljivosti, s katerimi se bo omogočilo ustrezno poklicno in karierno svetovanje ter podlage za napovedovanje potreb. Karierni centri za študente bodo s prilagojenimi pristopi izvajali že začete, hkrati pa se bodo razvijale tudi nove, aktivnosti za ustrezno načrtovanje karierne poti študentov od vpisa do zaposlitve, za bolj celovito informiranost delodajalcev o programski ponudbi VŠ zavodov ter kompetencah študentov in diplomantov za njihovo</w:t>
      </w:r>
      <w:r w:rsidRPr="00FF75FC">
        <w:rPr>
          <w:sz w:val="24"/>
          <w:szCs w:val="24"/>
        </w:rPr>
        <w:t xml:space="preserve"> </w:t>
      </w:r>
      <w:r w:rsidRPr="00FF75FC">
        <w:rPr>
          <w:rFonts w:ascii="Times New Roman" w:hAnsi="Times New Roman"/>
          <w:sz w:val="24"/>
          <w:szCs w:val="24"/>
        </w:rPr>
        <w:t>lažje vključevanje na trg dela. Ciljne skupine se bodo razširile,</w:t>
      </w:r>
    </w:p>
    <w:p w:rsidR="00BB0BFC" w:rsidRPr="00FF75FC" w:rsidRDefault="00BB0BFC" w:rsidP="006A2971">
      <w:pPr>
        <w:numPr>
          <w:ilvl w:val="0"/>
          <w:numId w:val="51"/>
        </w:numPr>
        <w:spacing w:after="0" w:line="240" w:lineRule="auto"/>
        <w:jc w:val="both"/>
        <w:rPr>
          <w:rFonts w:ascii="Times New Roman" w:hAnsi="Times New Roman"/>
          <w:sz w:val="24"/>
          <w:szCs w:val="24"/>
        </w:rPr>
      </w:pPr>
      <w:r w:rsidRPr="00FF75FC">
        <w:rPr>
          <w:rFonts w:ascii="Times New Roman" w:hAnsi="Times New Roman"/>
          <w:sz w:val="24"/>
          <w:szCs w:val="24"/>
        </w:rPr>
        <w:t>krepitev kompetenc strokovnih delavcev v izobraževanju in usposabljanju, vključno z medsektorsko mobilnostjo le-teh med različnimi ravnmi izobraževanja. Ukrepi bodo okrepili usposobljenost strokovnih delavcev, da bodo prispevali k razvoju kritičnega in kreativnega razmišljanja, analitičnih sposobnosti, podjetnosti, digitalnih zmožnosti, ter drugih splošnih in poklicnih kompetenc mladih. Pri tem je pomembno usposobiti učitelje za posredovanje znanja z novimi, naprednimi metodami učenja, s poudarkom na izkustvenem učenju in povezovanju z gospodarstvom,</w:t>
      </w:r>
    </w:p>
    <w:p w:rsidR="00BB0BFC" w:rsidRPr="00FF75FC" w:rsidRDefault="00BB0BFC" w:rsidP="006A2971">
      <w:pPr>
        <w:numPr>
          <w:ilvl w:val="0"/>
          <w:numId w:val="51"/>
        </w:numPr>
        <w:spacing w:after="0" w:line="240" w:lineRule="auto"/>
        <w:jc w:val="both"/>
        <w:rPr>
          <w:rFonts w:ascii="Times New Roman" w:hAnsi="Times New Roman"/>
          <w:sz w:val="24"/>
          <w:szCs w:val="24"/>
        </w:rPr>
      </w:pPr>
      <w:r w:rsidRPr="00FF75FC">
        <w:rPr>
          <w:rFonts w:ascii="Times New Roman" w:hAnsi="Times New Roman"/>
          <w:sz w:val="24"/>
          <w:szCs w:val="24"/>
        </w:rPr>
        <w:t>izboljšanje mednarodne mobilnosti slovenskih študentov iz socialno šibkih okolij na izmenjavah v tujini, s ciljem povečanja učinka mobilnosti in pridobivanja novih kompetenc za potrebe trga dela ob komplementarnem financiranju mobilnosti preko programa ERASMUS +,</w:t>
      </w:r>
    </w:p>
    <w:p w:rsidR="005E3C2C" w:rsidRPr="00FF75FC" w:rsidRDefault="00BB0BFC" w:rsidP="006A2971">
      <w:pPr>
        <w:numPr>
          <w:ilvl w:val="0"/>
          <w:numId w:val="51"/>
        </w:numPr>
        <w:spacing w:after="0" w:line="240" w:lineRule="auto"/>
        <w:jc w:val="both"/>
        <w:rPr>
          <w:rFonts w:ascii="Times New Roman" w:hAnsi="Times New Roman"/>
          <w:sz w:val="24"/>
          <w:szCs w:val="24"/>
        </w:rPr>
      </w:pPr>
      <w:r w:rsidRPr="00FF75FC">
        <w:rPr>
          <w:rFonts w:ascii="Times New Roman" w:hAnsi="Times New Roman"/>
          <w:sz w:val="24"/>
          <w:szCs w:val="24"/>
        </w:rPr>
        <w:t>izboljšanje mobilnosti slovenskih VŠ učiteljev in sodelavcev na izmenjavah na tujih VŠ institucijah ter tujih VŠ učiteljev na slovenskih VŠ zavodih, s katerimi se bo okrepilo mednarodne kompetence mladih, izboljšalo kakovost poučevanja in razvoj učnega okolja, ki spodbuja ustvarjalnost, hkrati pa se bo vplivalo na razvoj aktualnih študijskih programov, večjo kakovost poučevanja in s tem kakovost učenja in učnih izidov večine nemobilnih študentov, povečanje števila multilateralnih projektov, raziskav in skupnih študijskih programov, s ciljem izboljšanja kompetenc diplomantov. Ukrepi mobilnosti bodo usmerjeni predvsem na področja naravoslovja in tehničnih ved oziroma na prednostna področja, določena z SPS. Bolj kakovostno in mednarodno odprto VŠ izobraževanje bo preko bodočega delovanja VŠ diplomantov na trgu dela posredno vplivalo tudi na internacionalizacijo drugih sektorjev družbe.</w:t>
      </w:r>
    </w:p>
    <w:p w:rsidR="005E3C2C" w:rsidRPr="00FF75FC" w:rsidRDefault="005E3C2C" w:rsidP="001F194D">
      <w:pPr>
        <w:spacing w:after="0" w:line="240" w:lineRule="auto"/>
        <w:jc w:val="both"/>
        <w:rPr>
          <w:rFonts w:ascii="Times New Roman" w:hAnsi="Times New Roman"/>
          <w:sz w:val="24"/>
          <w:szCs w:val="24"/>
        </w:rPr>
      </w:pPr>
    </w:p>
    <w:p w:rsidR="005E3C2C" w:rsidRPr="00FF75FC" w:rsidRDefault="005E3C2C"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5E3C2C" w:rsidRPr="00FF75FC" w:rsidRDefault="005E3C2C"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prvega specifičnega cilja prednostne naložbe so</w:t>
      </w:r>
      <w:r w:rsidRPr="00FF75FC">
        <w:rPr>
          <w:sz w:val="24"/>
          <w:szCs w:val="24"/>
        </w:rPr>
        <w:t xml:space="preserve"> </w:t>
      </w:r>
      <w:r w:rsidRPr="00FF75FC">
        <w:rPr>
          <w:rFonts w:ascii="Times New Roman" w:hAnsi="Times New Roman"/>
          <w:sz w:val="24"/>
          <w:szCs w:val="24"/>
        </w:rPr>
        <w:t>posamezniki (starejši od 45 let, nižje izobraženi in manj usposobljeni).</w:t>
      </w:r>
    </w:p>
    <w:p w:rsidR="005E3C2C" w:rsidRPr="00FF75FC" w:rsidRDefault="005E3C2C" w:rsidP="001F194D">
      <w:pPr>
        <w:spacing w:after="0" w:line="240" w:lineRule="auto"/>
        <w:jc w:val="both"/>
        <w:rPr>
          <w:rFonts w:ascii="Times New Roman" w:hAnsi="Times New Roman"/>
          <w:sz w:val="24"/>
          <w:szCs w:val="24"/>
        </w:rPr>
      </w:pPr>
    </w:p>
    <w:p w:rsidR="005E3C2C" w:rsidRPr="00FF75FC" w:rsidRDefault="005E3C2C"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prvega specifičnega cilja prednostne naložbe so</w:t>
      </w:r>
      <w:r w:rsidRPr="00FF75FC">
        <w:rPr>
          <w:sz w:val="24"/>
          <w:szCs w:val="24"/>
        </w:rPr>
        <w:t xml:space="preserve"> </w:t>
      </w:r>
      <w:r w:rsidRPr="00FF75FC">
        <w:rPr>
          <w:rFonts w:ascii="Times New Roman" w:hAnsi="Times New Roman"/>
          <w:sz w:val="24"/>
          <w:szCs w:val="24"/>
        </w:rPr>
        <w:t xml:space="preserve">ministrstva, Javni </w:t>
      </w:r>
      <w:r w:rsidR="004418ED" w:rsidRPr="004418ED">
        <w:rPr>
          <w:rFonts w:ascii="Times New Roman" w:hAnsi="Times New Roman"/>
          <w:sz w:val="24"/>
          <w:szCs w:val="24"/>
        </w:rPr>
        <w:t>štipendijski, razvojni, invalidski in preživninski sklad RS</w:t>
      </w:r>
      <w:r w:rsidRPr="00FF75FC">
        <w:rPr>
          <w:rFonts w:ascii="Times New Roman" w:hAnsi="Times New Roman"/>
          <w:sz w:val="24"/>
          <w:szCs w:val="24"/>
        </w:rPr>
        <w:t>, Zavod RS za zaposlovanje, CPI, ACS, NVO, socialni partnerji, institucije regionalnega razvoja oz. druge institucije, ki so v skladu z zakonodajo ali ustreznimi izbirnimi postopki prepoznani kot upravičenci.</w:t>
      </w:r>
    </w:p>
    <w:p w:rsidR="005E3C2C" w:rsidRPr="00FF75FC" w:rsidRDefault="005E3C2C" w:rsidP="001F194D">
      <w:pPr>
        <w:spacing w:after="0" w:line="240" w:lineRule="auto"/>
        <w:jc w:val="both"/>
        <w:rPr>
          <w:rFonts w:ascii="Times New Roman" w:hAnsi="Times New Roman"/>
          <w:sz w:val="24"/>
          <w:szCs w:val="24"/>
        </w:rPr>
      </w:pPr>
    </w:p>
    <w:p w:rsidR="005E3C2C" w:rsidRPr="00FF75FC" w:rsidRDefault="005E3C2C"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drugega specifičnega cilja prednostne naložbe so zaposleni, ki potrebujejo dodatna usposabljanja, kvalifikacije ali prekvalifikacije, zaradi potreb na trgu dela in delovnem mestu in delodajalci.</w:t>
      </w:r>
    </w:p>
    <w:p w:rsidR="005E3C2C" w:rsidRPr="00FF75FC" w:rsidRDefault="005E3C2C" w:rsidP="001F194D">
      <w:pPr>
        <w:spacing w:after="0" w:line="240" w:lineRule="auto"/>
        <w:jc w:val="both"/>
        <w:rPr>
          <w:rFonts w:ascii="Times New Roman" w:hAnsi="Times New Roman"/>
          <w:sz w:val="24"/>
          <w:szCs w:val="24"/>
        </w:rPr>
      </w:pPr>
    </w:p>
    <w:p w:rsidR="005E3C2C" w:rsidRPr="00FF75FC" w:rsidRDefault="005E3C2C"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Upravičenci </w:t>
      </w:r>
      <w:r w:rsidR="007F4E2E">
        <w:rPr>
          <w:rFonts w:ascii="Times New Roman" w:hAnsi="Times New Roman"/>
          <w:sz w:val="24"/>
          <w:szCs w:val="24"/>
        </w:rPr>
        <w:t>drugega</w:t>
      </w:r>
      <w:r w:rsidRPr="00FF75FC">
        <w:rPr>
          <w:rFonts w:ascii="Times New Roman" w:hAnsi="Times New Roman"/>
          <w:sz w:val="24"/>
          <w:szCs w:val="24"/>
        </w:rPr>
        <w:t xml:space="preserve"> specifičnega cilja prednostne naložbe so ministrstva, Javni </w:t>
      </w:r>
      <w:r w:rsidR="004418ED" w:rsidRPr="004418ED">
        <w:rPr>
          <w:rFonts w:ascii="Times New Roman" w:hAnsi="Times New Roman"/>
          <w:sz w:val="24"/>
          <w:szCs w:val="24"/>
        </w:rPr>
        <w:t>štipendijski, razvojni, invalidski in preživninski sklad RS</w:t>
      </w:r>
      <w:r w:rsidRPr="00FF75FC">
        <w:rPr>
          <w:rFonts w:ascii="Times New Roman" w:hAnsi="Times New Roman"/>
          <w:sz w:val="24"/>
          <w:szCs w:val="24"/>
        </w:rPr>
        <w:t xml:space="preserve">, Zavod RS za zaposlovanje, CPI, ACS, Državni </w:t>
      </w:r>
      <w:r w:rsidRPr="00FF75FC">
        <w:rPr>
          <w:rFonts w:ascii="Times New Roman" w:hAnsi="Times New Roman"/>
          <w:sz w:val="24"/>
          <w:szCs w:val="24"/>
        </w:rPr>
        <w:lastRenderedPageBreak/>
        <w:t>izpitni center, šole, institucije lokalnega in regionalnega razvoja, socialni partnerji, gospodarske družbe oziroma podjetja, NVO, javni zavodi oz. druge institucije, ki so v skladu z zakonodajo ali ustreznimi izbirnimi postopki prepoznani kot upravičenci.</w:t>
      </w:r>
    </w:p>
    <w:p w:rsidR="005E3C2C" w:rsidRPr="00FF75FC" w:rsidRDefault="005E3C2C" w:rsidP="001F194D">
      <w:pPr>
        <w:spacing w:after="0" w:line="240" w:lineRule="auto"/>
        <w:jc w:val="both"/>
        <w:rPr>
          <w:rFonts w:ascii="Times New Roman" w:hAnsi="Times New Roman"/>
          <w:sz w:val="24"/>
          <w:szCs w:val="24"/>
        </w:rPr>
      </w:pPr>
    </w:p>
    <w:p w:rsidR="00BB0BFC" w:rsidRPr="00FF75FC" w:rsidRDefault="00BB0BFC"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Ciljne skupine tretjega specifičnega cilja prednostne naložbe so </w:t>
      </w:r>
      <w:r w:rsidR="004418ED" w:rsidRPr="004418ED">
        <w:rPr>
          <w:rFonts w:ascii="Times New Roman" w:hAnsi="Times New Roman"/>
          <w:sz w:val="24"/>
          <w:szCs w:val="24"/>
        </w:rPr>
        <w:t>mladi (učenci, dijaki, študenti na dodiplomski in podiplomski stopnji študija), šole, diplomanti), vzgojno izobraževalni zavodi, višje strokovne institucije, univerze in samostojni visokošolski zavodi, domači in mednarodni eksperti, učitelji in strokovni sodelavci[117]sodelavci[116], na vseh ravneh izobraževanja.</w:t>
      </w:r>
      <w:r w:rsidRPr="00FF75FC">
        <w:rPr>
          <w:rFonts w:ascii="Times New Roman" w:hAnsi="Times New Roman"/>
          <w:sz w:val="24"/>
          <w:szCs w:val="24"/>
        </w:rPr>
        <w:t>.</w:t>
      </w:r>
    </w:p>
    <w:p w:rsidR="00BB0BFC" w:rsidRPr="00FF75FC" w:rsidRDefault="00BB0BFC" w:rsidP="001F194D">
      <w:pPr>
        <w:spacing w:after="0" w:line="240" w:lineRule="auto"/>
        <w:jc w:val="both"/>
        <w:rPr>
          <w:rFonts w:ascii="Times New Roman" w:hAnsi="Times New Roman"/>
          <w:sz w:val="24"/>
          <w:szCs w:val="24"/>
        </w:rPr>
      </w:pPr>
    </w:p>
    <w:p w:rsidR="00BB0BFC" w:rsidRPr="00FF75FC" w:rsidRDefault="00BB0BFC"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Upravičenci tretjega specifičnega cilja prednostne naložbe so ministrstva, Zavod RS za zaposlovanje, Javni </w:t>
      </w:r>
      <w:r w:rsidR="004418ED" w:rsidRPr="004418ED">
        <w:rPr>
          <w:rFonts w:ascii="Times New Roman" w:hAnsi="Times New Roman"/>
          <w:sz w:val="24"/>
          <w:szCs w:val="24"/>
        </w:rPr>
        <w:t>štipendijski, razvojni, invalidski in preživninski sklad RS</w:t>
      </w:r>
      <w:r w:rsidRPr="00FF75FC">
        <w:rPr>
          <w:rFonts w:ascii="Times New Roman" w:hAnsi="Times New Roman"/>
          <w:sz w:val="24"/>
          <w:szCs w:val="24"/>
        </w:rPr>
        <w:t>, CPI, ACS, šole, institucije regionalnega razvoja, NAKVIS, CMEPIUS, Zavod RS za šolstvo, Republiški izpitni center, Šola za ravnatelje, socialni partnerji, služba pristojna za mladino, univerze in samostojni visokošolski zavodi oz. druge institucije, ki so v skladu z zakonodajo ali ustreznimi izbirnimi postopki prepoznani kot upravičenci.</w:t>
      </w:r>
    </w:p>
    <w:p w:rsidR="00BB0BFC" w:rsidRPr="00FF75FC" w:rsidRDefault="00BB0BFC" w:rsidP="001F194D">
      <w:pPr>
        <w:spacing w:after="0" w:line="240" w:lineRule="auto"/>
        <w:jc w:val="both"/>
        <w:rPr>
          <w:rFonts w:ascii="Times New Roman" w:hAnsi="Times New Roman"/>
          <w:sz w:val="24"/>
          <w:szCs w:val="24"/>
        </w:rPr>
      </w:pPr>
    </w:p>
    <w:p w:rsidR="00BB0BFC" w:rsidRPr="00FF75FC" w:rsidRDefault="00BB0BFC"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BB0BFC" w:rsidRPr="00FF75FC" w:rsidRDefault="00BB0BFC"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V izvajanju prednostne naložbe se v fazi priprav meril za izbor ne načrtuje uporabe finančnih instrumentov.</w:t>
      </w:r>
    </w:p>
    <w:p w:rsidR="00BB0BFC" w:rsidRPr="00FF75FC" w:rsidRDefault="00BB0BFC" w:rsidP="001F194D">
      <w:pPr>
        <w:spacing w:after="0" w:line="240" w:lineRule="auto"/>
        <w:jc w:val="both"/>
        <w:rPr>
          <w:rFonts w:ascii="Times New Roman" w:hAnsi="Times New Roman"/>
          <w:sz w:val="24"/>
          <w:szCs w:val="24"/>
          <w:lang w:eastAsia="sl-SI"/>
        </w:rPr>
      </w:pPr>
    </w:p>
    <w:p w:rsidR="00BB0BFC" w:rsidRPr="00FF75FC" w:rsidRDefault="00BB0BFC"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V izvajanju prednostne naložbe se </w:t>
      </w:r>
      <w:r w:rsidR="00BD0351">
        <w:rPr>
          <w:rFonts w:ascii="Times New Roman" w:hAnsi="Times New Roman"/>
          <w:sz w:val="24"/>
          <w:szCs w:val="24"/>
          <w:lang w:eastAsia="sl-SI"/>
        </w:rPr>
        <w:t xml:space="preserve">ne </w:t>
      </w:r>
      <w:r w:rsidRPr="00FF75FC">
        <w:rPr>
          <w:rFonts w:ascii="Times New Roman" w:hAnsi="Times New Roman"/>
          <w:sz w:val="24"/>
          <w:szCs w:val="24"/>
          <w:lang w:eastAsia="sl-SI"/>
        </w:rPr>
        <w:t>načrtuje izvajanje velikih projektov.</w:t>
      </w:r>
    </w:p>
    <w:p w:rsidR="00BB0BFC" w:rsidRDefault="00BB0BFC" w:rsidP="001F194D">
      <w:pPr>
        <w:spacing w:after="0" w:line="240" w:lineRule="auto"/>
        <w:jc w:val="both"/>
        <w:rPr>
          <w:rFonts w:ascii="Times New Roman" w:hAnsi="Times New Roman"/>
          <w:sz w:val="24"/>
          <w:szCs w:val="24"/>
        </w:rPr>
      </w:pPr>
    </w:p>
    <w:p w:rsidR="00552137" w:rsidRPr="00805B0E" w:rsidRDefault="00552137"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552137" w:rsidRDefault="00552137"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V smislu mehanizmov izvajanja bosta smiselno uporabljena javni razpis za izbor operacij oziroma drug podoben/enakovreden postopek </w:t>
      </w:r>
      <w:r w:rsidRPr="00FF75FC">
        <w:rPr>
          <w:rFonts w:ascii="Times New Roman" w:hAnsi="Times New Roman"/>
          <w:sz w:val="24"/>
          <w:szCs w:val="24"/>
          <w:lang w:eastAsia="sl-SI"/>
        </w:rPr>
        <w:t>ali neposredna potrditev operacij.</w:t>
      </w:r>
    </w:p>
    <w:p w:rsidR="00552137" w:rsidRDefault="00552137" w:rsidP="001F194D">
      <w:pPr>
        <w:spacing w:after="0" w:line="240" w:lineRule="auto"/>
        <w:jc w:val="both"/>
        <w:rPr>
          <w:rFonts w:ascii="Times New Roman" w:hAnsi="Times New Roman"/>
          <w:sz w:val="24"/>
          <w:szCs w:val="24"/>
        </w:rPr>
      </w:pPr>
    </w:p>
    <w:p w:rsidR="00552137" w:rsidRDefault="00552137" w:rsidP="001F194D">
      <w:pPr>
        <w:pStyle w:val="Default"/>
        <w:tabs>
          <w:tab w:val="left" w:pos="3210"/>
        </w:tabs>
        <w:jc w:val="both"/>
        <w:rPr>
          <w:rFonts w:ascii="Times New Roman" w:hAnsi="Times New Roman" w:cs="Times New Roman"/>
          <w:b/>
          <w:color w:val="auto"/>
        </w:rPr>
      </w:pPr>
      <w:r>
        <w:rPr>
          <w:rFonts w:ascii="Times New Roman" w:hAnsi="Times New Roman" w:cs="Times New Roman"/>
          <w:b/>
          <w:color w:val="auto"/>
        </w:rPr>
        <w:t>Ugotavljanje upravičenosti</w:t>
      </w:r>
    </w:p>
    <w:p w:rsidR="00552137" w:rsidRPr="000C1993" w:rsidRDefault="00552137" w:rsidP="001F194D">
      <w:pPr>
        <w:pStyle w:val="Default"/>
        <w:jc w:val="both"/>
        <w:rPr>
          <w:rFonts w:ascii="Times New Roman" w:hAnsi="Times New Roman" w:cs="Times New Roman"/>
          <w:color w:val="auto"/>
        </w:rPr>
      </w:pPr>
      <w:r w:rsidRPr="00552137">
        <w:rPr>
          <w:rFonts w:ascii="Times New Roman" w:hAnsi="Times New Roman" w:cs="Times New Roman"/>
          <w:color w:val="auto"/>
        </w:rPr>
        <w:t xml:space="preserve">Ob upoštevanju predmeta vsakega posameznega izbora operacij se glede na relevantnost zagotovi zastopanost </w:t>
      </w:r>
      <w:r w:rsidRPr="00552137">
        <w:rPr>
          <w:rFonts w:ascii="Times New Roman" w:hAnsi="Times New Roman" w:cs="Times New Roman"/>
          <w:color w:val="auto"/>
          <w:lang w:eastAsia="en-US"/>
        </w:rPr>
        <w:t>vsaj naslednjih pogojev za ugotavljanje</w:t>
      </w:r>
      <w:r w:rsidRPr="00552137">
        <w:rPr>
          <w:rFonts w:ascii="Times New Roman" w:hAnsi="Times New Roman" w:cs="Times New Roman"/>
          <w:color w:val="auto"/>
        </w:rPr>
        <w:t xml:space="preserve"> upravičenosti:</w:t>
      </w:r>
    </w:p>
    <w:p w:rsidR="00C307F5" w:rsidRPr="004F6B03" w:rsidRDefault="00C307F5" w:rsidP="006A2971">
      <w:pPr>
        <w:numPr>
          <w:ilvl w:val="0"/>
          <w:numId w:val="71"/>
        </w:num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lang w:eastAsia="sl-SI"/>
        </w:rPr>
        <w:t>skladnost s cilji/rezultati na ravni prednostne osi in prednostne naložbe,</w:t>
      </w:r>
    </w:p>
    <w:p w:rsidR="00C307F5" w:rsidRPr="00FF75FC" w:rsidRDefault="00C307F5" w:rsidP="006A2971">
      <w:pPr>
        <w:numPr>
          <w:ilvl w:val="0"/>
          <w:numId w:val="71"/>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cs="Calibri"/>
          <w:color w:val="000000"/>
          <w:sz w:val="24"/>
          <w:szCs w:val="24"/>
          <w:lang w:eastAsia="sl-SI"/>
        </w:rPr>
        <w:t>izkazovanje realne izvedljivosti v obdobju, za katerega velja podpora in ustreznost ter sposobnost upravičencev,</w:t>
      </w:r>
    </w:p>
    <w:p w:rsidR="00C307F5" w:rsidRPr="00FF75FC" w:rsidRDefault="00C307F5" w:rsidP="006A2971">
      <w:pPr>
        <w:numPr>
          <w:ilvl w:val="0"/>
          <w:numId w:val="71"/>
        </w:numPr>
        <w:spacing w:after="0" w:line="240" w:lineRule="auto"/>
        <w:jc w:val="both"/>
        <w:rPr>
          <w:rFonts w:ascii="Times New Roman" w:hAnsi="Times New Roman"/>
          <w:sz w:val="24"/>
          <w:szCs w:val="24"/>
          <w:lang w:eastAsia="sl-SI"/>
        </w:rPr>
      </w:pPr>
      <w:r w:rsidRPr="00FF75FC">
        <w:rPr>
          <w:rFonts w:ascii="Times New Roman" w:hAnsi="Times New Roman"/>
          <w:sz w:val="24"/>
          <w:szCs w:val="24"/>
        </w:rPr>
        <w:t>izkazovanje ustreznosti ciljnih</w:t>
      </w:r>
      <w:r w:rsidR="00256319">
        <w:rPr>
          <w:rFonts w:ascii="Times New Roman" w:hAnsi="Times New Roman"/>
          <w:sz w:val="24"/>
          <w:szCs w:val="24"/>
        </w:rPr>
        <w:t xml:space="preserve"> skupin</w:t>
      </w:r>
      <w:r w:rsidR="001E0D38">
        <w:rPr>
          <w:rFonts w:ascii="Times New Roman" w:hAnsi="Times New Roman" w:cs="Calibri"/>
          <w:color w:val="000000"/>
          <w:sz w:val="24"/>
          <w:szCs w:val="24"/>
          <w:lang w:eastAsia="sl-SI"/>
        </w:rPr>
        <w:t>.</w:t>
      </w:r>
    </w:p>
    <w:p w:rsidR="003C27D8" w:rsidRDefault="003C27D8" w:rsidP="001F194D">
      <w:pPr>
        <w:pStyle w:val="Default"/>
        <w:jc w:val="both"/>
        <w:rPr>
          <w:rFonts w:ascii="Times New Roman" w:hAnsi="Times New Roman" w:cs="Times New Roman"/>
          <w:color w:val="auto"/>
        </w:rPr>
      </w:pPr>
    </w:p>
    <w:p w:rsidR="00552137" w:rsidRPr="00FF75FC" w:rsidRDefault="00552137"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552137" w:rsidRDefault="00552137"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C307F5" w:rsidRDefault="00C307F5" w:rsidP="006A2971">
      <w:pPr>
        <w:numPr>
          <w:ilvl w:val="0"/>
          <w:numId w:val="66"/>
        </w:numPr>
        <w:spacing w:after="0" w:line="240" w:lineRule="auto"/>
        <w:jc w:val="both"/>
        <w:rPr>
          <w:rFonts w:ascii="Times New Roman" w:hAnsi="Times New Roman"/>
          <w:sz w:val="24"/>
          <w:szCs w:val="24"/>
        </w:rPr>
      </w:pPr>
      <w:r>
        <w:rPr>
          <w:rFonts w:ascii="Times New Roman" w:hAnsi="Times New Roman"/>
          <w:sz w:val="24"/>
          <w:szCs w:val="24"/>
        </w:rPr>
        <w:t xml:space="preserve">usposobljenost upravičenca za izvedbo operacije (npr. strokovnost in reference predlaganih kadrov), </w:t>
      </w:r>
    </w:p>
    <w:p w:rsidR="00C307F5" w:rsidRPr="00FF75FC" w:rsidRDefault="00C307F5"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t>zagotavljanje trajnosti predvidenih/načrtovanih rezultatov,</w:t>
      </w:r>
    </w:p>
    <w:p w:rsidR="00C307F5" w:rsidRPr="00FF75FC" w:rsidRDefault="00C307F5"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t xml:space="preserve">kakovost predlogov in zagotavljanje </w:t>
      </w:r>
      <w:r>
        <w:rPr>
          <w:rFonts w:ascii="Times New Roman" w:hAnsi="Times New Roman"/>
          <w:sz w:val="24"/>
          <w:szCs w:val="24"/>
        </w:rPr>
        <w:t>utemeljenost in racionalnosti finančnega načrta in stroškov</w:t>
      </w:r>
      <w:r w:rsidRPr="00FF75FC">
        <w:rPr>
          <w:rFonts w:ascii="Times New Roman" w:hAnsi="Times New Roman"/>
          <w:sz w:val="24"/>
          <w:szCs w:val="24"/>
        </w:rPr>
        <w:t>,</w:t>
      </w:r>
    </w:p>
    <w:p w:rsidR="00C307F5" w:rsidRPr="00FF75FC" w:rsidRDefault="00C307F5"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t>inovativnost oziroma nadgrajevanje obstoječih ukrepov,</w:t>
      </w:r>
    </w:p>
    <w:p w:rsidR="00C307F5" w:rsidRDefault="00C307F5"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t>vključevanje ključnih deležnikov,</w:t>
      </w:r>
    </w:p>
    <w:p w:rsidR="001E0D38" w:rsidRPr="001E0D38" w:rsidRDefault="001E0D38" w:rsidP="006A2971">
      <w:pPr>
        <w:numPr>
          <w:ilvl w:val="0"/>
          <w:numId w:val="66"/>
        </w:numPr>
        <w:spacing w:after="0" w:line="240" w:lineRule="auto"/>
        <w:jc w:val="both"/>
        <w:rPr>
          <w:rFonts w:ascii="Times New Roman" w:hAnsi="Times New Roman"/>
          <w:sz w:val="24"/>
          <w:szCs w:val="24"/>
        </w:rPr>
      </w:pPr>
      <w:r w:rsidRPr="001E0D38">
        <w:rPr>
          <w:rFonts w:ascii="Times New Roman" w:hAnsi="Times New Roman"/>
          <w:sz w:val="24"/>
          <w:szCs w:val="24"/>
        </w:rPr>
        <w:t xml:space="preserve">spodbujanje enakosti med ženskami in moškimi pri dostopu do vseživljenjskega učenja, </w:t>
      </w:r>
    </w:p>
    <w:p w:rsidR="00C307F5" w:rsidRPr="00FF75FC" w:rsidRDefault="00C307F5"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lastRenderedPageBreak/>
        <w:t>izmenjava izkušenj, rezultatov in dobrih praks ali vpetost v mednarodno okolje in mednarodno primerljivost.,</w:t>
      </w:r>
    </w:p>
    <w:p w:rsidR="00C307F5" w:rsidRPr="006A7058" w:rsidRDefault="00C307F5" w:rsidP="006A2971">
      <w:pPr>
        <w:numPr>
          <w:ilvl w:val="0"/>
          <w:numId w:val="66"/>
        </w:numPr>
        <w:spacing w:after="0" w:line="240" w:lineRule="auto"/>
        <w:jc w:val="both"/>
        <w:rPr>
          <w:rFonts w:ascii="Times New Roman" w:hAnsi="Times New Roman"/>
          <w:sz w:val="24"/>
          <w:szCs w:val="24"/>
        </w:rPr>
      </w:pPr>
      <w:r w:rsidRPr="006A7058">
        <w:rPr>
          <w:rFonts w:ascii="Times New Roman" w:hAnsi="Times New Roman"/>
          <w:sz w:val="24"/>
          <w:szCs w:val="24"/>
        </w:rPr>
        <w:t>prispevanje k uravnoteženemu regionalnemu razvoju,</w:t>
      </w:r>
      <w:r w:rsidRPr="00C0778B">
        <w:rPr>
          <w:rFonts w:ascii="Times New Roman" w:hAnsi="Times New Roman"/>
          <w:sz w:val="24"/>
          <w:szCs w:val="24"/>
        </w:rPr>
        <w:t xml:space="preserve"> </w:t>
      </w:r>
      <w:r w:rsidRPr="006A7058">
        <w:rPr>
          <w:rFonts w:ascii="Times New Roman" w:hAnsi="Times New Roman"/>
          <w:color w:val="000000"/>
          <w:sz w:val="24"/>
          <w:szCs w:val="24"/>
          <w:lang w:eastAsia="sl-SI"/>
        </w:rPr>
        <w:t>prispevanje k doseganju področnih strategij, resolucij, nacionalnih programov ipd.</w:t>
      </w:r>
    </w:p>
    <w:p w:rsidR="003C27D8" w:rsidRPr="00FF75FC" w:rsidRDefault="003C27D8" w:rsidP="001F194D">
      <w:pPr>
        <w:pStyle w:val="Default"/>
        <w:jc w:val="both"/>
        <w:rPr>
          <w:rFonts w:ascii="Times New Roman" w:hAnsi="Times New Roman" w:cs="Times New Roman"/>
          <w:color w:val="auto"/>
        </w:rPr>
      </w:pPr>
    </w:p>
    <w:p w:rsidR="000555D8" w:rsidRPr="00FF75FC" w:rsidRDefault="000555D8" w:rsidP="00E62651">
      <w:pPr>
        <w:pStyle w:val="Naslov2"/>
      </w:pPr>
      <w:bookmarkStart w:id="663" w:name="_Toc408915413"/>
      <w:bookmarkStart w:id="664" w:name="_Toc410313712"/>
      <w:bookmarkStart w:id="665" w:name="_Toc413322564"/>
      <w:bookmarkStart w:id="666" w:name="_Toc413423396"/>
      <w:bookmarkStart w:id="667" w:name="_Toc413770759"/>
      <w:bookmarkStart w:id="668" w:name="_Toc414629863"/>
      <w:bookmarkStart w:id="669" w:name="_Toc414631235"/>
      <w:bookmarkStart w:id="670" w:name="_Toc416966766"/>
      <w:bookmarkStart w:id="671" w:name="_Toc51318128"/>
      <w:bookmarkStart w:id="672" w:name="_Toc56689346"/>
      <w:bookmarkStart w:id="673" w:name="_Toc57026822"/>
      <w:bookmarkStart w:id="674" w:name="_Toc57026943"/>
      <w:r w:rsidRPr="00FF75FC">
        <w:t>Izboljšanje odzivnosti sistemov izobraževanja in usposabljanja na potrebe trga dela, lažji prehod iz izobraževanja v zaposlitev ter okrepljeni in kakovostnejši sistemi poklicnega izobraževanja in usposabljanja, vključno prek mehanizmov za napovedovanje potreb po veščinah, prilagoditvijo učnih načrtov ter oblikovanjem in razvojem sistemov za učenje na delovnem mestu, vključno z dualnimi učnimi sistemi in vajeniškimi programi</w:t>
      </w:r>
      <w:bookmarkEnd w:id="663"/>
      <w:bookmarkEnd w:id="664"/>
      <w:bookmarkEnd w:id="665"/>
      <w:bookmarkEnd w:id="666"/>
      <w:bookmarkEnd w:id="667"/>
      <w:bookmarkEnd w:id="668"/>
      <w:bookmarkEnd w:id="669"/>
      <w:bookmarkEnd w:id="670"/>
      <w:bookmarkEnd w:id="671"/>
      <w:bookmarkEnd w:id="672"/>
      <w:bookmarkEnd w:id="673"/>
      <w:bookmarkEnd w:id="674"/>
    </w:p>
    <w:p w:rsidR="000555D8" w:rsidRPr="00FF75FC" w:rsidRDefault="000555D8" w:rsidP="001F194D">
      <w:pPr>
        <w:spacing w:after="0" w:line="240" w:lineRule="auto"/>
        <w:jc w:val="both"/>
        <w:rPr>
          <w:rFonts w:ascii="Times New Roman" w:hAnsi="Times New Roman"/>
          <w:sz w:val="24"/>
          <w:szCs w:val="24"/>
          <w:lang w:eastAsia="sl-SI"/>
        </w:rPr>
      </w:pPr>
    </w:p>
    <w:p w:rsidR="00284F45" w:rsidRPr="00FF75FC" w:rsidRDefault="00284F45"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284F45" w:rsidRPr="00FF75FC" w:rsidRDefault="00284F45" w:rsidP="001F194D">
      <w:pPr>
        <w:tabs>
          <w:tab w:val="left" w:pos="3382"/>
        </w:tabs>
        <w:spacing w:after="0" w:line="240" w:lineRule="auto"/>
        <w:jc w:val="both"/>
        <w:rPr>
          <w:rFonts w:ascii="Times New Roman" w:hAnsi="Times New Roman"/>
          <w:sz w:val="24"/>
          <w:szCs w:val="24"/>
        </w:rPr>
      </w:pPr>
      <w:r w:rsidRPr="00FF75FC">
        <w:rPr>
          <w:rFonts w:ascii="Times New Roman" w:hAnsi="Times New Roman"/>
          <w:sz w:val="24"/>
          <w:szCs w:val="24"/>
        </w:rPr>
        <w:t>Prvi specifični cilj prednostne naložbe je prenova sistema poklicnega izobraževanja in usposabljanja.</w:t>
      </w:r>
    </w:p>
    <w:p w:rsidR="00284F45" w:rsidRPr="00FF75FC" w:rsidRDefault="00284F45" w:rsidP="001F194D">
      <w:pPr>
        <w:tabs>
          <w:tab w:val="left" w:pos="3382"/>
        </w:tabs>
        <w:spacing w:after="0" w:line="240" w:lineRule="auto"/>
        <w:jc w:val="both"/>
        <w:rPr>
          <w:rFonts w:ascii="Times New Roman" w:hAnsi="Times New Roman"/>
          <w:sz w:val="24"/>
          <w:szCs w:val="24"/>
        </w:rPr>
      </w:pPr>
    </w:p>
    <w:p w:rsidR="00284F45" w:rsidRPr="00FF75FC" w:rsidRDefault="00284F45"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284F45" w:rsidRPr="00FF75FC" w:rsidRDefault="00284F45" w:rsidP="006A2971">
      <w:pPr>
        <w:numPr>
          <w:ilvl w:val="0"/>
          <w:numId w:val="52"/>
        </w:numPr>
        <w:spacing w:after="0" w:line="240" w:lineRule="auto"/>
        <w:jc w:val="both"/>
        <w:rPr>
          <w:rFonts w:ascii="Times New Roman" w:hAnsi="Times New Roman"/>
          <w:sz w:val="24"/>
          <w:szCs w:val="24"/>
        </w:rPr>
      </w:pPr>
      <w:r w:rsidRPr="00FF75FC">
        <w:rPr>
          <w:rFonts w:ascii="Times New Roman" w:hAnsi="Times New Roman"/>
          <w:sz w:val="24"/>
          <w:szCs w:val="24"/>
        </w:rPr>
        <w:t xml:space="preserve">uveljavitev dveh novih modelov poklicnega izobraževanja in usposabljanja, ki bosta z obstoječimi tvorila nov sistem ter omogočala lažji, hitrejši in ustreznejši prehod na trg dela in sicer: prenova modela praktičnega usposabljanja z delom ter usposabljanje in izobraževanje za redke police. Dopolnilo se bo manjkajoče poklicne standarde in kurikule, konkretno izpeljalo nove modele v praksi, ter izvedlo prenovo, </w:t>
      </w:r>
    </w:p>
    <w:p w:rsidR="00284F45" w:rsidRPr="00FF75FC" w:rsidRDefault="00284F45" w:rsidP="006A2971">
      <w:pPr>
        <w:numPr>
          <w:ilvl w:val="0"/>
          <w:numId w:val="52"/>
        </w:numPr>
        <w:spacing w:after="0" w:line="240" w:lineRule="auto"/>
        <w:jc w:val="both"/>
        <w:rPr>
          <w:rFonts w:ascii="Times New Roman" w:hAnsi="Times New Roman"/>
          <w:sz w:val="24"/>
          <w:szCs w:val="24"/>
        </w:rPr>
      </w:pPr>
      <w:r w:rsidRPr="00FF75FC">
        <w:rPr>
          <w:rFonts w:ascii="Times New Roman" w:hAnsi="Times New Roman"/>
          <w:sz w:val="24"/>
          <w:szCs w:val="24"/>
        </w:rPr>
        <w:t>nadaljevanje izvajanja praktičnega usposabljanja pri delodajalcih preko spodbud delodajalcem za zagotavljanje učnih mest  za dijake in študente višjega strokovnega izobraževanja;</w:t>
      </w:r>
    </w:p>
    <w:p w:rsidR="00284F45" w:rsidRPr="00FF75FC" w:rsidRDefault="00AF208F" w:rsidP="006A2971">
      <w:pPr>
        <w:numPr>
          <w:ilvl w:val="0"/>
          <w:numId w:val="52"/>
        </w:numPr>
        <w:spacing w:after="0" w:line="240" w:lineRule="auto"/>
        <w:jc w:val="both"/>
        <w:rPr>
          <w:rFonts w:ascii="Times New Roman" w:hAnsi="Times New Roman"/>
          <w:sz w:val="24"/>
          <w:szCs w:val="24"/>
        </w:rPr>
      </w:pPr>
      <w:r w:rsidRPr="00FF75FC">
        <w:rPr>
          <w:rFonts w:ascii="Times New Roman" w:hAnsi="Times New Roman"/>
          <w:sz w:val="24"/>
          <w:szCs w:val="24"/>
        </w:rPr>
        <w:t>p</w:t>
      </w:r>
      <w:r w:rsidR="00284F45" w:rsidRPr="00FF75FC">
        <w:rPr>
          <w:rFonts w:ascii="Times New Roman" w:hAnsi="Times New Roman"/>
          <w:sz w:val="24"/>
          <w:szCs w:val="24"/>
        </w:rPr>
        <w:t>ovečanje privlačnosti in konkurenčnosti poklicnega in strokovnega izobraževanja preko promocijskih aktivnosti, kot so predstavitve poklicev in šol, tekmovanj, oglaševanj in drugih aktivnosti za izboljšanje ugleda in prepoznavnosti poklicne</w:t>
      </w:r>
      <w:r w:rsidRPr="00FF75FC">
        <w:rPr>
          <w:rFonts w:ascii="Times New Roman" w:hAnsi="Times New Roman"/>
          <w:sz w:val="24"/>
          <w:szCs w:val="24"/>
        </w:rPr>
        <w:t>ga in strokovnega izobraževanja.</w:t>
      </w:r>
    </w:p>
    <w:p w:rsidR="00284F45" w:rsidRPr="00FF75FC" w:rsidRDefault="00284F45" w:rsidP="001F194D">
      <w:pPr>
        <w:spacing w:after="0" w:line="240" w:lineRule="auto"/>
        <w:jc w:val="both"/>
        <w:rPr>
          <w:rFonts w:ascii="Times New Roman" w:hAnsi="Times New Roman"/>
          <w:sz w:val="24"/>
          <w:szCs w:val="24"/>
        </w:rPr>
      </w:pPr>
    </w:p>
    <w:p w:rsidR="00284F45" w:rsidRPr="00FF75FC" w:rsidRDefault="00284F45" w:rsidP="001F194D">
      <w:pPr>
        <w:tabs>
          <w:tab w:val="left" w:pos="3382"/>
        </w:tabs>
        <w:spacing w:after="0" w:line="240" w:lineRule="auto"/>
        <w:jc w:val="both"/>
        <w:rPr>
          <w:rFonts w:ascii="Times New Roman" w:hAnsi="Times New Roman"/>
          <w:sz w:val="24"/>
          <w:szCs w:val="24"/>
        </w:rPr>
      </w:pPr>
      <w:r w:rsidRPr="00FF75FC">
        <w:rPr>
          <w:rFonts w:ascii="Times New Roman" w:hAnsi="Times New Roman"/>
          <w:sz w:val="24"/>
          <w:szCs w:val="24"/>
        </w:rPr>
        <w:t>Drugi specifični cilj prednostne naložbe je izboljšanje kompetenc izvajalcev poklicnega izobraževanja in usposabljanja.</w:t>
      </w:r>
    </w:p>
    <w:p w:rsidR="00284F45" w:rsidRPr="00FF75FC" w:rsidRDefault="00284F45" w:rsidP="001F194D">
      <w:pPr>
        <w:tabs>
          <w:tab w:val="left" w:pos="3382"/>
        </w:tabs>
        <w:spacing w:after="0" w:line="240" w:lineRule="auto"/>
        <w:jc w:val="both"/>
        <w:rPr>
          <w:rFonts w:ascii="Times New Roman" w:hAnsi="Times New Roman"/>
          <w:sz w:val="24"/>
          <w:szCs w:val="24"/>
        </w:rPr>
      </w:pPr>
    </w:p>
    <w:p w:rsidR="00284F45" w:rsidRPr="00FF75FC" w:rsidRDefault="00284F45"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AF208F" w:rsidRPr="00FF75FC" w:rsidRDefault="00AF208F" w:rsidP="006A2971">
      <w:pPr>
        <w:numPr>
          <w:ilvl w:val="0"/>
          <w:numId w:val="53"/>
        </w:numPr>
        <w:spacing w:after="0" w:line="240" w:lineRule="auto"/>
        <w:jc w:val="both"/>
        <w:rPr>
          <w:rFonts w:ascii="Times New Roman" w:hAnsi="Times New Roman"/>
          <w:sz w:val="24"/>
          <w:szCs w:val="24"/>
        </w:rPr>
      </w:pPr>
      <w:r w:rsidRPr="00FF75FC">
        <w:rPr>
          <w:rFonts w:ascii="Times New Roman" w:hAnsi="Times New Roman"/>
          <w:sz w:val="24"/>
          <w:szCs w:val="24"/>
        </w:rPr>
        <w:t>krepitev usposobljenosti mentorjev v podjetjih za izvajanje kakovostnega mentorstva dijakom in študentom višjih strokovnih šol, ki bodo na praktičnem usposabljanju oziroma vajeništvu,</w:t>
      </w:r>
    </w:p>
    <w:p w:rsidR="00284F45" w:rsidRPr="00FF75FC" w:rsidRDefault="00AF208F" w:rsidP="006A2971">
      <w:pPr>
        <w:numPr>
          <w:ilvl w:val="0"/>
          <w:numId w:val="53"/>
        </w:numPr>
        <w:spacing w:after="0" w:line="240" w:lineRule="auto"/>
        <w:jc w:val="both"/>
        <w:rPr>
          <w:rFonts w:ascii="Times New Roman" w:hAnsi="Times New Roman"/>
          <w:sz w:val="24"/>
          <w:szCs w:val="24"/>
        </w:rPr>
      </w:pPr>
      <w:r w:rsidRPr="00FF75FC">
        <w:rPr>
          <w:rFonts w:ascii="Times New Roman" w:hAnsi="Times New Roman"/>
          <w:sz w:val="24"/>
          <w:szCs w:val="24"/>
        </w:rPr>
        <w:t>krepitev poklicnih kompetenc strokovnih delavcev na področju poklicnega izobraževanja na področjih prilaganja tehnološkim in strokovnim potrebam posameznim poklicev.</w:t>
      </w:r>
    </w:p>
    <w:p w:rsidR="00284F45" w:rsidRPr="00FF75FC" w:rsidRDefault="00284F45" w:rsidP="001F194D">
      <w:pPr>
        <w:spacing w:after="0" w:line="240" w:lineRule="auto"/>
        <w:jc w:val="both"/>
        <w:rPr>
          <w:rFonts w:ascii="Times New Roman" w:hAnsi="Times New Roman"/>
          <w:sz w:val="24"/>
          <w:szCs w:val="24"/>
        </w:rPr>
      </w:pPr>
    </w:p>
    <w:p w:rsidR="00AF208F" w:rsidRPr="00FF75FC" w:rsidRDefault="00AF208F"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AF208F" w:rsidRPr="00FF75FC" w:rsidRDefault="00AF208F"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obeh specifičnih ciljev prednostne naložbe so dijaki, študenti višjih strokovnih šol, izvajalci in mentorji praktičnega usposabljanja v podjetjih, strokovni delavci na področju poklicnega izobraževanja, delodajalci, socialni partnerji</w:t>
      </w:r>
    </w:p>
    <w:p w:rsidR="00AF208F" w:rsidRPr="00FF75FC" w:rsidRDefault="00AF208F" w:rsidP="001F194D">
      <w:pPr>
        <w:spacing w:after="0" w:line="240" w:lineRule="auto"/>
        <w:jc w:val="both"/>
        <w:rPr>
          <w:rFonts w:ascii="Times New Roman" w:hAnsi="Times New Roman"/>
          <w:sz w:val="24"/>
          <w:szCs w:val="24"/>
        </w:rPr>
      </w:pPr>
    </w:p>
    <w:p w:rsidR="00284F45" w:rsidRPr="00FF75FC" w:rsidRDefault="00AF208F"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obeh specifičnih ciljev prednostne naložbe so</w:t>
      </w:r>
      <w:r w:rsidRPr="00FF75FC">
        <w:rPr>
          <w:sz w:val="24"/>
          <w:szCs w:val="24"/>
        </w:rPr>
        <w:t xml:space="preserve"> </w:t>
      </w:r>
      <w:r w:rsidRPr="00FF75FC">
        <w:rPr>
          <w:rFonts w:ascii="Times New Roman" w:hAnsi="Times New Roman"/>
          <w:sz w:val="24"/>
          <w:szCs w:val="24"/>
        </w:rPr>
        <w:t xml:space="preserve">ministrstva, Javni </w:t>
      </w:r>
      <w:r w:rsidR="004418ED" w:rsidRPr="004418ED">
        <w:rPr>
          <w:rFonts w:ascii="Times New Roman" w:hAnsi="Times New Roman"/>
          <w:sz w:val="24"/>
          <w:szCs w:val="24"/>
        </w:rPr>
        <w:t>štipendijski, razvojni, invalidski in preživninski sklad RS</w:t>
      </w:r>
      <w:r w:rsidRPr="00FF75FC">
        <w:rPr>
          <w:rFonts w:ascii="Times New Roman" w:hAnsi="Times New Roman"/>
          <w:sz w:val="24"/>
          <w:szCs w:val="24"/>
        </w:rPr>
        <w:t>, CPI, socialni partnerji, zbornice, delodajalci, združenja delodajalcev oz. druge institucije, ki so v skladu z zakonodajo ali ustreznimi izbirnimi postopki prepoznani kot upravičenci.</w:t>
      </w:r>
    </w:p>
    <w:p w:rsidR="00AF208F" w:rsidRPr="00FF75FC" w:rsidRDefault="00AF208F" w:rsidP="001F194D">
      <w:pPr>
        <w:spacing w:after="0" w:line="240" w:lineRule="auto"/>
        <w:jc w:val="both"/>
        <w:rPr>
          <w:rFonts w:ascii="Times New Roman" w:hAnsi="Times New Roman"/>
          <w:sz w:val="24"/>
          <w:szCs w:val="24"/>
        </w:rPr>
      </w:pPr>
    </w:p>
    <w:p w:rsidR="00AF208F" w:rsidRPr="00FF75FC" w:rsidRDefault="00AF208F"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AF208F" w:rsidRPr="00FF75FC" w:rsidRDefault="00AF208F"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V izvajanju prednostne naložbe se v fazi priprav meril za izbor ne načrtuje uporabe finančnih instrumentov.</w:t>
      </w:r>
    </w:p>
    <w:p w:rsidR="00AF208F" w:rsidRPr="00FF75FC" w:rsidRDefault="00AF208F" w:rsidP="001F194D">
      <w:pPr>
        <w:spacing w:after="0" w:line="240" w:lineRule="auto"/>
        <w:jc w:val="both"/>
        <w:rPr>
          <w:rFonts w:ascii="Times New Roman" w:hAnsi="Times New Roman"/>
          <w:sz w:val="24"/>
          <w:szCs w:val="24"/>
          <w:lang w:eastAsia="sl-SI"/>
        </w:rPr>
      </w:pPr>
    </w:p>
    <w:p w:rsidR="00AF208F" w:rsidRPr="00FF75FC" w:rsidRDefault="00AF208F"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V izvajanju prednostne naložbe se </w:t>
      </w:r>
      <w:r w:rsidR="00BD0351">
        <w:rPr>
          <w:rFonts w:ascii="Times New Roman" w:hAnsi="Times New Roman"/>
          <w:sz w:val="24"/>
          <w:szCs w:val="24"/>
          <w:lang w:eastAsia="sl-SI"/>
        </w:rPr>
        <w:t xml:space="preserve">ne </w:t>
      </w:r>
      <w:r w:rsidRPr="00FF75FC">
        <w:rPr>
          <w:rFonts w:ascii="Times New Roman" w:hAnsi="Times New Roman"/>
          <w:sz w:val="24"/>
          <w:szCs w:val="24"/>
          <w:lang w:eastAsia="sl-SI"/>
        </w:rPr>
        <w:t>načrtuje izvajanje velikih projektov.</w:t>
      </w:r>
    </w:p>
    <w:p w:rsidR="00AF208F" w:rsidRDefault="00AF208F" w:rsidP="001F194D">
      <w:pPr>
        <w:spacing w:after="0" w:line="240" w:lineRule="auto"/>
        <w:jc w:val="both"/>
        <w:rPr>
          <w:rFonts w:ascii="Times New Roman" w:hAnsi="Times New Roman"/>
          <w:sz w:val="24"/>
          <w:szCs w:val="24"/>
        </w:rPr>
      </w:pPr>
    </w:p>
    <w:p w:rsidR="00552137" w:rsidRPr="00805B0E" w:rsidRDefault="00552137"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552137" w:rsidRDefault="00552137"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V smislu mehanizmov izvajanja bosta smiselno uporabljena javni razpis za izbor operacij oziroma drug podoben/enakovreden postopek </w:t>
      </w:r>
      <w:r w:rsidRPr="00FF75FC">
        <w:rPr>
          <w:rFonts w:ascii="Times New Roman" w:hAnsi="Times New Roman"/>
          <w:sz w:val="24"/>
          <w:szCs w:val="24"/>
          <w:lang w:eastAsia="sl-SI"/>
        </w:rPr>
        <w:t>ali neposredna potrditev operacij.</w:t>
      </w:r>
    </w:p>
    <w:p w:rsidR="00552137" w:rsidRDefault="00552137" w:rsidP="001F194D">
      <w:pPr>
        <w:spacing w:after="0" w:line="240" w:lineRule="auto"/>
        <w:jc w:val="both"/>
        <w:rPr>
          <w:rFonts w:ascii="Times New Roman" w:hAnsi="Times New Roman"/>
          <w:sz w:val="24"/>
          <w:szCs w:val="24"/>
        </w:rPr>
      </w:pPr>
    </w:p>
    <w:p w:rsidR="00552137" w:rsidRDefault="00552137" w:rsidP="001F194D">
      <w:pPr>
        <w:pStyle w:val="Default"/>
        <w:tabs>
          <w:tab w:val="left" w:pos="3210"/>
        </w:tabs>
        <w:jc w:val="both"/>
        <w:rPr>
          <w:rFonts w:ascii="Times New Roman" w:hAnsi="Times New Roman" w:cs="Times New Roman"/>
          <w:b/>
          <w:color w:val="auto"/>
        </w:rPr>
      </w:pPr>
      <w:r>
        <w:rPr>
          <w:rFonts w:ascii="Times New Roman" w:hAnsi="Times New Roman" w:cs="Times New Roman"/>
          <w:b/>
          <w:color w:val="auto"/>
        </w:rPr>
        <w:t>Ugotavljanje upravičenosti</w:t>
      </w:r>
    </w:p>
    <w:p w:rsidR="00552137" w:rsidRPr="000C1993" w:rsidRDefault="00552137" w:rsidP="001F194D">
      <w:pPr>
        <w:pStyle w:val="Default"/>
        <w:jc w:val="both"/>
        <w:rPr>
          <w:rFonts w:ascii="Times New Roman" w:hAnsi="Times New Roman" w:cs="Times New Roman"/>
          <w:color w:val="auto"/>
        </w:rPr>
      </w:pPr>
      <w:r w:rsidRPr="00552137">
        <w:rPr>
          <w:rFonts w:ascii="Times New Roman" w:hAnsi="Times New Roman" w:cs="Times New Roman"/>
          <w:color w:val="auto"/>
        </w:rPr>
        <w:t xml:space="preserve">Ob upoštevanju predmeta vsakega posameznega izbora operacij se glede na relevantnost zagotovi zastopanost </w:t>
      </w:r>
      <w:r w:rsidRPr="00552137">
        <w:rPr>
          <w:rFonts w:ascii="Times New Roman" w:hAnsi="Times New Roman" w:cs="Times New Roman"/>
          <w:color w:val="auto"/>
          <w:lang w:eastAsia="en-US"/>
        </w:rPr>
        <w:t>vsaj naslednjih pogojev za ugotavljanje</w:t>
      </w:r>
      <w:r w:rsidRPr="00552137">
        <w:rPr>
          <w:rFonts w:ascii="Times New Roman" w:hAnsi="Times New Roman" w:cs="Times New Roman"/>
          <w:color w:val="auto"/>
        </w:rPr>
        <w:t xml:space="preserve"> upravičenosti:</w:t>
      </w:r>
    </w:p>
    <w:p w:rsidR="00C307F5" w:rsidRPr="00C278C2" w:rsidRDefault="00C307F5" w:rsidP="006A2971">
      <w:pPr>
        <w:numPr>
          <w:ilvl w:val="0"/>
          <w:numId w:val="71"/>
        </w:num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lang w:eastAsia="sl-SI"/>
        </w:rPr>
        <w:t>skladnost s cilji/rezultati na ravni prednostne osi in prednostne naložbe,</w:t>
      </w:r>
    </w:p>
    <w:p w:rsidR="00C307F5" w:rsidRPr="00FF75FC" w:rsidRDefault="00C307F5" w:rsidP="006A2971">
      <w:pPr>
        <w:numPr>
          <w:ilvl w:val="0"/>
          <w:numId w:val="71"/>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cs="Calibri"/>
          <w:color w:val="000000"/>
          <w:sz w:val="24"/>
          <w:szCs w:val="24"/>
          <w:lang w:eastAsia="sl-SI"/>
        </w:rPr>
        <w:t>izkazovanje realne izvedljivosti v obdobju, za katerega velja podpora in ustreznost ter sposobnost upravičencev,</w:t>
      </w:r>
    </w:p>
    <w:p w:rsidR="00C307F5" w:rsidRPr="00FF75FC" w:rsidRDefault="00C307F5" w:rsidP="006A2971">
      <w:pPr>
        <w:numPr>
          <w:ilvl w:val="0"/>
          <w:numId w:val="71"/>
        </w:numPr>
        <w:spacing w:after="0" w:line="240" w:lineRule="auto"/>
        <w:jc w:val="both"/>
        <w:rPr>
          <w:rFonts w:ascii="Times New Roman" w:hAnsi="Times New Roman"/>
          <w:sz w:val="24"/>
          <w:szCs w:val="24"/>
          <w:lang w:eastAsia="sl-SI"/>
        </w:rPr>
      </w:pPr>
      <w:r w:rsidRPr="00FF75FC">
        <w:rPr>
          <w:rFonts w:ascii="Times New Roman" w:hAnsi="Times New Roman"/>
          <w:sz w:val="24"/>
          <w:szCs w:val="24"/>
        </w:rPr>
        <w:t>izkazov</w:t>
      </w:r>
      <w:r w:rsidR="009F7E80">
        <w:rPr>
          <w:rFonts w:ascii="Times New Roman" w:hAnsi="Times New Roman"/>
          <w:sz w:val="24"/>
          <w:szCs w:val="24"/>
        </w:rPr>
        <w:t>anje ustreznosti ciljnih skupin.</w:t>
      </w:r>
    </w:p>
    <w:p w:rsidR="003C27D8" w:rsidRPr="00FF75FC" w:rsidRDefault="003C27D8" w:rsidP="001F194D">
      <w:pPr>
        <w:pStyle w:val="Default"/>
        <w:jc w:val="both"/>
        <w:rPr>
          <w:rFonts w:ascii="Times New Roman" w:hAnsi="Times New Roman" w:cs="Times New Roman"/>
          <w:color w:val="auto"/>
        </w:rPr>
      </w:pPr>
    </w:p>
    <w:p w:rsidR="00552137" w:rsidRPr="00FF75FC" w:rsidRDefault="00552137"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552137" w:rsidRDefault="00552137"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C307F5" w:rsidRPr="00FF75FC" w:rsidRDefault="00C307F5"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t>zagotavljanje trajnosti predvidenih/načrtovanih rezultatov,</w:t>
      </w:r>
    </w:p>
    <w:p w:rsidR="00C307F5" w:rsidRPr="00FF75FC" w:rsidRDefault="00C307F5"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t xml:space="preserve">kakovost predlogov in zagotavljanje </w:t>
      </w:r>
      <w:r>
        <w:rPr>
          <w:rFonts w:ascii="Times New Roman" w:hAnsi="Times New Roman"/>
          <w:sz w:val="24"/>
          <w:szCs w:val="24"/>
        </w:rPr>
        <w:t>utemeljenosti in racionalnosti finančnega načrta in stroškov</w:t>
      </w:r>
      <w:r w:rsidRPr="00FF75FC">
        <w:rPr>
          <w:rFonts w:ascii="Times New Roman" w:hAnsi="Times New Roman"/>
          <w:sz w:val="24"/>
          <w:szCs w:val="24"/>
        </w:rPr>
        <w:t>,</w:t>
      </w:r>
    </w:p>
    <w:p w:rsidR="00C307F5" w:rsidRPr="00FF75FC" w:rsidRDefault="00C307F5"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t>inovativnost oziroma nadgrajevanje obstoječih ukrepov,</w:t>
      </w:r>
    </w:p>
    <w:p w:rsidR="00C307F5" w:rsidRDefault="00C307F5"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t>vključevanje ključnih deležnikov,</w:t>
      </w:r>
    </w:p>
    <w:p w:rsidR="001E0D38" w:rsidRPr="001E0D38" w:rsidRDefault="001E0D38" w:rsidP="006A2971">
      <w:pPr>
        <w:numPr>
          <w:ilvl w:val="0"/>
          <w:numId w:val="66"/>
        </w:numPr>
        <w:spacing w:after="0" w:line="240" w:lineRule="auto"/>
        <w:jc w:val="both"/>
        <w:rPr>
          <w:rFonts w:ascii="Times New Roman" w:hAnsi="Times New Roman"/>
          <w:sz w:val="24"/>
          <w:szCs w:val="24"/>
        </w:rPr>
      </w:pPr>
      <w:r w:rsidRPr="001E0D38">
        <w:rPr>
          <w:rFonts w:ascii="Times New Roman" w:hAnsi="Times New Roman"/>
          <w:sz w:val="24"/>
          <w:szCs w:val="24"/>
        </w:rPr>
        <w:t>spodbujanje vključenosti in dostopnosti za invalide,</w:t>
      </w:r>
    </w:p>
    <w:p w:rsidR="001E0D38" w:rsidRPr="001E0D38" w:rsidRDefault="001E0D38" w:rsidP="006A2971">
      <w:pPr>
        <w:numPr>
          <w:ilvl w:val="0"/>
          <w:numId w:val="66"/>
        </w:numPr>
        <w:spacing w:after="0" w:line="240" w:lineRule="auto"/>
        <w:jc w:val="both"/>
        <w:rPr>
          <w:rFonts w:ascii="Times New Roman" w:hAnsi="Times New Roman"/>
          <w:sz w:val="24"/>
          <w:szCs w:val="24"/>
        </w:rPr>
      </w:pPr>
      <w:r w:rsidRPr="001E0D38">
        <w:rPr>
          <w:rFonts w:ascii="Times New Roman" w:hAnsi="Times New Roman"/>
          <w:sz w:val="24"/>
          <w:szCs w:val="24"/>
        </w:rPr>
        <w:t>spodbujanje enakosti med moškimi in ženskami v poklicnem izobraževanju in usposabljanju,</w:t>
      </w:r>
    </w:p>
    <w:p w:rsidR="00C307F5" w:rsidRPr="00FF75FC" w:rsidRDefault="00C307F5"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t>izmenjava izkušenj, rezultatov in dobrih praks ali vpetost v mednarodno okolje in mednarodno primerljivost.,</w:t>
      </w:r>
    </w:p>
    <w:p w:rsidR="00C307F5" w:rsidRPr="00DB0090" w:rsidRDefault="00C307F5" w:rsidP="006A2971">
      <w:pPr>
        <w:numPr>
          <w:ilvl w:val="0"/>
          <w:numId w:val="66"/>
        </w:numPr>
        <w:spacing w:after="0" w:line="240" w:lineRule="auto"/>
        <w:jc w:val="both"/>
        <w:rPr>
          <w:rFonts w:ascii="Times New Roman" w:hAnsi="Times New Roman"/>
          <w:sz w:val="24"/>
          <w:szCs w:val="24"/>
        </w:rPr>
      </w:pPr>
      <w:r w:rsidRPr="006A7058">
        <w:rPr>
          <w:rFonts w:ascii="Times New Roman" w:hAnsi="Times New Roman"/>
          <w:sz w:val="24"/>
          <w:szCs w:val="24"/>
        </w:rPr>
        <w:t>prispevanje k uravnoteženemu regionalnemu razvoju,</w:t>
      </w:r>
      <w:r w:rsidRPr="00C0778B">
        <w:rPr>
          <w:rFonts w:ascii="Times New Roman" w:hAnsi="Times New Roman"/>
        </w:rPr>
        <w:t xml:space="preserve"> </w:t>
      </w:r>
      <w:r w:rsidRPr="006A7058">
        <w:rPr>
          <w:rFonts w:ascii="Times New Roman" w:hAnsi="Times New Roman"/>
          <w:color w:val="000000"/>
          <w:sz w:val="24"/>
          <w:szCs w:val="24"/>
          <w:lang w:eastAsia="sl-SI"/>
        </w:rPr>
        <w:t>prispevanje k doseganju področnih strategij, resolucij, nacional</w:t>
      </w:r>
      <w:r w:rsidRPr="00C0778B">
        <w:rPr>
          <w:rFonts w:ascii="Times New Roman" w:hAnsi="Times New Roman"/>
          <w:color w:val="000000"/>
          <w:sz w:val="24"/>
          <w:szCs w:val="24"/>
          <w:lang w:eastAsia="sl-SI"/>
        </w:rPr>
        <w:t>nih programov ipd.</w:t>
      </w:r>
    </w:p>
    <w:p w:rsidR="003C27D8" w:rsidRPr="00FF75FC" w:rsidRDefault="003C27D8" w:rsidP="001F194D">
      <w:pPr>
        <w:tabs>
          <w:tab w:val="left" w:pos="3382"/>
        </w:tabs>
        <w:spacing w:after="0" w:line="240" w:lineRule="auto"/>
        <w:jc w:val="both"/>
        <w:rPr>
          <w:rFonts w:ascii="Times New Roman" w:hAnsi="Times New Roman"/>
          <w:sz w:val="24"/>
          <w:szCs w:val="24"/>
        </w:rPr>
      </w:pPr>
    </w:p>
    <w:p w:rsidR="00E92F50" w:rsidRPr="00FF75FC" w:rsidRDefault="00E92F50" w:rsidP="00E62651">
      <w:pPr>
        <w:pStyle w:val="Naslov2"/>
      </w:pPr>
      <w:bookmarkStart w:id="675" w:name="_Toc408915414"/>
      <w:bookmarkStart w:id="676" w:name="_Toc410313715"/>
      <w:bookmarkStart w:id="677" w:name="_Toc413322565"/>
      <w:bookmarkStart w:id="678" w:name="_Toc413423397"/>
      <w:bookmarkStart w:id="679" w:name="_Toc413770760"/>
      <w:bookmarkStart w:id="680" w:name="_Toc414629864"/>
      <w:bookmarkStart w:id="681" w:name="_Toc414631236"/>
      <w:bookmarkStart w:id="682" w:name="_Toc416966767"/>
      <w:bookmarkStart w:id="683" w:name="_Toc51318129"/>
      <w:bookmarkStart w:id="684" w:name="_Toc56689347"/>
      <w:bookmarkStart w:id="685" w:name="_Toc57026823"/>
      <w:bookmarkStart w:id="686" w:name="_Toc57026944"/>
      <w:r w:rsidRPr="00FF75FC">
        <w:t>Vlaganje v izobraževa</w:t>
      </w:r>
      <w:r w:rsidR="005E5D33" w:rsidRPr="00FF75FC">
        <w:t xml:space="preserve">nje, usposabljanje in poklicno </w:t>
      </w:r>
      <w:r w:rsidRPr="00FF75FC">
        <w:t>u</w:t>
      </w:r>
      <w:r w:rsidR="005E5D33" w:rsidRPr="00FF75FC">
        <w:t>s</w:t>
      </w:r>
      <w:r w:rsidRPr="00FF75FC">
        <w:t>posabljanje za spretnosti in vseživljenjsko učenje z razvojem infrastrukture za izobraževanje in usposabljanje</w:t>
      </w:r>
      <w:bookmarkEnd w:id="675"/>
      <w:bookmarkEnd w:id="676"/>
      <w:bookmarkEnd w:id="677"/>
      <w:bookmarkEnd w:id="678"/>
      <w:bookmarkEnd w:id="679"/>
      <w:bookmarkEnd w:id="680"/>
      <w:bookmarkEnd w:id="681"/>
      <w:bookmarkEnd w:id="682"/>
      <w:bookmarkEnd w:id="683"/>
      <w:bookmarkEnd w:id="684"/>
      <w:bookmarkEnd w:id="685"/>
      <w:bookmarkEnd w:id="686"/>
    </w:p>
    <w:p w:rsidR="00E92F50" w:rsidRPr="00FF75FC" w:rsidRDefault="00E92F50" w:rsidP="001F194D">
      <w:pPr>
        <w:spacing w:after="0" w:line="240" w:lineRule="auto"/>
        <w:jc w:val="both"/>
        <w:rPr>
          <w:rStyle w:val="BodytextBold"/>
          <w:b w:val="0"/>
          <w:sz w:val="24"/>
          <w:szCs w:val="24"/>
        </w:rPr>
      </w:pPr>
    </w:p>
    <w:p w:rsidR="00AF208F" w:rsidRPr="00FF75FC" w:rsidRDefault="00AF208F"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Predvidene dejavnosti</w:t>
      </w:r>
    </w:p>
    <w:p w:rsidR="00AF208F" w:rsidRPr="00FF75FC" w:rsidRDefault="00AF208F" w:rsidP="001F194D">
      <w:pPr>
        <w:tabs>
          <w:tab w:val="left" w:pos="3382"/>
        </w:tabs>
        <w:spacing w:after="0" w:line="240" w:lineRule="auto"/>
        <w:jc w:val="both"/>
        <w:rPr>
          <w:rFonts w:ascii="Times New Roman" w:hAnsi="Times New Roman"/>
          <w:sz w:val="24"/>
          <w:szCs w:val="24"/>
        </w:rPr>
      </w:pPr>
      <w:r w:rsidRPr="00FF75FC">
        <w:rPr>
          <w:rFonts w:ascii="Times New Roman" w:hAnsi="Times New Roman"/>
          <w:sz w:val="24"/>
          <w:szCs w:val="24"/>
        </w:rPr>
        <w:t>Specifični cilj prednostne naložbe je Izboljšanje kompetenc in dosežkov mladih ter večja usposobljenost izobraževalcev preko večje uporabe sodobne IKT pri poučevanju in učenju.</w:t>
      </w:r>
    </w:p>
    <w:p w:rsidR="00AF208F" w:rsidRPr="00FF75FC" w:rsidRDefault="00AF208F" w:rsidP="001F194D">
      <w:pPr>
        <w:tabs>
          <w:tab w:val="left" w:pos="3382"/>
        </w:tabs>
        <w:spacing w:after="0" w:line="240" w:lineRule="auto"/>
        <w:jc w:val="both"/>
        <w:rPr>
          <w:rFonts w:ascii="Times New Roman" w:hAnsi="Times New Roman"/>
          <w:sz w:val="24"/>
          <w:szCs w:val="24"/>
        </w:rPr>
      </w:pPr>
    </w:p>
    <w:p w:rsidR="00AF208F" w:rsidRPr="00FF75FC" w:rsidRDefault="00AF208F" w:rsidP="001F194D">
      <w:pPr>
        <w:spacing w:after="0" w:line="240" w:lineRule="auto"/>
        <w:jc w:val="both"/>
        <w:rPr>
          <w:rFonts w:ascii="Times New Roman" w:hAnsi="Times New Roman"/>
          <w:sz w:val="24"/>
          <w:szCs w:val="24"/>
        </w:rPr>
      </w:pPr>
      <w:r w:rsidRPr="00FF75FC">
        <w:rPr>
          <w:rFonts w:ascii="Times New Roman" w:hAnsi="Times New Roman"/>
          <w:sz w:val="24"/>
          <w:szCs w:val="24"/>
        </w:rPr>
        <w:lastRenderedPageBreak/>
        <w:t>Vrste in primeri področij, ki jim je namenjena podpora, in njihovega pričakovanega prispevka k specifičnim ciljem so:</w:t>
      </w:r>
    </w:p>
    <w:p w:rsidR="00AF208F" w:rsidRPr="00FF75FC" w:rsidRDefault="00E73CB0" w:rsidP="006A2971">
      <w:pPr>
        <w:numPr>
          <w:ilvl w:val="0"/>
          <w:numId w:val="54"/>
        </w:numPr>
        <w:spacing w:after="0" w:line="240" w:lineRule="auto"/>
        <w:jc w:val="both"/>
        <w:rPr>
          <w:rStyle w:val="BodytextBold"/>
          <w:b w:val="0"/>
          <w:i w:val="0"/>
          <w:sz w:val="24"/>
          <w:szCs w:val="24"/>
        </w:rPr>
      </w:pPr>
      <w:r w:rsidRPr="00FF75FC">
        <w:rPr>
          <w:rStyle w:val="BodytextBold"/>
          <w:b w:val="0"/>
          <w:i w:val="0"/>
          <w:sz w:val="24"/>
          <w:szCs w:val="24"/>
        </w:rPr>
        <w:t>z</w:t>
      </w:r>
      <w:r w:rsidR="00AF208F" w:rsidRPr="00FF75FC">
        <w:rPr>
          <w:rStyle w:val="BodytextBold"/>
          <w:b w:val="0"/>
          <w:i w:val="0"/>
          <w:sz w:val="24"/>
          <w:szCs w:val="24"/>
        </w:rPr>
        <w:t>agotovitev ustreznih IKT odjemalcev, izgradnjo brezžičnih omrežij na vzgojno-izobraževalnih zavodih ter razvoj optične omrežne infrastrukture za</w:t>
      </w:r>
      <w:r w:rsidRPr="00FF75FC">
        <w:rPr>
          <w:rStyle w:val="BodytextBold"/>
          <w:b w:val="0"/>
          <w:i w:val="0"/>
          <w:sz w:val="24"/>
          <w:szCs w:val="24"/>
        </w:rPr>
        <w:t xml:space="preserve"> namene vzgoje in izobraževanja,</w:t>
      </w:r>
    </w:p>
    <w:p w:rsidR="00E73CB0" w:rsidRPr="00FF75FC" w:rsidRDefault="00E73CB0" w:rsidP="006A2971">
      <w:pPr>
        <w:numPr>
          <w:ilvl w:val="0"/>
          <w:numId w:val="54"/>
        </w:numPr>
        <w:spacing w:after="0" w:line="240" w:lineRule="auto"/>
        <w:jc w:val="both"/>
        <w:rPr>
          <w:rStyle w:val="BodytextBold"/>
          <w:b w:val="0"/>
          <w:i w:val="0"/>
          <w:sz w:val="24"/>
          <w:szCs w:val="24"/>
        </w:rPr>
      </w:pPr>
      <w:r w:rsidRPr="00FF75FC">
        <w:rPr>
          <w:rStyle w:val="BodytextBold"/>
          <w:b w:val="0"/>
          <w:i w:val="0"/>
          <w:sz w:val="24"/>
          <w:szCs w:val="24"/>
        </w:rPr>
        <w:t>nadgradnja</w:t>
      </w:r>
      <w:r w:rsidR="00AF208F" w:rsidRPr="00FF75FC">
        <w:rPr>
          <w:rStyle w:val="BodytextBold"/>
          <w:b w:val="0"/>
          <w:i w:val="0"/>
          <w:sz w:val="24"/>
          <w:szCs w:val="24"/>
        </w:rPr>
        <w:t xml:space="preserve"> računalniškega oblaka, storitvene, pomnilniške, HPC in GRID ter druge omrežne in optične infrastrukture izobraževalnega, akademskega in raziskovalnega omrežja za organizacije s področja vzgoje in izobraževanja.</w:t>
      </w:r>
    </w:p>
    <w:p w:rsidR="00AF208F" w:rsidRPr="00FF75FC" w:rsidRDefault="00E73CB0" w:rsidP="006A2971">
      <w:pPr>
        <w:numPr>
          <w:ilvl w:val="0"/>
          <w:numId w:val="54"/>
        </w:numPr>
        <w:spacing w:after="0" w:line="240" w:lineRule="auto"/>
        <w:jc w:val="both"/>
        <w:rPr>
          <w:rStyle w:val="BodytextBold"/>
          <w:b w:val="0"/>
          <w:i w:val="0"/>
          <w:sz w:val="24"/>
          <w:szCs w:val="24"/>
        </w:rPr>
      </w:pPr>
      <w:r w:rsidRPr="00FF75FC">
        <w:rPr>
          <w:rStyle w:val="BodytextBold"/>
          <w:b w:val="0"/>
          <w:i w:val="0"/>
          <w:sz w:val="24"/>
          <w:szCs w:val="24"/>
        </w:rPr>
        <w:t>r</w:t>
      </w:r>
      <w:r w:rsidR="00AF208F" w:rsidRPr="00FF75FC">
        <w:rPr>
          <w:rStyle w:val="BodytextBold"/>
          <w:b w:val="0"/>
          <w:i w:val="0"/>
          <w:sz w:val="24"/>
          <w:szCs w:val="24"/>
        </w:rPr>
        <w:t>azvoj e-storitev in e-vsebin ter tehnologij za podporo uvajanja novih pristopov v vzgoji in izobraževanju.</w:t>
      </w:r>
    </w:p>
    <w:p w:rsidR="00AF208F" w:rsidRPr="00FF75FC" w:rsidRDefault="00AF208F" w:rsidP="001F194D">
      <w:pPr>
        <w:spacing w:after="0" w:line="240" w:lineRule="auto"/>
        <w:jc w:val="both"/>
        <w:rPr>
          <w:rStyle w:val="BodytextBold"/>
          <w:b w:val="0"/>
          <w:sz w:val="24"/>
          <w:szCs w:val="24"/>
        </w:rPr>
      </w:pPr>
    </w:p>
    <w:p w:rsidR="00E73CB0" w:rsidRPr="00FF75FC" w:rsidRDefault="00E73CB0"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E73CB0" w:rsidRPr="00FF75FC" w:rsidRDefault="00E73CB0"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specifičnega cilja prednostne naložbe so mladi (učenci, dijaki) ter strokovni delavci (učitelji).</w:t>
      </w:r>
    </w:p>
    <w:p w:rsidR="00E73CB0" w:rsidRPr="00FF75FC" w:rsidRDefault="00E73CB0" w:rsidP="001F194D">
      <w:pPr>
        <w:spacing w:after="0" w:line="240" w:lineRule="auto"/>
        <w:jc w:val="both"/>
        <w:rPr>
          <w:rFonts w:ascii="Times New Roman" w:hAnsi="Times New Roman"/>
          <w:sz w:val="24"/>
          <w:szCs w:val="24"/>
        </w:rPr>
      </w:pPr>
    </w:p>
    <w:p w:rsidR="00E73CB0" w:rsidRPr="00FF75FC" w:rsidRDefault="00E73CB0"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specifičnega cilja prednostne naložbe so</w:t>
      </w:r>
      <w:r w:rsidRPr="00FF75FC">
        <w:rPr>
          <w:sz w:val="24"/>
          <w:szCs w:val="24"/>
        </w:rPr>
        <w:t xml:space="preserve"> </w:t>
      </w:r>
      <w:r w:rsidRPr="00FF75FC">
        <w:rPr>
          <w:rFonts w:ascii="Times New Roman" w:hAnsi="Times New Roman"/>
          <w:sz w:val="24"/>
          <w:szCs w:val="24"/>
        </w:rPr>
        <w:t>ministrstva, vzgojno izobraževalni zavodi, javni zavodi, slovensko akademsko in izobraževalno omrežje ter druge institucije, ki so v skladu z zakonodajo ali ustreznimi izbirnimi postopki prepoznani kot upravičenci.</w:t>
      </w:r>
    </w:p>
    <w:p w:rsidR="00E73CB0" w:rsidRPr="00FF75FC" w:rsidRDefault="00E73CB0" w:rsidP="001F194D">
      <w:pPr>
        <w:spacing w:after="0" w:line="240" w:lineRule="auto"/>
        <w:jc w:val="both"/>
        <w:rPr>
          <w:rFonts w:ascii="Times New Roman" w:hAnsi="Times New Roman"/>
          <w:sz w:val="24"/>
          <w:szCs w:val="24"/>
        </w:rPr>
      </w:pPr>
    </w:p>
    <w:p w:rsidR="00E73CB0" w:rsidRPr="00FF75FC" w:rsidRDefault="00E73CB0"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E73CB0" w:rsidRPr="00FF75FC" w:rsidRDefault="00E73CB0"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V izvajanju prednostne naložbe se v fazi priprav meril za izbor ne načrtuje uporabe finančnih instrumentov.</w:t>
      </w:r>
    </w:p>
    <w:p w:rsidR="00E73CB0" w:rsidRPr="00FF75FC" w:rsidRDefault="00E73CB0" w:rsidP="001F194D">
      <w:pPr>
        <w:spacing w:after="0" w:line="240" w:lineRule="auto"/>
        <w:jc w:val="both"/>
        <w:rPr>
          <w:rFonts w:ascii="Times New Roman" w:hAnsi="Times New Roman"/>
          <w:sz w:val="24"/>
          <w:szCs w:val="24"/>
          <w:lang w:eastAsia="sl-SI"/>
        </w:rPr>
      </w:pPr>
    </w:p>
    <w:p w:rsidR="00E73CB0" w:rsidRPr="00FF75FC" w:rsidRDefault="00E73CB0"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V izvajanju prednostne naložbe se </w:t>
      </w:r>
      <w:r w:rsidR="00BD0351">
        <w:rPr>
          <w:rFonts w:ascii="Times New Roman" w:hAnsi="Times New Roman"/>
          <w:sz w:val="24"/>
          <w:szCs w:val="24"/>
          <w:lang w:eastAsia="sl-SI"/>
        </w:rPr>
        <w:t xml:space="preserve">ne </w:t>
      </w:r>
      <w:r w:rsidRPr="00FF75FC">
        <w:rPr>
          <w:rFonts w:ascii="Times New Roman" w:hAnsi="Times New Roman"/>
          <w:sz w:val="24"/>
          <w:szCs w:val="24"/>
          <w:lang w:eastAsia="sl-SI"/>
        </w:rPr>
        <w:t>načrtuje izvajanje velikih projektov.</w:t>
      </w:r>
    </w:p>
    <w:p w:rsidR="00E73CB0" w:rsidRPr="00FF75FC" w:rsidRDefault="00E73CB0" w:rsidP="001F194D">
      <w:pPr>
        <w:spacing w:after="0" w:line="240" w:lineRule="auto"/>
        <w:jc w:val="both"/>
        <w:rPr>
          <w:rFonts w:ascii="Times New Roman" w:hAnsi="Times New Roman"/>
          <w:sz w:val="24"/>
          <w:szCs w:val="24"/>
        </w:rPr>
      </w:pPr>
    </w:p>
    <w:p w:rsidR="00552137" w:rsidRPr="00805B0E" w:rsidRDefault="00552137"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552137" w:rsidRDefault="00552137" w:rsidP="001F194D">
      <w:pPr>
        <w:pStyle w:val="Default"/>
        <w:jc w:val="both"/>
        <w:rPr>
          <w:rFonts w:ascii="Times New Roman" w:hAnsi="Times New Roman" w:cs="Times New Roman"/>
          <w:b/>
          <w:color w:val="auto"/>
        </w:rPr>
      </w:pPr>
      <w:r w:rsidRPr="00FF75FC">
        <w:rPr>
          <w:rFonts w:ascii="Times New Roman" w:hAnsi="Times New Roman"/>
        </w:rPr>
        <w:t>V smislu mehanizmov izvajanja bosta smiselno uporabljena javni razpis za izbor operacij oziroma drug podoben/enakovreden postopek ali neposredna potrditev operacij.</w:t>
      </w:r>
    </w:p>
    <w:p w:rsidR="00552137" w:rsidRDefault="00552137" w:rsidP="001F194D">
      <w:pPr>
        <w:pStyle w:val="Default"/>
        <w:jc w:val="both"/>
        <w:rPr>
          <w:rFonts w:ascii="Times New Roman" w:hAnsi="Times New Roman" w:cs="Times New Roman"/>
          <w:b/>
          <w:color w:val="auto"/>
        </w:rPr>
      </w:pPr>
    </w:p>
    <w:p w:rsidR="00E5727E" w:rsidRDefault="00E5727E" w:rsidP="001F194D">
      <w:pPr>
        <w:pStyle w:val="Default"/>
        <w:tabs>
          <w:tab w:val="left" w:pos="3210"/>
        </w:tabs>
        <w:jc w:val="both"/>
        <w:rPr>
          <w:rFonts w:ascii="Times New Roman" w:hAnsi="Times New Roman" w:cs="Times New Roman"/>
          <w:b/>
          <w:color w:val="auto"/>
        </w:rPr>
      </w:pPr>
      <w:r>
        <w:rPr>
          <w:rFonts w:ascii="Times New Roman" w:hAnsi="Times New Roman" w:cs="Times New Roman"/>
          <w:b/>
          <w:color w:val="auto"/>
        </w:rPr>
        <w:t>Ugotavljanje upravičenosti</w:t>
      </w:r>
    </w:p>
    <w:p w:rsidR="00E5727E" w:rsidRPr="000C1993" w:rsidRDefault="00E5727E" w:rsidP="001F194D">
      <w:pPr>
        <w:pStyle w:val="Default"/>
        <w:jc w:val="both"/>
        <w:rPr>
          <w:rFonts w:ascii="Times New Roman" w:hAnsi="Times New Roman" w:cs="Times New Roman"/>
          <w:color w:val="auto"/>
        </w:rPr>
      </w:pPr>
      <w:r w:rsidRPr="00552137">
        <w:rPr>
          <w:rFonts w:ascii="Times New Roman" w:hAnsi="Times New Roman" w:cs="Times New Roman"/>
          <w:color w:val="auto"/>
        </w:rPr>
        <w:t xml:space="preserve">Ob upoštevanju predmeta vsakega posameznega izbora operacij se glede na relevantnost zagotovi zastopanost </w:t>
      </w:r>
      <w:r w:rsidRPr="00552137">
        <w:rPr>
          <w:rFonts w:ascii="Times New Roman" w:hAnsi="Times New Roman" w:cs="Times New Roman"/>
          <w:color w:val="auto"/>
          <w:lang w:eastAsia="en-US"/>
        </w:rPr>
        <w:t>vsaj naslednjih pogojev za ugotavljanje</w:t>
      </w:r>
      <w:r w:rsidRPr="00552137">
        <w:rPr>
          <w:rFonts w:ascii="Times New Roman" w:hAnsi="Times New Roman" w:cs="Times New Roman"/>
          <w:color w:val="auto"/>
        </w:rPr>
        <w:t xml:space="preserve"> upravičenosti:</w:t>
      </w:r>
    </w:p>
    <w:p w:rsidR="00C307F5" w:rsidRPr="004F6B03" w:rsidRDefault="00C307F5" w:rsidP="006A2971">
      <w:pPr>
        <w:numPr>
          <w:ilvl w:val="0"/>
          <w:numId w:val="66"/>
        </w:num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lang w:eastAsia="sl-SI"/>
        </w:rPr>
        <w:t>skladnost s cilji in rezultati prednostne osi oziroma prednostne naložbe,</w:t>
      </w:r>
    </w:p>
    <w:p w:rsidR="00C307F5" w:rsidRPr="00FF75FC" w:rsidRDefault="00C307F5" w:rsidP="006A2971">
      <w:pPr>
        <w:numPr>
          <w:ilvl w:val="0"/>
          <w:numId w:val="66"/>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cs="Calibri"/>
          <w:color w:val="000000"/>
          <w:sz w:val="24"/>
          <w:szCs w:val="24"/>
          <w:lang w:eastAsia="sl-SI"/>
        </w:rPr>
        <w:t>izkazovanje realne izvedljivosti v obdobju, za katerega velja podpora in ustreznost ter sposobnost upravičencev,</w:t>
      </w:r>
    </w:p>
    <w:p w:rsidR="00C307F5" w:rsidRPr="00FF75FC" w:rsidRDefault="00C307F5" w:rsidP="006A2971">
      <w:pPr>
        <w:numPr>
          <w:ilvl w:val="0"/>
          <w:numId w:val="66"/>
        </w:numPr>
        <w:spacing w:after="0" w:line="240" w:lineRule="auto"/>
        <w:jc w:val="both"/>
        <w:rPr>
          <w:rFonts w:ascii="Times New Roman" w:hAnsi="Times New Roman"/>
          <w:sz w:val="24"/>
          <w:szCs w:val="24"/>
          <w:lang w:eastAsia="sl-SI"/>
        </w:rPr>
      </w:pPr>
      <w:r w:rsidRPr="00FF75FC">
        <w:rPr>
          <w:rFonts w:ascii="Times New Roman" w:hAnsi="Times New Roman"/>
          <w:sz w:val="24"/>
          <w:szCs w:val="24"/>
        </w:rPr>
        <w:t>izkazov</w:t>
      </w:r>
      <w:r w:rsidR="00CB7B91">
        <w:rPr>
          <w:rFonts w:ascii="Times New Roman" w:hAnsi="Times New Roman"/>
          <w:sz w:val="24"/>
          <w:szCs w:val="24"/>
        </w:rPr>
        <w:t>anje ustreznosti ciljnih skupin.</w:t>
      </w:r>
      <w:r w:rsidR="001E0D38" w:rsidRPr="001E0D38">
        <w:rPr>
          <w:rFonts w:ascii="Times New Roman" w:hAnsi="Times New Roman"/>
          <w:sz w:val="24"/>
          <w:szCs w:val="24"/>
        </w:rPr>
        <w:t xml:space="preserve"> </w:t>
      </w:r>
    </w:p>
    <w:p w:rsidR="003C27D8" w:rsidRPr="00FF75FC" w:rsidRDefault="003C27D8" w:rsidP="001F194D">
      <w:pPr>
        <w:pStyle w:val="Default"/>
        <w:jc w:val="both"/>
        <w:rPr>
          <w:rFonts w:ascii="Times New Roman" w:hAnsi="Times New Roman" w:cs="Times New Roman"/>
          <w:color w:val="auto"/>
        </w:rPr>
      </w:pPr>
    </w:p>
    <w:p w:rsidR="00E5727E" w:rsidRPr="00FF75FC" w:rsidRDefault="00E5727E"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E5727E" w:rsidRDefault="00E5727E"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C307F5" w:rsidRPr="00FF75FC" w:rsidRDefault="00C307F5" w:rsidP="006A2971">
      <w:pPr>
        <w:numPr>
          <w:ilvl w:val="0"/>
          <w:numId w:val="66"/>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kakovost predloga, ki bo zagotavljal </w:t>
      </w:r>
      <w:r>
        <w:rPr>
          <w:rFonts w:ascii="Times New Roman" w:hAnsi="Times New Roman"/>
          <w:sz w:val="24"/>
          <w:szCs w:val="24"/>
          <w:lang w:eastAsia="sl-SI"/>
        </w:rPr>
        <w:t>utemeljenost in racionalnost finančnega načrta in stroškov,</w:t>
      </w:r>
    </w:p>
    <w:p w:rsidR="00C307F5" w:rsidRPr="00FF75FC" w:rsidRDefault="00C307F5"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t xml:space="preserve">zagotavljanje trajnosti predvidenih/načrtovanih rezultatov </w:t>
      </w:r>
    </w:p>
    <w:p w:rsidR="00C307F5" w:rsidRPr="00FF75FC" w:rsidRDefault="00C307F5"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t>finančna vzdržnost in zagotovitev virov po zaključku financiranja,</w:t>
      </w:r>
    </w:p>
    <w:p w:rsidR="00C307F5" w:rsidRPr="00C0778B" w:rsidRDefault="00C307F5" w:rsidP="006A2971">
      <w:pPr>
        <w:numPr>
          <w:ilvl w:val="0"/>
          <w:numId w:val="66"/>
        </w:numPr>
        <w:spacing w:after="0" w:line="240" w:lineRule="auto"/>
        <w:jc w:val="both"/>
        <w:rPr>
          <w:rFonts w:ascii="Times New Roman" w:hAnsi="Times New Roman"/>
          <w:sz w:val="24"/>
          <w:szCs w:val="24"/>
        </w:rPr>
      </w:pPr>
      <w:r w:rsidRPr="006A7058">
        <w:rPr>
          <w:rFonts w:ascii="Times New Roman" w:hAnsi="Times New Roman"/>
          <w:sz w:val="24"/>
          <w:szCs w:val="24"/>
        </w:rPr>
        <w:t>prispevanje k uravnoteženemu regionalnemu razvoju,</w:t>
      </w:r>
      <w:r w:rsidRPr="00C0778B">
        <w:rPr>
          <w:rFonts w:ascii="Times New Roman" w:hAnsi="Times New Roman"/>
          <w:sz w:val="24"/>
          <w:szCs w:val="24"/>
        </w:rPr>
        <w:t xml:space="preserve"> </w:t>
      </w:r>
      <w:r w:rsidRPr="006A7058">
        <w:rPr>
          <w:rFonts w:ascii="Times New Roman" w:hAnsi="Times New Roman"/>
          <w:color w:val="000000"/>
          <w:sz w:val="24"/>
          <w:szCs w:val="24"/>
          <w:lang w:eastAsia="sl-SI"/>
        </w:rPr>
        <w:t>prispevanje k doseganju področnih strategij, resolucij, nacionalnih programov ipd.</w:t>
      </w:r>
    </w:p>
    <w:p w:rsidR="003C27D8" w:rsidRPr="00FF75FC" w:rsidRDefault="003C27D8" w:rsidP="001F194D">
      <w:pPr>
        <w:spacing w:after="0" w:line="240" w:lineRule="auto"/>
        <w:jc w:val="both"/>
        <w:rPr>
          <w:rFonts w:ascii="Times New Roman" w:hAnsi="Times New Roman"/>
          <w:sz w:val="24"/>
          <w:szCs w:val="24"/>
          <w:lang w:eastAsia="sl-SI"/>
        </w:rPr>
      </w:pPr>
    </w:p>
    <w:p w:rsidR="002F27E4" w:rsidRPr="00FF75FC" w:rsidRDefault="00CD6640" w:rsidP="001F194D">
      <w:pPr>
        <w:spacing w:after="0" w:line="240" w:lineRule="auto"/>
        <w:jc w:val="both"/>
        <w:rPr>
          <w:rFonts w:ascii="Times New Roman" w:hAnsi="Times New Roman"/>
          <w:sz w:val="24"/>
          <w:szCs w:val="24"/>
          <w:lang w:eastAsia="x-none"/>
        </w:rPr>
      </w:pPr>
      <w:r w:rsidRPr="00FF75FC">
        <w:rPr>
          <w:rFonts w:ascii="Times New Roman" w:hAnsi="Times New Roman"/>
          <w:sz w:val="24"/>
          <w:szCs w:val="24"/>
          <w:lang w:eastAsia="x-none"/>
        </w:rPr>
        <w:lastRenderedPageBreak/>
        <w:br w:type="page"/>
      </w:r>
    </w:p>
    <w:p w:rsidR="00E73CB0" w:rsidRPr="00FF75FC" w:rsidRDefault="00E73CB0" w:rsidP="006A2971">
      <w:pPr>
        <w:pStyle w:val="Naslov1"/>
        <w:numPr>
          <w:ilvl w:val="0"/>
          <w:numId w:val="78"/>
        </w:numPr>
        <w:spacing w:before="0" w:after="0" w:line="240" w:lineRule="auto"/>
      </w:pPr>
      <w:bookmarkStart w:id="687" w:name="__RefHeading__26_1585369985"/>
      <w:bookmarkStart w:id="688" w:name="_Toc57026945"/>
      <w:bookmarkStart w:id="689" w:name="_Toc410313717"/>
      <w:bookmarkEnd w:id="687"/>
      <w:r w:rsidRPr="00FF75FC">
        <w:lastRenderedPageBreak/>
        <w:t>PREDNOSTNA OS</w:t>
      </w:r>
      <w:bookmarkStart w:id="690" w:name="_Toc408915419"/>
      <w:bookmarkEnd w:id="688"/>
      <w:r w:rsidRPr="00FF75FC">
        <w:t xml:space="preserve"> </w:t>
      </w:r>
    </w:p>
    <w:p w:rsidR="00E73CB0" w:rsidRPr="00FF75FC" w:rsidRDefault="00E73CB0" w:rsidP="001F194D">
      <w:pPr>
        <w:spacing w:after="0" w:line="240" w:lineRule="auto"/>
        <w:jc w:val="both"/>
        <w:rPr>
          <w:rFonts w:ascii="Times New Roman" w:hAnsi="Times New Roman"/>
          <w:sz w:val="24"/>
          <w:szCs w:val="24"/>
        </w:rPr>
      </w:pPr>
    </w:p>
    <w:p w:rsidR="00BF59AC" w:rsidRPr="00FF75FC" w:rsidRDefault="00E73CB0" w:rsidP="001F194D">
      <w:pPr>
        <w:spacing w:after="0" w:line="240" w:lineRule="auto"/>
        <w:jc w:val="both"/>
        <w:rPr>
          <w:rFonts w:ascii="Times New Roman" w:hAnsi="Times New Roman"/>
          <w:i/>
          <w:sz w:val="24"/>
          <w:szCs w:val="24"/>
        </w:rPr>
      </w:pPr>
      <w:r w:rsidRPr="00FF75FC">
        <w:rPr>
          <w:rFonts w:ascii="Times New Roman" w:hAnsi="Times New Roman"/>
          <w:i/>
          <w:sz w:val="24"/>
          <w:szCs w:val="24"/>
        </w:rPr>
        <w:t>PRAVNA DRŽAVA, IZBOLJŠANJE INSTITUCIONALNIH ZMOGLJIVOSTI, UČINKOVITA JAVNA UPRAVA, PODPORA RAZVOJU NVO TER KREPITEV ZMOGLJIVOSTI SOCIALNIH PARTNERJEV</w:t>
      </w:r>
      <w:bookmarkEnd w:id="689"/>
      <w:bookmarkEnd w:id="690"/>
      <w:r w:rsidRPr="00FF75FC">
        <w:rPr>
          <w:rFonts w:ascii="Times New Roman" w:hAnsi="Times New Roman"/>
          <w:i/>
          <w:sz w:val="24"/>
          <w:szCs w:val="24"/>
        </w:rPr>
        <w:t xml:space="preserve"> </w:t>
      </w:r>
    </w:p>
    <w:p w:rsidR="00A339D5" w:rsidRPr="00FF75FC" w:rsidRDefault="00A339D5" w:rsidP="001F194D">
      <w:pPr>
        <w:spacing w:after="0" w:line="240" w:lineRule="auto"/>
        <w:jc w:val="both"/>
        <w:rPr>
          <w:rFonts w:ascii="Times New Roman" w:hAnsi="Times New Roman"/>
          <w:sz w:val="24"/>
          <w:szCs w:val="24"/>
        </w:rPr>
      </w:pPr>
    </w:p>
    <w:p w:rsidR="00E73CB0" w:rsidRPr="00FF75FC" w:rsidRDefault="00E73CB0" w:rsidP="001F194D">
      <w:pPr>
        <w:spacing w:after="0" w:line="240" w:lineRule="auto"/>
        <w:jc w:val="both"/>
        <w:rPr>
          <w:rFonts w:ascii="Times New Roman" w:hAnsi="Times New Roman"/>
          <w:sz w:val="24"/>
          <w:szCs w:val="24"/>
        </w:rPr>
      </w:pPr>
      <w:r w:rsidRPr="00FF75FC">
        <w:rPr>
          <w:rFonts w:ascii="Times New Roman" w:hAnsi="Times New Roman"/>
          <w:sz w:val="24"/>
          <w:szCs w:val="24"/>
        </w:rPr>
        <w:t>Prednostno os »Pravna država, izboljšanje institucionalnih zmogljivosti, učinkovita javna uprava, podpora razvoju NVO ter krepitev zmogljivosti socialnih partnerjev</w:t>
      </w:r>
      <w:r w:rsidR="007C50BC" w:rsidRPr="00FF75FC">
        <w:rPr>
          <w:rFonts w:ascii="Times New Roman" w:hAnsi="Times New Roman"/>
          <w:sz w:val="24"/>
          <w:szCs w:val="24"/>
        </w:rPr>
        <w:t>« sestavljata dve prednostni naložbi</w:t>
      </w:r>
      <w:r w:rsidRPr="00FF75FC">
        <w:rPr>
          <w:rFonts w:ascii="Times New Roman" w:hAnsi="Times New Roman"/>
          <w:sz w:val="24"/>
          <w:szCs w:val="24"/>
        </w:rPr>
        <w:t>:</w:t>
      </w:r>
    </w:p>
    <w:p w:rsidR="00E73CB0" w:rsidRPr="00FF75FC" w:rsidRDefault="00E73CB0" w:rsidP="001F194D">
      <w:pPr>
        <w:spacing w:after="0" w:line="240" w:lineRule="auto"/>
        <w:rPr>
          <w:rFonts w:ascii="Times New Roman" w:hAnsi="Times New Roman"/>
          <w:sz w:val="24"/>
          <w:szCs w:val="24"/>
        </w:rPr>
      </w:pPr>
    </w:p>
    <w:p w:rsidR="00E73CB0" w:rsidRPr="00FF75FC" w:rsidRDefault="00E73CB0" w:rsidP="001F194D">
      <w:pPr>
        <w:spacing w:after="0" w:line="240" w:lineRule="auto"/>
        <w:rPr>
          <w:rFonts w:ascii="Times New Roman" w:hAnsi="Times New Roman"/>
          <w:sz w:val="24"/>
          <w:szCs w:val="24"/>
        </w:rPr>
      </w:pPr>
    </w:p>
    <w:p w:rsidR="00A339D5" w:rsidRPr="00FF75FC" w:rsidRDefault="00A339D5" w:rsidP="006A2971">
      <w:pPr>
        <w:numPr>
          <w:ilvl w:val="0"/>
          <w:numId w:val="55"/>
        </w:numPr>
        <w:spacing w:after="0" w:line="240" w:lineRule="auto"/>
        <w:jc w:val="both"/>
        <w:rPr>
          <w:rFonts w:ascii="Times New Roman" w:hAnsi="Times New Roman"/>
          <w:i/>
          <w:sz w:val="24"/>
          <w:szCs w:val="24"/>
          <w:lang w:eastAsia="sl-SI"/>
        </w:rPr>
      </w:pPr>
      <w:r w:rsidRPr="00FF75FC">
        <w:rPr>
          <w:rFonts w:ascii="Times New Roman" w:hAnsi="Times New Roman"/>
          <w:i/>
          <w:sz w:val="24"/>
          <w:szCs w:val="24"/>
          <w:lang w:eastAsia="sl-SI"/>
        </w:rPr>
        <w:t>Naložbe v institucionalno zmogljivost ter v učinkovitost javnih uprav in javnih storitev na nacionalni, regionalni in lokalni ravni za zagotovitev reform, boljše zakonodaje in dobrega upravljanja</w:t>
      </w:r>
    </w:p>
    <w:p w:rsidR="00A339D5" w:rsidRPr="00FF75FC" w:rsidRDefault="00A339D5" w:rsidP="006A2971">
      <w:pPr>
        <w:numPr>
          <w:ilvl w:val="0"/>
          <w:numId w:val="55"/>
        </w:numPr>
        <w:spacing w:after="0" w:line="240" w:lineRule="auto"/>
        <w:jc w:val="both"/>
        <w:rPr>
          <w:rFonts w:ascii="Times New Roman" w:hAnsi="Times New Roman"/>
          <w:i/>
          <w:sz w:val="24"/>
          <w:szCs w:val="24"/>
          <w:lang w:eastAsia="sl-SI"/>
        </w:rPr>
      </w:pPr>
      <w:r w:rsidRPr="00FF75FC">
        <w:rPr>
          <w:rFonts w:ascii="Times New Roman" w:hAnsi="Times New Roman"/>
          <w:i/>
          <w:sz w:val="24"/>
          <w:szCs w:val="24"/>
          <w:lang w:eastAsia="sl-SI"/>
        </w:rPr>
        <w:t>Krepitev zmogljivosti za vse zainteresirane strani, ki izvajajo politike na področju izobraževanja, vseživljenjskega učenja, usposabljanja in zaposlovanja ter socialnih zadev, vključno prek sektorskih in teritorialnih dogovorov za spodbujanje reform na nacionalni, regionalni in lokalni ravni</w:t>
      </w:r>
    </w:p>
    <w:p w:rsidR="00BF59AC" w:rsidRPr="00FF75FC" w:rsidRDefault="00BF59AC" w:rsidP="001F194D">
      <w:pPr>
        <w:spacing w:after="0" w:line="240" w:lineRule="auto"/>
        <w:jc w:val="both"/>
        <w:rPr>
          <w:rFonts w:ascii="Times New Roman" w:hAnsi="Times New Roman"/>
          <w:sz w:val="24"/>
          <w:szCs w:val="24"/>
          <w:lang w:eastAsia="sl-SI"/>
        </w:rPr>
      </w:pPr>
    </w:p>
    <w:p w:rsidR="007C50BC" w:rsidRPr="00FF75FC" w:rsidRDefault="007C50BC"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Za izvajanje prednostne osi je opredeljen ESS za obe kategoriji regij Vzhodna in Zahodna Slovenija.</w:t>
      </w:r>
    </w:p>
    <w:p w:rsidR="003C27D8" w:rsidRPr="00FF75FC" w:rsidRDefault="003C27D8" w:rsidP="001F194D">
      <w:pPr>
        <w:autoSpaceDE w:val="0"/>
        <w:autoSpaceDN w:val="0"/>
        <w:adjustRightInd w:val="0"/>
        <w:spacing w:after="0" w:line="240" w:lineRule="auto"/>
        <w:jc w:val="both"/>
        <w:rPr>
          <w:rFonts w:ascii="Times New Roman" w:hAnsi="Times New Roman"/>
          <w:bCs/>
          <w:sz w:val="24"/>
          <w:szCs w:val="24"/>
        </w:rPr>
      </w:pPr>
    </w:p>
    <w:p w:rsidR="00BF59AC" w:rsidRPr="00FF75FC" w:rsidRDefault="00BF59AC">
      <w:pPr>
        <w:pStyle w:val="Naslov2"/>
        <w:numPr>
          <w:ilvl w:val="0"/>
          <w:numId w:val="142"/>
        </w:numPr>
        <w:pPrChange w:id="691" w:author="Avtor">
          <w:pPr>
            <w:pStyle w:val="Naslov2"/>
            <w:numPr>
              <w:numId w:val="56"/>
            </w:numPr>
          </w:pPr>
        </w:pPrChange>
      </w:pPr>
      <w:bookmarkStart w:id="692" w:name="_Toc408915422"/>
      <w:bookmarkStart w:id="693" w:name="_Toc410313718"/>
      <w:bookmarkStart w:id="694" w:name="_Toc413322567"/>
      <w:bookmarkStart w:id="695" w:name="_Toc413423399"/>
      <w:bookmarkStart w:id="696" w:name="_Toc413770762"/>
      <w:bookmarkStart w:id="697" w:name="_Toc414629866"/>
      <w:bookmarkStart w:id="698" w:name="_Toc414631238"/>
      <w:bookmarkStart w:id="699" w:name="_Toc416966769"/>
      <w:bookmarkStart w:id="700" w:name="_Toc51318131"/>
      <w:bookmarkStart w:id="701" w:name="_Toc56689349"/>
      <w:bookmarkStart w:id="702" w:name="_Toc57026825"/>
      <w:bookmarkStart w:id="703" w:name="_Toc57026946"/>
      <w:r w:rsidRPr="00FF75FC">
        <w:t>Naložbe v institucionalno zmogljivost ter v učinkovitost javnih uprav in javnih storitev na nacionalni, regionalni in lokalni ravni za zagotovitev reform, boljše zakonodaje in dobrega upravljanja</w:t>
      </w:r>
      <w:bookmarkEnd w:id="692"/>
      <w:bookmarkEnd w:id="693"/>
      <w:bookmarkEnd w:id="694"/>
      <w:bookmarkEnd w:id="695"/>
      <w:bookmarkEnd w:id="696"/>
      <w:bookmarkEnd w:id="697"/>
      <w:bookmarkEnd w:id="698"/>
      <w:bookmarkEnd w:id="699"/>
      <w:bookmarkEnd w:id="700"/>
      <w:bookmarkEnd w:id="701"/>
      <w:bookmarkEnd w:id="702"/>
      <w:bookmarkEnd w:id="703"/>
    </w:p>
    <w:p w:rsidR="00A339D5" w:rsidRPr="00FF75FC" w:rsidRDefault="00A339D5" w:rsidP="001F194D">
      <w:pPr>
        <w:spacing w:after="0" w:line="240" w:lineRule="auto"/>
        <w:jc w:val="both"/>
        <w:rPr>
          <w:rFonts w:ascii="Times New Roman" w:hAnsi="Times New Roman"/>
          <w:sz w:val="24"/>
          <w:szCs w:val="24"/>
        </w:rPr>
      </w:pPr>
    </w:p>
    <w:p w:rsidR="007C50BC" w:rsidRPr="00FF75FC" w:rsidRDefault="007C50BC" w:rsidP="001F194D">
      <w:pPr>
        <w:spacing w:after="0" w:line="240" w:lineRule="auto"/>
        <w:jc w:val="both"/>
        <w:rPr>
          <w:rFonts w:ascii="Times New Roman" w:hAnsi="Times New Roman"/>
          <w:b/>
          <w:sz w:val="24"/>
          <w:szCs w:val="24"/>
        </w:rPr>
      </w:pPr>
      <w:r w:rsidRPr="00FF75FC">
        <w:rPr>
          <w:rFonts w:ascii="Times New Roman" w:hAnsi="Times New Roman"/>
          <w:b/>
          <w:sz w:val="24"/>
          <w:szCs w:val="24"/>
        </w:rPr>
        <w:t>Predvidene dejavnosti</w:t>
      </w:r>
    </w:p>
    <w:p w:rsidR="007C50BC" w:rsidRPr="00FF75FC" w:rsidRDefault="007C50BC" w:rsidP="001F194D">
      <w:pPr>
        <w:spacing w:after="0" w:line="240" w:lineRule="auto"/>
        <w:jc w:val="both"/>
        <w:rPr>
          <w:rFonts w:ascii="Times New Roman" w:hAnsi="Times New Roman"/>
          <w:sz w:val="24"/>
          <w:szCs w:val="24"/>
        </w:rPr>
      </w:pPr>
      <w:r w:rsidRPr="00FF75FC">
        <w:rPr>
          <w:rFonts w:ascii="Times New Roman" w:hAnsi="Times New Roman"/>
          <w:sz w:val="24"/>
          <w:szCs w:val="24"/>
        </w:rPr>
        <w:t>Prvi specifični cilj prednostne naložbe je izboljšanje kakovosti pravosodnih procesov z optimizacijo vodenja postopkov in dvigom kompetenc zaposlenih v pravosodnem sistemu.</w:t>
      </w:r>
    </w:p>
    <w:p w:rsidR="007C50BC" w:rsidRPr="00FF75FC" w:rsidRDefault="007C50BC" w:rsidP="001F194D">
      <w:pPr>
        <w:spacing w:after="0" w:line="240" w:lineRule="auto"/>
        <w:jc w:val="both"/>
        <w:rPr>
          <w:rFonts w:ascii="Times New Roman" w:hAnsi="Times New Roman"/>
          <w:sz w:val="24"/>
          <w:szCs w:val="24"/>
        </w:rPr>
      </w:pPr>
    </w:p>
    <w:p w:rsidR="007C50BC" w:rsidRPr="00FF75FC" w:rsidRDefault="007C50BC"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7C50BC" w:rsidRPr="00FF75FC" w:rsidRDefault="007C50BC" w:rsidP="006A2971">
      <w:pPr>
        <w:numPr>
          <w:ilvl w:val="0"/>
          <w:numId w:val="57"/>
        </w:numPr>
        <w:spacing w:after="0" w:line="240" w:lineRule="auto"/>
        <w:jc w:val="both"/>
        <w:rPr>
          <w:rFonts w:ascii="Times New Roman" w:hAnsi="Times New Roman"/>
          <w:sz w:val="24"/>
          <w:szCs w:val="24"/>
        </w:rPr>
      </w:pPr>
      <w:r w:rsidRPr="00FF75FC">
        <w:rPr>
          <w:rFonts w:ascii="Times New Roman" w:hAnsi="Times New Roman"/>
          <w:sz w:val="24"/>
          <w:szCs w:val="24"/>
        </w:rPr>
        <w:t>spodbujanje in zagotavljanje kakovosti v pravosodju,</w:t>
      </w:r>
    </w:p>
    <w:p w:rsidR="007C50BC" w:rsidRPr="00FF75FC" w:rsidRDefault="007C50BC" w:rsidP="006A2971">
      <w:pPr>
        <w:numPr>
          <w:ilvl w:val="0"/>
          <w:numId w:val="57"/>
        </w:numPr>
        <w:spacing w:after="0" w:line="240" w:lineRule="auto"/>
        <w:jc w:val="both"/>
        <w:rPr>
          <w:rFonts w:ascii="Times New Roman" w:hAnsi="Times New Roman"/>
          <w:sz w:val="24"/>
          <w:szCs w:val="24"/>
        </w:rPr>
      </w:pPr>
      <w:r w:rsidRPr="00FF75FC">
        <w:rPr>
          <w:rFonts w:ascii="Times New Roman" w:hAnsi="Times New Roman"/>
          <w:sz w:val="24"/>
          <w:szCs w:val="24"/>
        </w:rPr>
        <w:t>prenove poslovnih procesov,</w:t>
      </w:r>
    </w:p>
    <w:p w:rsidR="007C50BC" w:rsidRPr="00FF75FC" w:rsidRDefault="007C50BC" w:rsidP="006A2971">
      <w:pPr>
        <w:numPr>
          <w:ilvl w:val="0"/>
          <w:numId w:val="57"/>
        </w:numPr>
        <w:spacing w:after="0" w:line="240" w:lineRule="auto"/>
        <w:jc w:val="both"/>
        <w:rPr>
          <w:rFonts w:ascii="Times New Roman" w:hAnsi="Times New Roman"/>
          <w:sz w:val="24"/>
          <w:szCs w:val="24"/>
        </w:rPr>
      </w:pPr>
      <w:r w:rsidRPr="00FF75FC">
        <w:rPr>
          <w:rFonts w:ascii="Times New Roman" w:hAnsi="Times New Roman"/>
          <w:sz w:val="24"/>
          <w:szCs w:val="24"/>
        </w:rPr>
        <w:t>spodbujanje alternativnih načinov reševanja sporov,</w:t>
      </w:r>
    </w:p>
    <w:p w:rsidR="007C50BC" w:rsidRPr="00FF75FC" w:rsidRDefault="007C50BC" w:rsidP="006A2971">
      <w:pPr>
        <w:numPr>
          <w:ilvl w:val="0"/>
          <w:numId w:val="57"/>
        </w:numPr>
        <w:spacing w:after="0" w:line="240" w:lineRule="auto"/>
        <w:jc w:val="both"/>
        <w:rPr>
          <w:rFonts w:ascii="Times New Roman" w:hAnsi="Times New Roman"/>
          <w:sz w:val="24"/>
          <w:szCs w:val="24"/>
        </w:rPr>
      </w:pPr>
      <w:r w:rsidRPr="00FF75FC">
        <w:rPr>
          <w:rFonts w:ascii="Times New Roman" w:hAnsi="Times New Roman"/>
          <w:sz w:val="24"/>
          <w:szCs w:val="24"/>
        </w:rPr>
        <w:t>izboljšanje usposobljenosti zaposlenih v pravosodju.</w:t>
      </w:r>
    </w:p>
    <w:p w:rsidR="007C50BC" w:rsidRPr="00FF75FC" w:rsidRDefault="007C50BC" w:rsidP="001F194D">
      <w:pPr>
        <w:spacing w:after="0" w:line="240" w:lineRule="auto"/>
        <w:jc w:val="both"/>
        <w:rPr>
          <w:rFonts w:ascii="Times New Roman" w:hAnsi="Times New Roman"/>
          <w:sz w:val="24"/>
          <w:szCs w:val="24"/>
        </w:rPr>
      </w:pPr>
    </w:p>
    <w:p w:rsidR="007C50BC" w:rsidRPr="00FF75FC" w:rsidRDefault="007C50BC" w:rsidP="001F194D">
      <w:pPr>
        <w:spacing w:after="0" w:line="240" w:lineRule="auto"/>
        <w:jc w:val="both"/>
        <w:rPr>
          <w:rFonts w:ascii="Times New Roman" w:hAnsi="Times New Roman"/>
          <w:sz w:val="24"/>
          <w:szCs w:val="24"/>
        </w:rPr>
      </w:pPr>
      <w:r w:rsidRPr="00FF75FC">
        <w:rPr>
          <w:rFonts w:ascii="Times New Roman" w:hAnsi="Times New Roman"/>
          <w:sz w:val="24"/>
          <w:szCs w:val="24"/>
        </w:rPr>
        <w:t>Drugi specifični cilj prednostne naložbe je dvig usposobljenosti in integritete zaposlenih v javni upravi preko nadgradnje sistema upravljanja s kadri in usposabljanji.</w:t>
      </w:r>
    </w:p>
    <w:p w:rsidR="007C50BC" w:rsidRPr="00FF75FC" w:rsidRDefault="007C50BC" w:rsidP="001F194D">
      <w:pPr>
        <w:spacing w:after="0" w:line="240" w:lineRule="auto"/>
        <w:jc w:val="both"/>
        <w:rPr>
          <w:rFonts w:ascii="Times New Roman" w:hAnsi="Times New Roman"/>
          <w:sz w:val="24"/>
          <w:szCs w:val="24"/>
        </w:rPr>
      </w:pPr>
    </w:p>
    <w:p w:rsidR="007C50BC" w:rsidRPr="00FF75FC" w:rsidRDefault="007C50BC"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7C50BC" w:rsidRPr="00FF75FC" w:rsidRDefault="007C50BC" w:rsidP="006A2971">
      <w:pPr>
        <w:numPr>
          <w:ilvl w:val="0"/>
          <w:numId w:val="58"/>
        </w:numPr>
        <w:spacing w:after="0" w:line="240" w:lineRule="auto"/>
        <w:jc w:val="both"/>
        <w:rPr>
          <w:rFonts w:ascii="Times New Roman" w:hAnsi="Times New Roman"/>
          <w:sz w:val="24"/>
          <w:szCs w:val="24"/>
        </w:rPr>
      </w:pPr>
      <w:r w:rsidRPr="00FF75FC">
        <w:rPr>
          <w:rFonts w:ascii="Times New Roman" w:hAnsi="Times New Roman"/>
          <w:sz w:val="24"/>
          <w:szCs w:val="24"/>
        </w:rPr>
        <w:t>posodobitev sistema upravljanja s kadri z nadgradnjo kompetenčnega modela</w:t>
      </w:r>
    </w:p>
    <w:p w:rsidR="007C50BC" w:rsidRPr="00FF75FC" w:rsidRDefault="007C50BC" w:rsidP="006A2971">
      <w:pPr>
        <w:numPr>
          <w:ilvl w:val="0"/>
          <w:numId w:val="58"/>
        </w:numPr>
        <w:spacing w:after="0" w:line="240" w:lineRule="auto"/>
        <w:jc w:val="both"/>
        <w:rPr>
          <w:rFonts w:ascii="Times New Roman" w:hAnsi="Times New Roman"/>
          <w:sz w:val="24"/>
          <w:szCs w:val="24"/>
        </w:rPr>
      </w:pPr>
      <w:r w:rsidRPr="00FF75FC">
        <w:rPr>
          <w:rFonts w:ascii="Times New Roman" w:hAnsi="Times New Roman"/>
          <w:sz w:val="24"/>
          <w:szCs w:val="24"/>
        </w:rPr>
        <w:t>posodobitev kadrovsko informacijskega sistema,</w:t>
      </w:r>
    </w:p>
    <w:p w:rsidR="007C50BC" w:rsidRPr="00FF75FC" w:rsidRDefault="007C50BC" w:rsidP="006A2971">
      <w:pPr>
        <w:numPr>
          <w:ilvl w:val="0"/>
          <w:numId w:val="58"/>
        </w:numPr>
        <w:spacing w:after="0" w:line="240" w:lineRule="auto"/>
        <w:jc w:val="both"/>
        <w:rPr>
          <w:rFonts w:ascii="Times New Roman" w:hAnsi="Times New Roman"/>
          <w:sz w:val="24"/>
          <w:szCs w:val="24"/>
        </w:rPr>
      </w:pPr>
      <w:r w:rsidRPr="00FF75FC">
        <w:rPr>
          <w:rFonts w:ascii="Times New Roman" w:hAnsi="Times New Roman"/>
          <w:sz w:val="24"/>
          <w:szCs w:val="24"/>
        </w:rPr>
        <w:t xml:space="preserve">usposabljanja vodij in zaposlenih v javni upravi na vseh ravneh, na ključnih identificiranih področjih kot so veščine vodenja, strateški in projektni menedžment, </w:t>
      </w:r>
      <w:r w:rsidRPr="00FF75FC">
        <w:rPr>
          <w:rFonts w:ascii="Times New Roman" w:hAnsi="Times New Roman"/>
          <w:sz w:val="24"/>
          <w:szCs w:val="24"/>
        </w:rPr>
        <w:lastRenderedPageBreak/>
        <w:t>boljša zakonodaja, upravlja</w:t>
      </w:r>
      <w:r w:rsidR="00EC2BA6" w:rsidRPr="00FF75FC">
        <w:rPr>
          <w:rFonts w:ascii="Times New Roman" w:hAnsi="Times New Roman"/>
          <w:sz w:val="24"/>
          <w:szCs w:val="24"/>
        </w:rPr>
        <w:t>nje kakovosti, integriteta in o</w:t>
      </w:r>
      <w:r w:rsidRPr="00FF75FC">
        <w:rPr>
          <w:rFonts w:ascii="Times New Roman" w:hAnsi="Times New Roman"/>
          <w:sz w:val="24"/>
          <w:szCs w:val="24"/>
        </w:rPr>
        <w:t>m</w:t>
      </w:r>
      <w:r w:rsidR="00EC2BA6" w:rsidRPr="00FF75FC">
        <w:rPr>
          <w:rFonts w:ascii="Times New Roman" w:hAnsi="Times New Roman"/>
          <w:sz w:val="24"/>
          <w:szCs w:val="24"/>
        </w:rPr>
        <w:t>e</w:t>
      </w:r>
      <w:r w:rsidRPr="00FF75FC">
        <w:rPr>
          <w:rFonts w:ascii="Times New Roman" w:hAnsi="Times New Roman"/>
          <w:sz w:val="24"/>
          <w:szCs w:val="24"/>
        </w:rPr>
        <w:t>jevanje korupcijskih tveganj, javno naročanje in javne finance, digitalne kompetence.</w:t>
      </w:r>
    </w:p>
    <w:p w:rsidR="007C50BC" w:rsidRPr="00FF75FC" w:rsidRDefault="007C50BC" w:rsidP="001F194D">
      <w:pPr>
        <w:spacing w:after="0" w:line="240" w:lineRule="auto"/>
        <w:jc w:val="both"/>
        <w:rPr>
          <w:rFonts w:ascii="Times New Roman" w:hAnsi="Times New Roman"/>
          <w:sz w:val="24"/>
          <w:szCs w:val="24"/>
        </w:rPr>
      </w:pPr>
    </w:p>
    <w:p w:rsidR="007C50BC" w:rsidRPr="00FF75FC" w:rsidRDefault="007C50BC" w:rsidP="001F194D">
      <w:pPr>
        <w:spacing w:after="0" w:line="240" w:lineRule="auto"/>
        <w:jc w:val="both"/>
        <w:rPr>
          <w:rFonts w:ascii="Times New Roman" w:hAnsi="Times New Roman"/>
          <w:sz w:val="24"/>
          <w:szCs w:val="24"/>
        </w:rPr>
      </w:pPr>
      <w:r w:rsidRPr="00FF75FC">
        <w:rPr>
          <w:rFonts w:ascii="Times New Roman" w:hAnsi="Times New Roman"/>
          <w:sz w:val="24"/>
          <w:szCs w:val="24"/>
        </w:rPr>
        <w:t>Tretji specifični cilj prednostne naložbe je izboljšanje upravljanja in večja transparentnost v javni upravi z uvedbo novih orodij, metod in interoperabilnih rešitev.</w:t>
      </w:r>
    </w:p>
    <w:p w:rsidR="007C50BC" w:rsidRPr="00FF75FC" w:rsidRDefault="007C50BC" w:rsidP="001F194D">
      <w:pPr>
        <w:spacing w:after="0" w:line="240" w:lineRule="auto"/>
        <w:jc w:val="both"/>
        <w:rPr>
          <w:rFonts w:ascii="Times New Roman" w:hAnsi="Times New Roman"/>
          <w:sz w:val="24"/>
          <w:szCs w:val="24"/>
        </w:rPr>
      </w:pPr>
    </w:p>
    <w:p w:rsidR="007C50BC" w:rsidRPr="00FF75FC" w:rsidRDefault="007C50BC"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7C50BC" w:rsidRPr="00FF75FC" w:rsidRDefault="007C50BC" w:rsidP="006A2971">
      <w:pPr>
        <w:numPr>
          <w:ilvl w:val="0"/>
          <w:numId w:val="59"/>
        </w:numPr>
        <w:spacing w:after="0" w:line="240" w:lineRule="auto"/>
        <w:jc w:val="both"/>
        <w:rPr>
          <w:rFonts w:ascii="Times New Roman" w:hAnsi="Times New Roman"/>
          <w:sz w:val="24"/>
          <w:szCs w:val="24"/>
        </w:rPr>
      </w:pPr>
      <w:r w:rsidRPr="00FF75FC">
        <w:rPr>
          <w:rFonts w:ascii="Times New Roman" w:hAnsi="Times New Roman"/>
          <w:sz w:val="24"/>
          <w:szCs w:val="24"/>
        </w:rPr>
        <w:t>uvedba orodij za management kakovosti s poudarkom na uporabi merljivih ciljev in procesnih kazalnikov z ustrezno informacijsko podporo vodenju sistema kakovosti,</w:t>
      </w:r>
    </w:p>
    <w:p w:rsidR="007C50BC" w:rsidRPr="00FF75FC" w:rsidRDefault="007C50BC" w:rsidP="006A2971">
      <w:pPr>
        <w:numPr>
          <w:ilvl w:val="0"/>
          <w:numId w:val="59"/>
        </w:numPr>
        <w:spacing w:after="0" w:line="240" w:lineRule="auto"/>
        <w:jc w:val="both"/>
        <w:rPr>
          <w:rFonts w:ascii="Times New Roman" w:hAnsi="Times New Roman"/>
          <w:sz w:val="24"/>
          <w:szCs w:val="24"/>
        </w:rPr>
      </w:pPr>
      <w:r w:rsidRPr="00FF75FC">
        <w:rPr>
          <w:rFonts w:ascii="Times New Roman" w:hAnsi="Times New Roman"/>
          <w:sz w:val="24"/>
          <w:szCs w:val="24"/>
        </w:rPr>
        <w:t>uvedba sistema zunanjega ocenjevanja uspešnosti (peer assessment) in notranjih pregledov/presoj kakovosti delovanja upravnih organov,</w:t>
      </w:r>
    </w:p>
    <w:p w:rsidR="007C50BC" w:rsidRPr="00FF75FC" w:rsidRDefault="007C50BC" w:rsidP="006A2971">
      <w:pPr>
        <w:numPr>
          <w:ilvl w:val="0"/>
          <w:numId w:val="59"/>
        </w:numPr>
        <w:spacing w:after="0" w:line="240" w:lineRule="auto"/>
        <w:jc w:val="both"/>
        <w:rPr>
          <w:rFonts w:ascii="Times New Roman" w:hAnsi="Times New Roman"/>
          <w:sz w:val="24"/>
          <w:szCs w:val="24"/>
        </w:rPr>
      </w:pPr>
      <w:r w:rsidRPr="00FF75FC">
        <w:rPr>
          <w:rFonts w:ascii="Times New Roman" w:hAnsi="Times New Roman"/>
          <w:sz w:val="24"/>
          <w:szCs w:val="24"/>
        </w:rPr>
        <w:t>uvedba enotnih semantičnih tehničnih orodij za večjo učinkovitost, transparentnost in povezanost dela inšpekcijskih organov,</w:t>
      </w:r>
    </w:p>
    <w:p w:rsidR="007C50BC" w:rsidRPr="00FF75FC" w:rsidRDefault="007C50BC" w:rsidP="006A2971">
      <w:pPr>
        <w:numPr>
          <w:ilvl w:val="0"/>
          <w:numId w:val="59"/>
        </w:numPr>
        <w:spacing w:after="0" w:line="240" w:lineRule="auto"/>
        <w:jc w:val="both"/>
        <w:rPr>
          <w:rFonts w:ascii="Times New Roman" w:hAnsi="Times New Roman"/>
          <w:sz w:val="24"/>
          <w:szCs w:val="24"/>
        </w:rPr>
      </w:pPr>
      <w:r w:rsidRPr="00FF75FC">
        <w:rPr>
          <w:rFonts w:ascii="Times New Roman" w:hAnsi="Times New Roman"/>
          <w:sz w:val="24"/>
          <w:szCs w:val="24"/>
        </w:rPr>
        <w:t>dvig ozaveščenosti za večjo transparentnost glede finančne porabe širšega javnega sektorja (organizacija dogodkov, primerjalne analize ipd.),</w:t>
      </w:r>
    </w:p>
    <w:p w:rsidR="007C50BC" w:rsidRPr="00FF75FC" w:rsidRDefault="007C50BC" w:rsidP="006A2971">
      <w:pPr>
        <w:numPr>
          <w:ilvl w:val="0"/>
          <w:numId w:val="59"/>
        </w:numPr>
        <w:spacing w:after="0" w:line="240" w:lineRule="auto"/>
        <w:jc w:val="both"/>
        <w:rPr>
          <w:rFonts w:ascii="Times New Roman" w:hAnsi="Times New Roman"/>
          <w:sz w:val="24"/>
          <w:szCs w:val="24"/>
        </w:rPr>
      </w:pPr>
      <w:r w:rsidRPr="00FF75FC">
        <w:rPr>
          <w:rFonts w:ascii="Times New Roman" w:hAnsi="Times New Roman"/>
          <w:sz w:val="24"/>
          <w:szCs w:val="24"/>
        </w:rPr>
        <w:t>vzpostavitev Enotnega registra tveganj z nadgradnjo obstoječega registra korupcijskih tveganj pri KPK za spremljanje vseh tveganj (poslovnih, korupcijskih...) v javni upravi in učinkovitejši nadzor nad porabo javnih financ (modul za notranjo revizijo),</w:t>
      </w:r>
    </w:p>
    <w:p w:rsidR="007C50BC" w:rsidRPr="00FF75FC" w:rsidRDefault="007C50BC" w:rsidP="006A2971">
      <w:pPr>
        <w:numPr>
          <w:ilvl w:val="0"/>
          <w:numId w:val="59"/>
        </w:numPr>
        <w:spacing w:after="0" w:line="240" w:lineRule="auto"/>
        <w:jc w:val="both"/>
        <w:rPr>
          <w:rFonts w:ascii="Times New Roman" w:hAnsi="Times New Roman"/>
          <w:sz w:val="24"/>
          <w:szCs w:val="24"/>
        </w:rPr>
      </w:pPr>
      <w:r w:rsidRPr="00FF75FC">
        <w:rPr>
          <w:rFonts w:ascii="Times New Roman" w:hAnsi="Times New Roman"/>
          <w:sz w:val="24"/>
          <w:szCs w:val="24"/>
        </w:rPr>
        <w:t>nadgradnja informacijskega sistema za e-javno naročanje z dodatnimi moduli za objavo pogodb in transparentnost celotnega postopka javnega naročanja in javnih razpisov,</w:t>
      </w:r>
    </w:p>
    <w:p w:rsidR="007C50BC" w:rsidRPr="00FF75FC" w:rsidRDefault="007C50BC" w:rsidP="006A2971">
      <w:pPr>
        <w:numPr>
          <w:ilvl w:val="0"/>
          <w:numId w:val="59"/>
        </w:numPr>
        <w:spacing w:after="0" w:line="240" w:lineRule="auto"/>
        <w:jc w:val="both"/>
        <w:rPr>
          <w:rFonts w:ascii="Times New Roman" w:hAnsi="Times New Roman"/>
          <w:sz w:val="24"/>
          <w:szCs w:val="24"/>
        </w:rPr>
      </w:pPr>
      <w:r w:rsidRPr="00FF75FC">
        <w:rPr>
          <w:rFonts w:ascii="Times New Roman" w:hAnsi="Times New Roman"/>
          <w:sz w:val="24"/>
          <w:szCs w:val="24"/>
        </w:rPr>
        <w:t>nadgradnja aplikacije Supervizor z vključitvijo javnih gospodarskih zavodov, ja</w:t>
      </w:r>
      <w:r w:rsidR="00EC2BA6" w:rsidRPr="00FF75FC">
        <w:rPr>
          <w:rFonts w:ascii="Times New Roman" w:hAnsi="Times New Roman"/>
          <w:sz w:val="24"/>
          <w:szCs w:val="24"/>
        </w:rPr>
        <w:t xml:space="preserve">vnih podjetij in podjetij v 100 </w:t>
      </w:r>
      <w:r w:rsidR="00A25C40">
        <w:rPr>
          <w:rFonts w:ascii="Times New Roman" w:hAnsi="Times New Roman"/>
          <w:sz w:val="24"/>
          <w:szCs w:val="24"/>
        </w:rPr>
        <w:t>odsto</w:t>
      </w:r>
      <w:r w:rsidRPr="00FF75FC">
        <w:rPr>
          <w:rFonts w:ascii="Times New Roman" w:hAnsi="Times New Roman"/>
          <w:sz w:val="24"/>
          <w:szCs w:val="24"/>
        </w:rPr>
        <w:t>t</w:t>
      </w:r>
      <w:r w:rsidR="00A25C40">
        <w:rPr>
          <w:rFonts w:ascii="Times New Roman" w:hAnsi="Times New Roman"/>
          <w:sz w:val="24"/>
          <w:szCs w:val="24"/>
        </w:rPr>
        <w:t>n</w:t>
      </w:r>
      <w:r w:rsidRPr="00FF75FC">
        <w:rPr>
          <w:rFonts w:ascii="Times New Roman" w:hAnsi="Times New Roman"/>
          <w:sz w:val="24"/>
          <w:szCs w:val="24"/>
        </w:rPr>
        <w:t>i lasti države,</w:t>
      </w:r>
    </w:p>
    <w:p w:rsidR="007C50BC" w:rsidRPr="00FF75FC" w:rsidRDefault="007C50BC" w:rsidP="006A2971">
      <w:pPr>
        <w:numPr>
          <w:ilvl w:val="0"/>
          <w:numId w:val="59"/>
        </w:numPr>
        <w:spacing w:after="0" w:line="240" w:lineRule="auto"/>
        <w:jc w:val="both"/>
        <w:rPr>
          <w:rFonts w:ascii="Times New Roman" w:hAnsi="Times New Roman"/>
          <w:sz w:val="24"/>
          <w:szCs w:val="24"/>
        </w:rPr>
      </w:pPr>
      <w:r w:rsidRPr="00FF75FC">
        <w:rPr>
          <w:rFonts w:ascii="Times New Roman" w:hAnsi="Times New Roman"/>
          <w:sz w:val="24"/>
          <w:szCs w:val="24"/>
        </w:rPr>
        <w:t>nadgradnja in selitev skupnih gradnikov in horizontalnih aplikativnih rešitev, razvitih v prejšnji finančni perspektivi, v novi državni računalniški oblak,</w:t>
      </w:r>
    </w:p>
    <w:p w:rsidR="007C50BC" w:rsidRPr="00FF75FC" w:rsidRDefault="007C50BC" w:rsidP="006A2971">
      <w:pPr>
        <w:numPr>
          <w:ilvl w:val="0"/>
          <w:numId w:val="59"/>
        </w:numPr>
        <w:spacing w:after="0" w:line="240" w:lineRule="auto"/>
        <w:jc w:val="both"/>
        <w:rPr>
          <w:rFonts w:ascii="Times New Roman" w:hAnsi="Times New Roman"/>
          <w:sz w:val="24"/>
          <w:szCs w:val="24"/>
        </w:rPr>
      </w:pPr>
      <w:r w:rsidRPr="00FF75FC">
        <w:rPr>
          <w:rFonts w:ascii="Times New Roman" w:hAnsi="Times New Roman"/>
          <w:sz w:val="24"/>
          <w:szCs w:val="24"/>
        </w:rPr>
        <w:t>razvoj novih skupnih gradnikov, orodij in storitev (predvsem za e-pošiljanje podatkov, storitve zaupanja, e-plačila in e-arhiv),</w:t>
      </w:r>
    </w:p>
    <w:p w:rsidR="007C50BC" w:rsidRPr="00FF75FC" w:rsidRDefault="007C50BC" w:rsidP="006A2971">
      <w:pPr>
        <w:numPr>
          <w:ilvl w:val="0"/>
          <w:numId w:val="59"/>
        </w:numPr>
        <w:spacing w:after="0" w:line="240" w:lineRule="auto"/>
        <w:jc w:val="both"/>
        <w:rPr>
          <w:rFonts w:ascii="Times New Roman" w:hAnsi="Times New Roman"/>
          <w:sz w:val="24"/>
          <w:szCs w:val="24"/>
        </w:rPr>
      </w:pPr>
      <w:r w:rsidRPr="00FF75FC">
        <w:rPr>
          <w:rFonts w:ascii="Times New Roman" w:hAnsi="Times New Roman"/>
          <w:sz w:val="24"/>
          <w:szCs w:val="24"/>
        </w:rPr>
        <w:t>izboljšanje semantične interoperabilnosti in povezljivosti temeljnih podatkovnih evidenc (registri, ki služijo kot primarni vir podatkov na določenem vsebinskem področju in se uporabljajo tudi na drugih področjih - npr. register prebivalstva, register vozil ipd.) ter njihova postopna migracija v novi državni računalniški oblak,</w:t>
      </w:r>
    </w:p>
    <w:p w:rsidR="007C50BC" w:rsidRPr="00FF75FC" w:rsidRDefault="007C50BC" w:rsidP="006A2971">
      <w:pPr>
        <w:numPr>
          <w:ilvl w:val="0"/>
          <w:numId w:val="59"/>
        </w:numPr>
        <w:spacing w:after="0" w:line="240" w:lineRule="auto"/>
        <w:jc w:val="both"/>
        <w:rPr>
          <w:rFonts w:ascii="Times New Roman" w:hAnsi="Times New Roman"/>
          <w:sz w:val="24"/>
          <w:szCs w:val="24"/>
        </w:rPr>
      </w:pPr>
      <w:r w:rsidRPr="00FF75FC">
        <w:rPr>
          <w:rFonts w:ascii="Times New Roman" w:hAnsi="Times New Roman"/>
          <w:sz w:val="24"/>
          <w:szCs w:val="24"/>
        </w:rPr>
        <w:t>nadgradnja sistema za objavljanje odprtih podatkov tako, da bo omogočena avtomatizirana objava podatkov iz temeljnih podatkovnih evidenc in real-time big-data operacije (prenos, objava in obdelava velikih količin podatkov brez pomembnih časovnih zakasnitev) ter izboljšane možnosti za učinkovit dostop, obdelavo in ponovno uporabo teh podatkov.</w:t>
      </w:r>
    </w:p>
    <w:p w:rsidR="007C50BC" w:rsidRPr="00FF75FC" w:rsidRDefault="007C50BC" w:rsidP="001F194D">
      <w:pPr>
        <w:spacing w:after="0" w:line="240" w:lineRule="auto"/>
        <w:jc w:val="both"/>
        <w:rPr>
          <w:rFonts w:ascii="Times New Roman" w:hAnsi="Times New Roman"/>
          <w:sz w:val="24"/>
          <w:szCs w:val="24"/>
        </w:rPr>
      </w:pPr>
    </w:p>
    <w:p w:rsidR="007C50BC" w:rsidRPr="00FF75FC" w:rsidRDefault="007C50BC" w:rsidP="001F194D">
      <w:pPr>
        <w:spacing w:after="0" w:line="240" w:lineRule="auto"/>
        <w:jc w:val="both"/>
        <w:rPr>
          <w:rFonts w:ascii="Times New Roman" w:hAnsi="Times New Roman"/>
          <w:sz w:val="24"/>
          <w:szCs w:val="24"/>
        </w:rPr>
      </w:pPr>
      <w:r w:rsidRPr="00FF75FC">
        <w:rPr>
          <w:rFonts w:ascii="Times New Roman" w:hAnsi="Times New Roman"/>
          <w:sz w:val="24"/>
          <w:szCs w:val="24"/>
        </w:rPr>
        <w:t>Četrti specifični cilj prednostne naložbe je izboljšanje zakonodajnega okolja in nadgradnja e-storitev za k uporabniku usmerjeno javno upravo.</w:t>
      </w:r>
    </w:p>
    <w:p w:rsidR="007C50BC" w:rsidRPr="00FF75FC" w:rsidRDefault="007C50BC" w:rsidP="001F194D">
      <w:pPr>
        <w:spacing w:after="0" w:line="240" w:lineRule="auto"/>
        <w:jc w:val="both"/>
        <w:rPr>
          <w:rFonts w:ascii="Times New Roman" w:hAnsi="Times New Roman"/>
          <w:sz w:val="24"/>
          <w:szCs w:val="24"/>
        </w:rPr>
      </w:pPr>
    </w:p>
    <w:p w:rsidR="007C50BC" w:rsidRPr="00FF75FC" w:rsidRDefault="007C50BC"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7C50BC" w:rsidRPr="00FF75FC" w:rsidRDefault="007C50BC" w:rsidP="006A2971">
      <w:pPr>
        <w:numPr>
          <w:ilvl w:val="0"/>
          <w:numId w:val="60"/>
        </w:numPr>
        <w:spacing w:after="0" w:line="240" w:lineRule="auto"/>
        <w:jc w:val="both"/>
        <w:rPr>
          <w:rFonts w:ascii="Times New Roman" w:hAnsi="Times New Roman"/>
          <w:sz w:val="24"/>
          <w:szCs w:val="24"/>
        </w:rPr>
      </w:pPr>
      <w:r w:rsidRPr="00FF75FC">
        <w:rPr>
          <w:rFonts w:ascii="Times New Roman" w:hAnsi="Times New Roman"/>
          <w:sz w:val="24"/>
          <w:szCs w:val="24"/>
        </w:rPr>
        <w:t>merjenje administrativnih stroškov in bremen v predpisih na podlagi SCM metodologije,</w:t>
      </w:r>
    </w:p>
    <w:p w:rsidR="007C50BC" w:rsidRPr="00FF75FC" w:rsidRDefault="007C50BC" w:rsidP="006A2971">
      <w:pPr>
        <w:numPr>
          <w:ilvl w:val="0"/>
          <w:numId w:val="60"/>
        </w:numPr>
        <w:spacing w:after="0" w:line="240" w:lineRule="auto"/>
        <w:jc w:val="both"/>
        <w:rPr>
          <w:rFonts w:ascii="Times New Roman" w:hAnsi="Times New Roman"/>
          <w:sz w:val="24"/>
          <w:szCs w:val="24"/>
        </w:rPr>
      </w:pPr>
      <w:r w:rsidRPr="00FF75FC">
        <w:rPr>
          <w:rFonts w:ascii="Times New Roman" w:hAnsi="Times New Roman"/>
          <w:sz w:val="24"/>
          <w:szCs w:val="24"/>
        </w:rPr>
        <w:t>vzpostavitev informacijskega sistema za pripravo celovite (kvantitativne in kvalitativne) presoje posledic učinkov predpisov vključno z MSP testom,</w:t>
      </w:r>
    </w:p>
    <w:p w:rsidR="007C50BC" w:rsidRPr="00FF75FC" w:rsidRDefault="007C50BC" w:rsidP="006A2971">
      <w:pPr>
        <w:numPr>
          <w:ilvl w:val="0"/>
          <w:numId w:val="60"/>
        </w:numPr>
        <w:spacing w:after="0" w:line="240" w:lineRule="auto"/>
        <w:jc w:val="both"/>
        <w:rPr>
          <w:rFonts w:ascii="Times New Roman" w:hAnsi="Times New Roman"/>
          <w:sz w:val="24"/>
          <w:szCs w:val="24"/>
        </w:rPr>
      </w:pPr>
      <w:r w:rsidRPr="00FF75FC">
        <w:rPr>
          <w:rFonts w:ascii="Times New Roman" w:hAnsi="Times New Roman"/>
          <w:sz w:val="24"/>
          <w:szCs w:val="24"/>
        </w:rPr>
        <w:t>vzpostavitev informacijskega sistema za podporo upravnemu poslovanju s strankami,</w:t>
      </w:r>
    </w:p>
    <w:p w:rsidR="007C50BC" w:rsidRPr="00FF75FC" w:rsidRDefault="007C50BC" w:rsidP="006A2971">
      <w:pPr>
        <w:numPr>
          <w:ilvl w:val="0"/>
          <w:numId w:val="60"/>
        </w:numPr>
        <w:spacing w:after="0" w:line="240" w:lineRule="auto"/>
        <w:jc w:val="both"/>
        <w:rPr>
          <w:rFonts w:ascii="Times New Roman" w:hAnsi="Times New Roman"/>
          <w:sz w:val="24"/>
          <w:szCs w:val="24"/>
        </w:rPr>
      </w:pPr>
      <w:r w:rsidRPr="00FF75FC">
        <w:rPr>
          <w:rFonts w:ascii="Times New Roman" w:hAnsi="Times New Roman"/>
          <w:sz w:val="24"/>
          <w:szCs w:val="24"/>
        </w:rPr>
        <w:lastRenderedPageBreak/>
        <w:t>izboljšanje digitalnih kanalov za ponujanje storitev javne uprave končnim uporabnikom v smislu bolj celovitega pokrivanja potreb uporabnikov po konceptu življenjskih dogodkov ("vse na enem mestu" oz. one-stop-shop), omogočena uporaba tudi za tujce.</w:t>
      </w:r>
    </w:p>
    <w:p w:rsidR="007C50BC" w:rsidRPr="00FF75FC" w:rsidRDefault="007C50BC" w:rsidP="001F194D">
      <w:pPr>
        <w:spacing w:after="0" w:line="240" w:lineRule="auto"/>
        <w:jc w:val="both"/>
        <w:rPr>
          <w:rFonts w:ascii="Times New Roman" w:hAnsi="Times New Roman"/>
          <w:sz w:val="24"/>
          <w:szCs w:val="24"/>
        </w:rPr>
      </w:pPr>
    </w:p>
    <w:p w:rsidR="007C50BC" w:rsidRPr="00FF75FC" w:rsidRDefault="007C50BC"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7C50BC" w:rsidRPr="00FF75FC" w:rsidRDefault="007C50BC"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Ciljne </w:t>
      </w:r>
      <w:r w:rsidR="00023EC3" w:rsidRPr="00FF75FC">
        <w:rPr>
          <w:rFonts w:ascii="Times New Roman" w:hAnsi="Times New Roman"/>
          <w:sz w:val="24"/>
          <w:szCs w:val="24"/>
        </w:rPr>
        <w:t xml:space="preserve">skupine </w:t>
      </w:r>
      <w:r w:rsidRPr="00FF75FC">
        <w:rPr>
          <w:rFonts w:ascii="Times New Roman" w:hAnsi="Times New Roman"/>
          <w:sz w:val="24"/>
          <w:szCs w:val="24"/>
        </w:rPr>
        <w:t>prvega specifičnega cilja prednostne naložbe so</w:t>
      </w:r>
      <w:r w:rsidR="00023EC3" w:rsidRPr="00FF75FC">
        <w:rPr>
          <w:sz w:val="24"/>
          <w:szCs w:val="24"/>
        </w:rPr>
        <w:t xml:space="preserve"> </w:t>
      </w:r>
      <w:r w:rsidR="00023EC3" w:rsidRPr="00FF75FC">
        <w:rPr>
          <w:rFonts w:ascii="Times New Roman" w:hAnsi="Times New Roman"/>
          <w:sz w:val="24"/>
          <w:szCs w:val="24"/>
        </w:rPr>
        <w:t>pravosodni organi, sodniki, tožilci, zaposleni v pravosodnih organih</w:t>
      </w:r>
      <w:r w:rsidRPr="00FF75FC">
        <w:rPr>
          <w:rFonts w:ascii="Times New Roman" w:hAnsi="Times New Roman"/>
          <w:sz w:val="24"/>
          <w:szCs w:val="24"/>
        </w:rPr>
        <w:t>.</w:t>
      </w:r>
    </w:p>
    <w:p w:rsidR="007C50BC" w:rsidRPr="00FF75FC" w:rsidRDefault="007C50BC" w:rsidP="001F194D">
      <w:pPr>
        <w:spacing w:after="0" w:line="240" w:lineRule="auto"/>
        <w:jc w:val="both"/>
        <w:rPr>
          <w:rFonts w:ascii="Times New Roman" w:hAnsi="Times New Roman"/>
          <w:sz w:val="24"/>
          <w:szCs w:val="24"/>
        </w:rPr>
      </w:pPr>
    </w:p>
    <w:p w:rsidR="007C50BC" w:rsidRPr="00D37D38" w:rsidRDefault="007C50BC"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Upravičenci </w:t>
      </w:r>
      <w:r w:rsidR="00023EC3" w:rsidRPr="00FF75FC">
        <w:rPr>
          <w:rFonts w:ascii="Times New Roman" w:hAnsi="Times New Roman"/>
          <w:sz w:val="24"/>
          <w:szCs w:val="24"/>
        </w:rPr>
        <w:t xml:space="preserve">prvega </w:t>
      </w:r>
      <w:r w:rsidRPr="00FF75FC">
        <w:rPr>
          <w:rFonts w:ascii="Times New Roman" w:hAnsi="Times New Roman"/>
          <w:sz w:val="24"/>
          <w:szCs w:val="24"/>
        </w:rPr>
        <w:t>specifičnega cilja</w:t>
      </w:r>
      <w:r w:rsidR="006D7E6B">
        <w:rPr>
          <w:rFonts w:ascii="Times New Roman" w:hAnsi="Times New Roman"/>
          <w:sz w:val="24"/>
          <w:szCs w:val="24"/>
        </w:rPr>
        <w:t xml:space="preserve"> prednostne naložbe so</w:t>
      </w:r>
      <w:r w:rsidRPr="00FF75FC">
        <w:rPr>
          <w:sz w:val="24"/>
          <w:szCs w:val="24"/>
        </w:rPr>
        <w:t xml:space="preserve"> </w:t>
      </w:r>
      <w:r w:rsidR="00D37D38" w:rsidRPr="00D37D38">
        <w:rPr>
          <w:rFonts w:ascii="Times New Roman" w:hAnsi="Times New Roman"/>
          <w:sz w:val="24"/>
          <w:szCs w:val="24"/>
        </w:rPr>
        <w:t xml:space="preserve">Ustavno sodišče RS, </w:t>
      </w:r>
      <w:r w:rsidR="00023EC3" w:rsidRPr="00D37D38">
        <w:rPr>
          <w:rFonts w:ascii="Times New Roman" w:hAnsi="Times New Roman"/>
          <w:sz w:val="24"/>
          <w:szCs w:val="24"/>
        </w:rPr>
        <w:t>Vrhovno sodišče RS</w:t>
      </w:r>
      <w:r w:rsidR="006B2386">
        <w:rPr>
          <w:rFonts w:ascii="Times New Roman" w:hAnsi="Times New Roman"/>
          <w:sz w:val="24"/>
          <w:szCs w:val="24"/>
        </w:rPr>
        <w:t>,</w:t>
      </w:r>
      <w:r w:rsidR="00023EC3" w:rsidRPr="00D37D38">
        <w:rPr>
          <w:rFonts w:ascii="Times New Roman" w:hAnsi="Times New Roman"/>
          <w:sz w:val="24"/>
          <w:szCs w:val="24"/>
        </w:rPr>
        <w:t xml:space="preserve"> Ministrstvo za pravosodje</w:t>
      </w:r>
      <w:r w:rsidR="00D37D38" w:rsidRPr="00D37D38">
        <w:rPr>
          <w:rFonts w:ascii="Times New Roman" w:hAnsi="Times New Roman"/>
          <w:sz w:val="24"/>
          <w:szCs w:val="24"/>
        </w:rPr>
        <w:t xml:space="preserve"> in drugi, ki lahko prispevajo k doseganju ciljev s svojimi aktivnostmi</w:t>
      </w:r>
    </w:p>
    <w:p w:rsidR="007C50BC" w:rsidRPr="00FF75FC" w:rsidRDefault="007C50BC" w:rsidP="001F194D">
      <w:pPr>
        <w:spacing w:after="0" w:line="240" w:lineRule="auto"/>
        <w:jc w:val="both"/>
        <w:rPr>
          <w:rFonts w:ascii="Times New Roman" w:hAnsi="Times New Roman"/>
          <w:sz w:val="24"/>
          <w:szCs w:val="24"/>
        </w:rPr>
      </w:pPr>
    </w:p>
    <w:p w:rsidR="00023EC3" w:rsidRPr="00FF75FC" w:rsidRDefault="00023EC3"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drugega specifičnega cilja prednostne naložbe so</w:t>
      </w:r>
      <w:r w:rsidRPr="00FF75FC">
        <w:rPr>
          <w:sz w:val="24"/>
          <w:szCs w:val="24"/>
        </w:rPr>
        <w:t xml:space="preserve"> </w:t>
      </w:r>
      <w:r w:rsidRPr="00FF75FC">
        <w:rPr>
          <w:rFonts w:ascii="Times New Roman" w:hAnsi="Times New Roman"/>
          <w:sz w:val="24"/>
          <w:szCs w:val="24"/>
        </w:rPr>
        <w:t>organi javne uprave in zaposleni v javni upravi.</w:t>
      </w:r>
    </w:p>
    <w:p w:rsidR="00023EC3" w:rsidRPr="00FF75FC" w:rsidRDefault="00023EC3" w:rsidP="001F194D">
      <w:pPr>
        <w:spacing w:after="0" w:line="240" w:lineRule="auto"/>
        <w:jc w:val="both"/>
        <w:rPr>
          <w:rFonts w:ascii="Times New Roman" w:hAnsi="Times New Roman"/>
          <w:sz w:val="24"/>
          <w:szCs w:val="24"/>
        </w:rPr>
      </w:pPr>
    </w:p>
    <w:p w:rsidR="00023EC3" w:rsidRPr="00FF75FC" w:rsidRDefault="00023EC3"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drugega specifičnega cilja prednostne naložbe so</w:t>
      </w:r>
      <w:r w:rsidRPr="00FF75FC">
        <w:rPr>
          <w:sz w:val="24"/>
          <w:szCs w:val="24"/>
        </w:rPr>
        <w:t xml:space="preserve"> </w:t>
      </w:r>
      <w:r w:rsidRPr="00FF75FC">
        <w:rPr>
          <w:rFonts w:ascii="Times New Roman" w:hAnsi="Times New Roman"/>
          <w:sz w:val="24"/>
          <w:szCs w:val="24"/>
        </w:rPr>
        <w:t>ministrstvo, pristojno za javno upravo, Komisija za preprečevanje korupcije in Informacijski pooblaščenec.</w:t>
      </w:r>
    </w:p>
    <w:p w:rsidR="00023EC3" w:rsidRPr="00FF75FC" w:rsidRDefault="00023EC3" w:rsidP="001F194D">
      <w:pPr>
        <w:spacing w:after="0" w:line="240" w:lineRule="auto"/>
        <w:jc w:val="both"/>
        <w:rPr>
          <w:rFonts w:ascii="Times New Roman" w:hAnsi="Times New Roman"/>
          <w:sz w:val="24"/>
          <w:szCs w:val="24"/>
        </w:rPr>
      </w:pPr>
    </w:p>
    <w:p w:rsidR="00023EC3" w:rsidRPr="00FF75FC" w:rsidRDefault="00023EC3"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tretjega specifičnega cilja prednostne naložbe so</w:t>
      </w:r>
      <w:r w:rsidRPr="00FF75FC">
        <w:rPr>
          <w:sz w:val="24"/>
          <w:szCs w:val="24"/>
        </w:rPr>
        <w:t xml:space="preserve"> </w:t>
      </w:r>
      <w:r w:rsidRPr="00FF75FC">
        <w:rPr>
          <w:rFonts w:ascii="Times New Roman" w:hAnsi="Times New Roman"/>
          <w:sz w:val="24"/>
          <w:szCs w:val="24"/>
        </w:rPr>
        <w:t>organi javne uprave in zaposleni v javni upravi.</w:t>
      </w:r>
    </w:p>
    <w:p w:rsidR="00023EC3" w:rsidRPr="00FF75FC" w:rsidRDefault="00023EC3" w:rsidP="001F194D">
      <w:pPr>
        <w:spacing w:after="0" w:line="240" w:lineRule="auto"/>
        <w:jc w:val="both"/>
        <w:rPr>
          <w:rFonts w:ascii="Times New Roman" w:hAnsi="Times New Roman"/>
          <w:sz w:val="24"/>
          <w:szCs w:val="24"/>
        </w:rPr>
      </w:pPr>
    </w:p>
    <w:p w:rsidR="00023EC3" w:rsidRPr="00FF75FC" w:rsidRDefault="00EC2BA6"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tretjega specifičnega cilja prednostne naložbe so ministrstva z organi v sestavi</w:t>
      </w:r>
      <w:r w:rsidR="00A25C40">
        <w:rPr>
          <w:rFonts w:ascii="Times New Roman" w:hAnsi="Times New Roman"/>
          <w:sz w:val="24"/>
          <w:szCs w:val="24"/>
        </w:rPr>
        <w:t>,</w:t>
      </w:r>
      <w:r w:rsidRPr="00FF75FC">
        <w:rPr>
          <w:rFonts w:ascii="Times New Roman" w:hAnsi="Times New Roman"/>
          <w:sz w:val="24"/>
          <w:szCs w:val="24"/>
        </w:rPr>
        <w:t xml:space="preserve"> Komisija za preprečevanje korupcije in Informacijski pooblaščenec.</w:t>
      </w:r>
    </w:p>
    <w:p w:rsidR="00023EC3" w:rsidRPr="00FF75FC" w:rsidRDefault="00023EC3" w:rsidP="001F194D">
      <w:pPr>
        <w:spacing w:after="0" w:line="240" w:lineRule="auto"/>
        <w:jc w:val="both"/>
        <w:rPr>
          <w:rFonts w:ascii="Times New Roman" w:hAnsi="Times New Roman"/>
          <w:sz w:val="24"/>
          <w:szCs w:val="24"/>
        </w:rPr>
      </w:pPr>
    </w:p>
    <w:p w:rsidR="00023EC3" w:rsidRPr="00FF75FC" w:rsidRDefault="00023EC3"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Ciljne skupine </w:t>
      </w:r>
      <w:r w:rsidR="00A25C40">
        <w:rPr>
          <w:rFonts w:ascii="Times New Roman" w:hAnsi="Times New Roman"/>
          <w:sz w:val="24"/>
          <w:szCs w:val="24"/>
        </w:rPr>
        <w:t>četrtega</w:t>
      </w:r>
      <w:r w:rsidRPr="00FF75FC">
        <w:rPr>
          <w:rFonts w:ascii="Times New Roman" w:hAnsi="Times New Roman"/>
          <w:sz w:val="24"/>
          <w:szCs w:val="24"/>
        </w:rPr>
        <w:t xml:space="preserve"> specifičnega cilja prednostne naložbe so</w:t>
      </w:r>
      <w:r w:rsidRPr="00FF75FC">
        <w:rPr>
          <w:sz w:val="24"/>
          <w:szCs w:val="24"/>
        </w:rPr>
        <w:t xml:space="preserve"> </w:t>
      </w:r>
      <w:r w:rsidRPr="00FF75FC">
        <w:rPr>
          <w:rFonts w:ascii="Times New Roman" w:hAnsi="Times New Roman"/>
          <w:sz w:val="24"/>
          <w:szCs w:val="24"/>
        </w:rPr>
        <w:t>organi javne uprave in zaposleni v javni upravi.</w:t>
      </w:r>
    </w:p>
    <w:p w:rsidR="00023EC3" w:rsidRPr="00FF75FC" w:rsidRDefault="00023EC3" w:rsidP="001F194D">
      <w:pPr>
        <w:spacing w:after="0" w:line="240" w:lineRule="auto"/>
        <w:jc w:val="both"/>
        <w:rPr>
          <w:rFonts w:ascii="Times New Roman" w:hAnsi="Times New Roman"/>
          <w:sz w:val="24"/>
          <w:szCs w:val="24"/>
        </w:rPr>
      </w:pPr>
    </w:p>
    <w:p w:rsidR="00023EC3" w:rsidRPr="00FF75FC" w:rsidRDefault="00023EC3"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w:t>
      </w:r>
      <w:r w:rsidR="004F1E2E">
        <w:rPr>
          <w:rFonts w:ascii="Times New Roman" w:hAnsi="Times New Roman"/>
          <w:sz w:val="24"/>
          <w:szCs w:val="24"/>
        </w:rPr>
        <w:t>enec</w:t>
      </w:r>
      <w:r w:rsidRPr="00FF75FC">
        <w:rPr>
          <w:rFonts w:ascii="Times New Roman" w:hAnsi="Times New Roman"/>
          <w:sz w:val="24"/>
          <w:szCs w:val="24"/>
        </w:rPr>
        <w:t xml:space="preserve"> </w:t>
      </w:r>
      <w:r w:rsidR="00A25C40">
        <w:rPr>
          <w:rFonts w:ascii="Times New Roman" w:hAnsi="Times New Roman"/>
          <w:sz w:val="24"/>
          <w:szCs w:val="24"/>
        </w:rPr>
        <w:t>četrtega</w:t>
      </w:r>
      <w:r w:rsidRPr="00FF75FC">
        <w:rPr>
          <w:rFonts w:ascii="Times New Roman" w:hAnsi="Times New Roman"/>
          <w:sz w:val="24"/>
          <w:szCs w:val="24"/>
        </w:rPr>
        <w:t xml:space="preserve"> specifič</w:t>
      </w:r>
      <w:r w:rsidR="004F1E2E">
        <w:rPr>
          <w:rFonts w:ascii="Times New Roman" w:hAnsi="Times New Roman"/>
          <w:sz w:val="24"/>
          <w:szCs w:val="24"/>
        </w:rPr>
        <w:t>nega cilja prednostne naložbe je</w:t>
      </w:r>
      <w:r w:rsidRPr="00FF75FC">
        <w:rPr>
          <w:rFonts w:ascii="Times New Roman" w:hAnsi="Times New Roman"/>
          <w:sz w:val="24"/>
          <w:szCs w:val="24"/>
        </w:rPr>
        <w:t xml:space="preserve"> ministrstvo, pristojno za javno upravo.</w:t>
      </w:r>
    </w:p>
    <w:p w:rsidR="007C50BC" w:rsidRPr="00FF75FC" w:rsidRDefault="007C50BC" w:rsidP="001F194D">
      <w:pPr>
        <w:spacing w:after="0" w:line="240" w:lineRule="auto"/>
        <w:jc w:val="both"/>
        <w:rPr>
          <w:rFonts w:ascii="Times New Roman" w:hAnsi="Times New Roman"/>
          <w:sz w:val="24"/>
          <w:szCs w:val="24"/>
        </w:rPr>
      </w:pPr>
    </w:p>
    <w:p w:rsidR="00023EC3" w:rsidRPr="00FF75FC" w:rsidRDefault="00023EC3"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023EC3" w:rsidRPr="00FF75FC" w:rsidRDefault="00023EC3"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V izvajanju prednostne naložbe se ne načrtuje uporabe finančnih instrumentov.</w:t>
      </w:r>
    </w:p>
    <w:p w:rsidR="00023EC3" w:rsidRPr="00FF75FC" w:rsidRDefault="00023EC3" w:rsidP="001F194D">
      <w:pPr>
        <w:spacing w:after="0" w:line="240" w:lineRule="auto"/>
        <w:jc w:val="both"/>
        <w:rPr>
          <w:rFonts w:ascii="Times New Roman" w:hAnsi="Times New Roman"/>
          <w:sz w:val="24"/>
          <w:szCs w:val="24"/>
          <w:lang w:eastAsia="sl-SI"/>
        </w:rPr>
      </w:pPr>
    </w:p>
    <w:p w:rsidR="00023EC3" w:rsidRPr="00FF75FC" w:rsidRDefault="00023EC3" w:rsidP="001F194D">
      <w:pPr>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 xml:space="preserve">V izvajanju prednostne naložbe se </w:t>
      </w:r>
      <w:r w:rsidR="002E2A0F">
        <w:rPr>
          <w:rFonts w:ascii="Times New Roman" w:hAnsi="Times New Roman"/>
          <w:sz w:val="24"/>
          <w:szCs w:val="24"/>
          <w:lang w:eastAsia="sl-SI"/>
        </w:rPr>
        <w:t xml:space="preserve">ne </w:t>
      </w:r>
      <w:r w:rsidRPr="00FF75FC">
        <w:rPr>
          <w:rFonts w:ascii="Times New Roman" w:hAnsi="Times New Roman"/>
          <w:sz w:val="24"/>
          <w:szCs w:val="24"/>
          <w:lang w:eastAsia="sl-SI"/>
        </w:rPr>
        <w:t>načrtuje izvajanje velikih projektov.</w:t>
      </w:r>
    </w:p>
    <w:p w:rsidR="00023EC3" w:rsidRDefault="00023EC3" w:rsidP="001F194D">
      <w:pPr>
        <w:spacing w:after="0" w:line="240" w:lineRule="auto"/>
        <w:jc w:val="both"/>
        <w:rPr>
          <w:rFonts w:ascii="Times New Roman" w:hAnsi="Times New Roman"/>
          <w:sz w:val="24"/>
          <w:szCs w:val="24"/>
        </w:rPr>
      </w:pPr>
    </w:p>
    <w:p w:rsidR="00E5727E" w:rsidRPr="00805B0E" w:rsidRDefault="00E5727E"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E5727E" w:rsidRDefault="00E5727E" w:rsidP="001F194D">
      <w:pPr>
        <w:spacing w:after="0" w:line="240" w:lineRule="auto"/>
        <w:jc w:val="both"/>
        <w:rPr>
          <w:rFonts w:ascii="Times New Roman" w:hAnsi="Times New Roman"/>
          <w:sz w:val="24"/>
          <w:szCs w:val="24"/>
        </w:rPr>
      </w:pPr>
      <w:r w:rsidRPr="00FF75FC">
        <w:rPr>
          <w:rFonts w:ascii="Times New Roman" w:hAnsi="Times New Roman"/>
          <w:sz w:val="24"/>
          <w:szCs w:val="24"/>
          <w:lang w:eastAsia="sl-SI"/>
        </w:rPr>
        <w:t>V smislu mehanizmov izvajanja bo smiselno uporabljena neposredna potrditev operacij.</w:t>
      </w:r>
    </w:p>
    <w:p w:rsidR="00E5727E" w:rsidRDefault="00E5727E" w:rsidP="001F194D">
      <w:pPr>
        <w:spacing w:after="0" w:line="240" w:lineRule="auto"/>
        <w:jc w:val="both"/>
        <w:rPr>
          <w:rFonts w:ascii="Times New Roman" w:hAnsi="Times New Roman"/>
          <w:sz w:val="24"/>
          <w:szCs w:val="24"/>
        </w:rPr>
      </w:pPr>
    </w:p>
    <w:p w:rsidR="00E5727E" w:rsidRDefault="00E5727E" w:rsidP="001F194D">
      <w:pPr>
        <w:pStyle w:val="Default"/>
        <w:tabs>
          <w:tab w:val="left" w:pos="3210"/>
        </w:tabs>
        <w:jc w:val="both"/>
        <w:rPr>
          <w:rFonts w:ascii="Times New Roman" w:hAnsi="Times New Roman" w:cs="Times New Roman"/>
          <w:b/>
          <w:color w:val="auto"/>
        </w:rPr>
      </w:pPr>
      <w:r>
        <w:rPr>
          <w:rFonts w:ascii="Times New Roman" w:hAnsi="Times New Roman" w:cs="Times New Roman"/>
          <w:b/>
          <w:color w:val="auto"/>
        </w:rPr>
        <w:t>Ugotavljanje upravičenosti</w:t>
      </w:r>
    </w:p>
    <w:p w:rsidR="002E2A0F" w:rsidRDefault="002E2A0F" w:rsidP="001F194D">
      <w:pPr>
        <w:autoSpaceDE w:val="0"/>
        <w:autoSpaceDN w:val="0"/>
        <w:adjustRightInd w:val="0"/>
        <w:spacing w:after="0" w:line="240" w:lineRule="auto"/>
        <w:jc w:val="both"/>
        <w:rPr>
          <w:rFonts w:ascii="Times New Roman" w:hAnsi="Times New Roman"/>
          <w:sz w:val="24"/>
          <w:szCs w:val="24"/>
        </w:rPr>
      </w:pPr>
      <w:r w:rsidRPr="002E2A0F">
        <w:rPr>
          <w:rFonts w:ascii="Times New Roman" w:hAnsi="Times New Roman"/>
          <w:sz w:val="24"/>
          <w:szCs w:val="24"/>
        </w:rPr>
        <w:t xml:space="preserve">Ob upoštevanju predmeta vsakega posameznega izbora operacij v okviru </w:t>
      </w:r>
      <w:r>
        <w:rPr>
          <w:rFonts w:ascii="Times New Roman" w:hAnsi="Times New Roman"/>
          <w:sz w:val="24"/>
          <w:szCs w:val="24"/>
        </w:rPr>
        <w:t>prvega</w:t>
      </w:r>
      <w:r w:rsidRPr="002E2A0F">
        <w:rPr>
          <w:rFonts w:ascii="Times New Roman" w:hAnsi="Times New Roman"/>
          <w:sz w:val="24"/>
          <w:szCs w:val="24"/>
        </w:rPr>
        <w:t xml:space="preserve"> specifičnega cilja se glede na relevantnost zagotovi zastopanost vsaj naslednjih pogojev za ugotavljanje upravičenosti:</w:t>
      </w:r>
    </w:p>
    <w:p w:rsidR="002E2A0F" w:rsidRPr="006016CD" w:rsidRDefault="002E2A0F" w:rsidP="006A2971">
      <w:pPr>
        <w:numPr>
          <w:ilvl w:val="0"/>
          <w:numId w:val="82"/>
        </w:numPr>
        <w:autoSpaceDE w:val="0"/>
        <w:autoSpaceDN w:val="0"/>
        <w:adjustRightInd w:val="0"/>
        <w:spacing w:after="0" w:line="240" w:lineRule="auto"/>
        <w:jc w:val="both"/>
        <w:rPr>
          <w:rFonts w:ascii="Times New Roman" w:hAnsi="Times New Roman"/>
          <w:sz w:val="24"/>
          <w:szCs w:val="24"/>
          <w:lang w:eastAsia="sl-SI"/>
        </w:rPr>
      </w:pPr>
      <w:r w:rsidRPr="006016CD">
        <w:rPr>
          <w:rFonts w:ascii="Times New Roman" w:hAnsi="Times New Roman"/>
          <w:sz w:val="24"/>
          <w:szCs w:val="24"/>
          <w:lang w:eastAsia="sl-SI"/>
        </w:rPr>
        <w:t>skladnost s strategijo Pravosodje 2020 in Strategijo ravnanja s človeškimi viri v pravosodju 2020,</w:t>
      </w:r>
    </w:p>
    <w:p w:rsidR="002E2A0F" w:rsidRPr="006016CD" w:rsidRDefault="002E2A0F" w:rsidP="006A2971">
      <w:pPr>
        <w:numPr>
          <w:ilvl w:val="0"/>
          <w:numId w:val="66"/>
        </w:numPr>
        <w:autoSpaceDE w:val="0"/>
        <w:autoSpaceDN w:val="0"/>
        <w:adjustRightInd w:val="0"/>
        <w:spacing w:after="0" w:line="240" w:lineRule="auto"/>
        <w:jc w:val="both"/>
        <w:rPr>
          <w:rFonts w:ascii="Times New Roman" w:hAnsi="Times New Roman"/>
          <w:sz w:val="24"/>
          <w:szCs w:val="24"/>
          <w:lang w:eastAsia="sl-SI"/>
        </w:rPr>
      </w:pPr>
      <w:r w:rsidRPr="006016CD">
        <w:rPr>
          <w:rFonts w:ascii="Times New Roman" w:hAnsi="Times New Roman"/>
          <w:sz w:val="24"/>
          <w:szCs w:val="24"/>
          <w:lang w:eastAsia="sl-SI"/>
        </w:rPr>
        <w:t>izkazovanje ustreznosti ciljnih skupin,</w:t>
      </w:r>
    </w:p>
    <w:p w:rsidR="002E2A0F" w:rsidRPr="006016CD" w:rsidRDefault="002E2A0F" w:rsidP="006A2971">
      <w:pPr>
        <w:numPr>
          <w:ilvl w:val="0"/>
          <w:numId w:val="66"/>
        </w:numPr>
        <w:autoSpaceDE w:val="0"/>
        <w:autoSpaceDN w:val="0"/>
        <w:adjustRightInd w:val="0"/>
        <w:spacing w:after="0" w:line="240" w:lineRule="auto"/>
        <w:jc w:val="both"/>
        <w:rPr>
          <w:rFonts w:ascii="Times New Roman" w:hAnsi="Times New Roman"/>
          <w:sz w:val="24"/>
          <w:szCs w:val="24"/>
          <w:lang w:eastAsia="sl-SI"/>
        </w:rPr>
      </w:pPr>
      <w:r w:rsidRPr="006016CD">
        <w:rPr>
          <w:rFonts w:ascii="Times New Roman" w:hAnsi="Times New Roman"/>
          <w:sz w:val="24"/>
          <w:szCs w:val="24"/>
          <w:lang w:eastAsia="sl-SI"/>
        </w:rPr>
        <w:t>prispevek k učinkovitejšemu delovanju pravosodnih organov, Prispevek k hitrejšemu reševanju sodnih sporov</w:t>
      </w:r>
      <w:r>
        <w:rPr>
          <w:rFonts w:ascii="Times New Roman" w:hAnsi="Times New Roman"/>
          <w:sz w:val="24"/>
          <w:szCs w:val="24"/>
          <w:lang w:eastAsia="sl-SI"/>
        </w:rPr>
        <w:t>.</w:t>
      </w:r>
    </w:p>
    <w:p w:rsidR="002E2A0F" w:rsidRDefault="002E2A0F" w:rsidP="001F194D">
      <w:pPr>
        <w:pStyle w:val="Default"/>
        <w:jc w:val="both"/>
        <w:rPr>
          <w:rFonts w:ascii="Times New Roman" w:hAnsi="Times New Roman" w:cs="Times New Roman"/>
          <w:color w:val="auto"/>
        </w:rPr>
      </w:pPr>
    </w:p>
    <w:p w:rsidR="00E5727E" w:rsidRPr="000C1993" w:rsidRDefault="00E5727E" w:rsidP="001F194D">
      <w:pPr>
        <w:pStyle w:val="Default"/>
        <w:jc w:val="both"/>
        <w:rPr>
          <w:rFonts w:ascii="Times New Roman" w:hAnsi="Times New Roman" w:cs="Times New Roman"/>
          <w:color w:val="auto"/>
        </w:rPr>
      </w:pPr>
      <w:r w:rsidRPr="00552137">
        <w:rPr>
          <w:rFonts w:ascii="Times New Roman" w:hAnsi="Times New Roman" w:cs="Times New Roman"/>
          <w:color w:val="auto"/>
        </w:rPr>
        <w:t xml:space="preserve">Ob upoštevanju predmeta vsakega posameznega izbora operacij </w:t>
      </w:r>
      <w:r w:rsidR="00A25C40">
        <w:rPr>
          <w:rFonts w:ascii="Times New Roman" w:hAnsi="Times New Roman"/>
        </w:rPr>
        <w:t>v okviru 2., 3. in 4. specifičnega cilja</w:t>
      </w:r>
      <w:r w:rsidR="00A25C40" w:rsidRPr="00552137">
        <w:rPr>
          <w:rFonts w:ascii="Times New Roman" w:hAnsi="Times New Roman" w:cs="Times New Roman"/>
          <w:color w:val="auto"/>
        </w:rPr>
        <w:t xml:space="preserve"> </w:t>
      </w:r>
      <w:r w:rsidRPr="00552137">
        <w:rPr>
          <w:rFonts w:ascii="Times New Roman" w:hAnsi="Times New Roman" w:cs="Times New Roman"/>
          <w:color w:val="auto"/>
        </w:rPr>
        <w:t xml:space="preserve">se glede na relevantnost zagotovi zastopanost </w:t>
      </w:r>
      <w:r w:rsidRPr="00552137">
        <w:rPr>
          <w:rFonts w:ascii="Times New Roman" w:hAnsi="Times New Roman" w:cs="Times New Roman"/>
          <w:color w:val="auto"/>
          <w:lang w:eastAsia="en-US"/>
        </w:rPr>
        <w:t>vsaj naslednjih pogojev za ugotavljanje</w:t>
      </w:r>
      <w:r w:rsidRPr="00552137">
        <w:rPr>
          <w:rFonts w:ascii="Times New Roman" w:hAnsi="Times New Roman" w:cs="Times New Roman"/>
          <w:color w:val="auto"/>
        </w:rPr>
        <w:t xml:space="preserve"> upravičenosti:</w:t>
      </w:r>
    </w:p>
    <w:p w:rsidR="00C10C02" w:rsidRDefault="00C10C02" w:rsidP="006A2971">
      <w:pPr>
        <w:numPr>
          <w:ilvl w:val="0"/>
          <w:numId w:val="66"/>
        </w:numPr>
        <w:autoSpaceDE w:val="0"/>
        <w:autoSpaceDN w:val="0"/>
        <w:adjustRightInd w:val="0"/>
        <w:spacing w:after="0" w:line="240" w:lineRule="auto"/>
        <w:jc w:val="both"/>
        <w:rPr>
          <w:rFonts w:ascii="Times New Roman" w:hAnsi="Times New Roman"/>
          <w:sz w:val="24"/>
          <w:szCs w:val="24"/>
          <w:lang w:eastAsia="sl-SI"/>
        </w:rPr>
      </w:pPr>
      <w:r>
        <w:rPr>
          <w:rFonts w:ascii="Times New Roman" w:hAnsi="Times New Roman"/>
          <w:sz w:val="24"/>
          <w:szCs w:val="24"/>
          <w:lang w:eastAsia="sl-SI"/>
        </w:rPr>
        <w:t>skladnost s cilji in rezultati prednostne osi oziroma prednostne naložbe,</w:t>
      </w:r>
    </w:p>
    <w:p w:rsidR="00C10C02" w:rsidRPr="00747407" w:rsidRDefault="00C10C02" w:rsidP="006A2971">
      <w:pPr>
        <w:numPr>
          <w:ilvl w:val="0"/>
          <w:numId w:val="66"/>
        </w:numPr>
        <w:autoSpaceDE w:val="0"/>
        <w:autoSpaceDN w:val="0"/>
        <w:adjustRightInd w:val="0"/>
        <w:spacing w:after="0" w:line="240" w:lineRule="auto"/>
        <w:jc w:val="both"/>
        <w:rPr>
          <w:rFonts w:ascii="Times New Roman" w:hAnsi="Times New Roman"/>
          <w:sz w:val="24"/>
          <w:szCs w:val="24"/>
          <w:lang w:eastAsia="sl-SI"/>
        </w:rPr>
      </w:pPr>
      <w:r w:rsidRPr="00FF75FC">
        <w:rPr>
          <w:rFonts w:ascii="Times New Roman" w:hAnsi="Times New Roman"/>
          <w:sz w:val="24"/>
          <w:szCs w:val="24"/>
          <w:lang w:eastAsia="sl-SI"/>
        </w:rPr>
        <w:t>skladnost s</w:t>
      </w:r>
      <w:r w:rsidRPr="00747407">
        <w:rPr>
          <w:rFonts w:ascii="Times New Roman" w:hAnsi="Times New Roman"/>
          <w:sz w:val="24"/>
          <w:szCs w:val="24"/>
          <w:lang w:eastAsia="sl-SI"/>
        </w:rPr>
        <w:t xml:space="preserve"> strateškimi načrti in normativnimi obvezami,</w:t>
      </w:r>
    </w:p>
    <w:p w:rsidR="00C10C02" w:rsidRPr="00747407" w:rsidRDefault="00C10C02" w:rsidP="006A2971">
      <w:pPr>
        <w:numPr>
          <w:ilvl w:val="0"/>
          <w:numId w:val="66"/>
        </w:numPr>
        <w:spacing w:after="0" w:line="240" w:lineRule="auto"/>
        <w:jc w:val="both"/>
        <w:rPr>
          <w:rFonts w:ascii="Times New Roman" w:hAnsi="Times New Roman"/>
          <w:sz w:val="24"/>
          <w:szCs w:val="24"/>
        </w:rPr>
      </w:pPr>
      <w:r w:rsidRPr="00747407">
        <w:rPr>
          <w:rFonts w:ascii="Times New Roman" w:hAnsi="Times New Roman"/>
          <w:sz w:val="24"/>
          <w:szCs w:val="24"/>
        </w:rPr>
        <w:t>izkazovanje ustreznosti ciljnih skupin,</w:t>
      </w:r>
    </w:p>
    <w:p w:rsidR="00C10C02" w:rsidRPr="00861F4B" w:rsidRDefault="00C10C02"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t>realna izvedljivost v obdobju ter ustreznost in sposobnost upravičencev</w:t>
      </w:r>
      <w:r>
        <w:rPr>
          <w:rFonts w:ascii="Times New Roman" w:hAnsi="Times New Roman"/>
          <w:sz w:val="24"/>
          <w:szCs w:val="24"/>
        </w:rPr>
        <w:t>.</w:t>
      </w:r>
    </w:p>
    <w:p w:rsidR="00C10C02" w:rsidRDefault="00C10C02" w:rsidP="001F194D">
      <w:pPr>
        <w:pStyle w:val="Default"/>
        <w:jc w:val="both"/>
        <w:rPr>
          <w:rFonts w:ascii="Times New Roman" w:hAnsi="Times New Roman" w:cs="Times New Roman"/>
          <w:color w:val="auto"/>
        </w:rPr>
      </w:pPr>
    </w:p>
    <w:p w:rsidR="00E5727E" w:rsidRPr="00FF75FC" w:rsidRDefault="00E5727E"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Merila</w:t>
      </w:r>
      <w:r>
        <w:rPr>
          <w:rFonts w:ascii="Times New Roman" w:hAnsi="Times New Roman" w:cs="Times New Roman"/>
          <w:b/>
          <w:color w:val="auto"/>
        </w:rPr>
        <w:t xml:space="preserve"> za ocenjevanje</w:t>
      </w:r>
    </w:p>
    <w:p w:rsidR="002E2A0F" w:rsidRDefault="002E2A0F" w:rsidP="001F194D">
      <w:pPr>
        <w:autoSpaceDE w:val="0"/>
        <w:autoSpaceDN w:val="0"/>
        <w:adjustRightInd w:val="0"/>
        <w:spacing w:after="0" w:line="240" w:lineRule="auto"/>
        <w:jc w:val="both"/>
        <w:rPr>
          <w:rFonts w:ascii="Times New Roman" w:hAnsi="Times New Roman"/>
          <w:sz w:val="24"/>
          <w:szCs w:val="24"/>
        </w:rPr>
      </w:pPr>
      <w:r w:rsidRPr="00FF75FC">
        <w:rPr>
          <w:rFonts w:ascii="Times New Roman" w:hAnsi="Times New Roman"/>
          <w:sz w:val="24"/>
          <w:szCs w:val="24"/>
        </w:rPr>
        <w:t>Ob upoštevanju predmeta vsakega posameznega izbora operacij se zagotovi zastopanost nekaterih ali vseh meril za ocenjevanje:</w:t>
      </w:r>
    </w:p>
    <w:p w:rsidR="002E2A0F" w:rsidRPr="00841FDB" w:rsidRDefault="002E2A0F" w:rsidP="006A2971">
      <w:pPr>
        <w:numPr>
          <w:ilvl w:val="0"/>
          <w:numId w:val="66"/>
        </w:numPr>
        <w:autoSpaceDE w:val="0"/>
        <w:autoSpaceDN w:val="0"/>
        <w:adjustRightInd w:val="0"/>
        <w:spacing w:after="0" w:line="240" w:lineRule="auto"/>
        <w:jc w:val="both"/>
        <w:rPr>
          <w:rFonts w:ascii="Times New Roman" w:hAnsi="Times New Roman"/>
          <w:sz w:val="24"/>
          <w:szCs w:val="24"/>
          <w:lang w:eastAsia="sl-SI"/>
        </w:rPr>
      </w:pPr>
      <w:r w:rsidRPr="00841FDB">
        <w:rPr>
          <w:rFonts w:ascii="Times New Roman" w:hAnsi="Times New Roman"/>
          <w:sz w:val="24"/>
          <w:szCs w:val="24"/>
          <w:lang w:eastAsia="sl-SI"/>
        </w:rPr>
        <w:t>prispevek k razvoju usposobljenosti in kompetentnosti zaposlenih v pravosodju,</w:t>
      </w:r>
    </w:p>
    <w:p w:rsidR="002E2A0F" w:rsidRPr="00841FDB" w:rsidRDefault="002E2A0F" w:rsidP="006A2971">
      <w:pPr>
        <w:numPr>
          <w:ilvl w:val="0"/>
          <w:numId w:val="66"/>
        </w:numPr>
        <w:autoSpaceDE w:val="0"/>
        <w:autoSpaceDN w:val="0"/>
        <w:adjustRightInd w:val="0"/>
        <w:spacing w:after="0" w:line="240" w:lineRule="auto"/>
        <w:jc w:val="both"/>
        <w:rPr>
          <w:rFonts w:ascii="Times New Roman" w:hAnsi="Times New Roman"/>
          <w:sz w:val="24"/>
          <w:szCs w:val="24"/>
          <w:lang w:eastAsia="sl-SI"/>
        </w:rPr>
      </w:pPr>
      <w:r w:rsidRPr="00841FDB">
        <w:rPr>
          <w:rFonts w:ascii="Times New Roman" w:hAnsi="Times New Roman"/>
          <w:sz w:val="24"/>
          <w:szCs w:val="24"/>
          <w:lang w:eastAsia="sl-SI"/>
        </w:rPr>
        <w:t>upoštevanje zelenih IKT rešitev na področju zagotavljanja informacijske podpore v pravosodju,</w:t>
      </w:r>
    </w:p>
    <w:p w:rsidR="002E2A0F" w:rsidRPr="00841FDB" w:rsidRDefault="002E2A0F" w:rsidP="006A2971">
      <w:pPr>
        <w:numPr>
          <w:ilvl w:val="0"/>
          <w:numId w:val="66"/>
        </w:numPr>
        <w:autoSpaceDE w:val="0"/>
        <w:autoSpaceDN w:val="0"/>
        <w:adjustRightInd w:val="0"/>
        <w:spacing w:after="0" w:line="240" w:lineRule="auto"/>
        <w:jc w:val="both"/>
        <w:rPr>
          <w:rFonts w:ascii="Times New Roman" w:hAnsi="Times New Roman"/>
          <w:sz w:val="24"/>
          <w:szCs w:val="24"/>
          <w:lang w:eastAsia="sl-SI"/>
        </w:rPr>
      </w:pPr>
      <w:r w:rsidRPr="00841FDB">
        <w:rPr>
          <w:rFonts w:ascii="Times New Roman" w:hAnsi="Times New Roman"/>
          <w:sz w:val="24"/>
          <w:szCs w:val="24"/>
          <w:lang w:eastAsia="sl-SI"/>
        </w:rPr>
        <w:t>finančni prihranki pri poslovanju v pravosodju,</w:t>
      </w:r>
    </w:p>
    <w:p w:rsidR="002E2A0F" w:rsidRPr="00841FDB" w:rsidRDefault="002E2A0F" w:rsidP="006A2971">
      <w:pPr>
        <w:numPr>
          <w:ilvl w:val="0"/>
          <w:numId w:val="66"/>
        </w:numPr>
        <w:autoSpaceDE w:val="0"/>
        <w:autoSpaceDN w:val="0"/>
        <w:adjustRightInd w:val="0"/>
        <w:spacing w:after="0" w:line="240" w:lineRule="auto"/>
        <w:jc w:val="both"/>
        <w:rPr>
          <w:rFonts w:ascii="Times New Roman" w:hAnsi="Times New Roman"/>
          <w:sz w:val="24"/>
          <w:szCs w:val="24"/>
          <w:lang w:eastAsia="sl-SI"/>
        </w:rPr>
      </w:pPr>
      <w:r w:rsidRPr="00841FDB">
        <w:rPr>
          <w:rFonts w:ascii="Times New Roman" w:hAnsi="Times New Roman"/>
          <w:sz w:val="24"/>
          <w:szCs w:val="24"/>
          <w:lang w:eastAsia="sl-SI"/>
        </w:rPr>
        <w:t>prispevek k povezljivosti pravosodnih organov z zagotavljanjem sinergijskih učinkov in transparentnejšemu delovanju pravosodja,</w:t>
      </w:r>
    </w:p>
    <w:p w:rsidR="002E2A0F" w:rsidRPr="00FF75FC" w:rsidRDefault="002E2A0F" w:rsidP="006A2971">
      <w:pPr>
        <w:numPr>
          <w:ilvl w:val="0"/>
          <w:numId w:val="66"/>
        </w:numPr>
        <w:autoSpaceDE w:val="0"/>
        <w:autoSpaceDN w:val="0"/>
        <w:adjustRightInd w:val="0"/>
        <w:spacing w:after="0" w:line="240" w:lineRule="auto"/>
        <w:jc w:val="both"/>
        <w:rPr>
          <w:rFonts w:ascii="Times New Roman" w:hAnsi="Times New Roman"/>
          <w:sz w:val="24"/>
          <w:szCs w:val="24"/>
          <w:lang w:eastAsia="sl-SI"/>
        </w:rPr>
      </w:pPr>
      <w:r w:rsidRPr="00841FDB">
        <w:rPr>
          <w:rFonts w:ascii="Times New Roman" w:hAnsi="Times New Roman"/>
          <w:sz w:val="24"/>
          <w:szCs w:val="24"/>
          <w:lang w:eastAsia="sl-SI"/>
        </w:rPr>
        <w:t>prispevek k večji uporabi alternativnega reševanja sodnih sporov.</w:t>
      </w:r>
    </w:p>
    <w:p w:rsidR="002E2A0F" w:rsidRDefault="002E2A0F" w:rsidP="001F194D">
      <w:pPr>
        <w:pStyle w:val="Default"/>
        <w:jc w:val="both"/>
        <w:rPr>
          <w:rFonts w:ascii="Times New Roman" w:hAnsi="Times New Roman" w:cs="Times New Roman"/>
          <w:color w:val="auto"/>
        </w:rPr>
      </w:pPr>
    </w:p>
    <w:p w:rsidR="00E5727E" w:rsidRDefault="00E5727E" w:rsidP="001F194D">
      <w:pPr>
        <w:pStyle w:val="Default"/>
        <w:jc w:val="both"/>
        <w:rPr>
          <w:rFonts w:ascii="Times New Roman" w:hAnsi="Times New Roman" w:cs="Times New Roman"/>
          <w:color w:val="auto"/>
        </w:rPr>
      </w:pPr>
      <w:r w:rsidRPr="00F032E8">
        <w:rPr>
          <w:rFonts w:ascii="Times New Roman" w:hAnsi="Times New Roman" w:cs="Times New Roman"/>
          <w:color w:val="auto"/>
        </w:rPr>
        <w:t>Ob upoštevanju predmeta vsakega posameznega izbora operacij se</w:t>
      </w:r>
      <w:r w:rsidR="00A25C40" w:rsidRPr="00A25C40">
        <w:rPr>
          <w:rFonts w:ascii="Times New Roman" w:hAnsi="Times New Roman"/>
        </w:rPr>
        <w:t xml:space="preserve"> </w:t>
      </w:r>
      <w:r w:rsidR="00A25C40">
        <w:rPr>
          <w:rFonts w:ascii="Times New Roman" w:hAnsi="Times New Roman"/>
        </w:rPr>
        <w:t>v okviru 2., 3. in 4. specifičnega cilja</w:t>
      </w:r>
      <w:r w:rsidRPr="00F032E8">
        <w:rPr>
          <w:rFonts w:ascii="Times New Roman" w:hAnsi="Times New Roman" w:cs="Times New Roman"/>
          <w:color w:val="auto"/>
        </w:rPr>
        <w:t xml:space="preserv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C10C02" w:rsidRPr="00747407" w:rsidRDefault="00C10C02"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sz w:val="24"/>
          <w:szCs w:val="24"/>
        </w:rPr>
        <w:t>upoštevanje IKT</w:t>
      </w:r>
      <w:r>
        <w:rPr>
          <w:rFonts w:ascii="Times New Roman" w:hAnsi="Times New Roman"/>
          <w:sz w:val="24"/>
          <w:szCs w:val="24"/>
        </w:rPr>
        <w:t xml:space="preserve"> </w:t>
      </w:r>
      <w:r w:rsidRPr="00FF75FC">
        <w:rPr>
          <w:rFonts w:ascii="Times New Roman" w:hAnsi="Times New Roman"/>
          <w:sz w:val="24"/>
          <w:szCs w:val="24"/>
        </w:rPr>
        <w:t>standardov</w:t>
      </w:r>
      <w:r w:rsidRPr="00FF75FC">
        <w:rPr>
          <w:sz w:val="16"/>
          <w:szCs w:val="16"/>
        </w:rPr>
        <w:t xml:space="preserve"> </w:t>
      </w:r>
      <w:r w:rsidRPr="00564852">
        <w:rPr>
          <w:rFonts w:ascii="Times New Roman" w:hAnsi="Times New Roman"/>
          <w:sz w:val="24"/>
          <w:szCs w:val="24"/>
        </w:rPr>
        <w:t>i</w:t>
      </w:r>
      <w:r w:rsidRPr="00747407">
        <w:rPr>
          <w:rFonts w:ascii="Times New Roman" w:hAnsi="Times New Roman"/>
          <w:sz w:val="24"/>
          <w:szCs w:val="24"/>
        </w:rPr>
        <w:t>n kriterijev za nove informacijske sisteme v državni upravi, uporabo obstoječih horizontalnih rešitev, potencial za odprte podatke in storitve</w:t>
      </w:r>
      <w:r>
        <w:rPr>
          <w:rFonts w:ascii="Times New Roman" w:hAnsi="Times New Roman"/>
          <w:sz w:val="24"/>
          <w:szCs w:val="24"/>
        </w:rPr>
        <w:t xml:space="preserve"> ter </w:t>
      </w:r>
      <w:r w:rsidRPr="00747407">
        <w:rPr>
          <w:rFonts w:ascii="Times New Roman" w:hAnsi="Times New Roman"/>
          <w:sz w:val="24"/>
          <w:szCs w:val="24"/>
        </w:rPr>
        <w:t>integracijo v oblačni sistem</w:t>
      </w:r>
      <w:r w:rsidRPr="00747407">
        <w:rPr>
          <w:rFonts w:eastAsia="Times New Roman" w:cs="Calibri"/>
          <w:color w:val="000000"/>
          <w:lang w:eastAsia="sl-SI"/>
        </w:rPr>
        <w:t>,</w:t>
      </w:r>
    </w:p>
    <w:p w:rsidR="00C10C02" w:rsidRPr="00747407" w:rsidRDefault="00C10C02" w:rsidP="006A2971">
      <w:pPr>
        <w:numPr>
          <w:ilvl w:val="0"/>
          <w:numId w:val="66"/>
        </w:numPr>
        <w:spacing w:after="0" w:line="240" w:lineRule="auto"/>
        <w:jc w:val="both"/>
        <w:rPr>
          <w:rFonts w:ascii="Times New Roman" w:hAnsi="Times New Roman"/>
          <w:sz w:val="24"/>
          <w:szCs w:val="24"/>
        </w:rPr>
      </w:pPr>
      <w:r w:rsidRPr="00747407">
        <w:rPr>
          <w:rFonts w:ascii="Times New Roman" w:hAnsi="Times New Roman"/>
          <w:sz w:val="24"/>
          <w:szCs w:val="24"/>
        </w:rPr>
        <w:t xml:space="preserve">finančni prihranki za uporabnike in ponudnike storitev, </w:t>
      </w:r>
    </w:p>
    <w:p w:rsidR="00C10C02" w:rsidRPr="00747407" w:rsidRDefault="00C10C02" w:rsidP="006A2971">
      <w:pPr>
        <w:numPr>
          <w:ilvl w:val="0"/>
          <w:numId w:val="66"/>
        </w:numPr>
        <w:spacing w:after="0" w:line="240" w:lineRule="auto"/>
        <w:jc w:val="both"/>
        <w:rPr>
          <w:rFonts w:ascii="Times New Roman" w:hAnsi="Times New Roman"/>
          <w:sz w:val="24"/>
          <w:szCs w:val="24"/>
        </w:rPr>
      </w:pPr>
      <w:r w:rsidRPr="00747407">
        <w:rPr>
          <w:rFonts w:ascii="Times New Roman" w:hAnsi="Times New Roman"/>
          <w:sz w:val="24"/>
          <w:szCs w:val="24"/>
        </w:rPr>
        <w:t xml:space="preserve">prispevek k </w:t>
      </w:r>
      <w:r>
        <w:rPr>
          <w:rFonts w:ascii="Times New Roman" w:hAnsi="Times New Roman"/>
          <w:sz w:val="24"/>
          <w:szCs w:val="24"/>
        </w:rPr>
        <w:t xml:space="preserve">poenotenju, </w:t>
      </w:r>
      <w:r w:rsidRPr="00747407">
        <w:rPr>
          <w:rFonts w:ascii="Times New Roman" w:hAnsi="Times New Roman"/>
          <w:sz w:val="24"/>
          <w:szCs w:val="24"/>
        </w:rPr>
        <w:t>povezljivosti, ponovni uporabi in transparentnosti,</w:t>
      </w:r>
    </w:p>
    <w:p w:rsidR="00C10C02" w:rsidRPr="00747407" w:rsidRDefault="00C10C02" w:rsidP="006A2971">
      <w:pPr>
        <w:numPr>
          <w:ilvl w:val="0"/>
          <w:numId w:val="66"/>
        </w:numPr>
        <w:spacing w:after="0" w:line="240" w:lineRule="auto"/>
        <w:jc w:val="both"/>
        <w:rPr>
          <w:rFonts w:ascii="Times New Roman" w:hAnsi="Times New Roman"/>
          <w:u w:val="single"/>
        </w:rPr>
      </w:pPr>
      <w:r w:rsidRPr="00FF75FC">
        <w:rPr>
          <w:rFonts w:ascii="Times New Roman" w:hAnsi="Times New Roman"/>
          <w:sz w:val="24"/>
          <w:szCs w:val="24"/>
        </w:rPr>
        <w:t>komplementarnost z</w:t>
      </w:r>
      <w:r w:rsidRPr="00747407">
        <w:rPr>
          <w:rFonts w:ascii="Times New Roman" w:hAnsi="Times New Roman"/>
          <w:sz w:val="24"/>
          <w:szCs w:val="24"/>
        </w:rPr>
        <w:t>a zagotavljanje sinergičnih učinkov,</w:t>
      </w:r>
    </w:p>
    <w:p w:rsidR="00C10C02" w:rsidRDefault="00C10C02" w:rsidP="006A2971">
      <w:pPr>
        <w:numPr>
          <w:ilvl w:val="0"/>
          <w:numId w:val="66"/>
        </w:numPr>
        <w:spacing w:after="0" w:line="240" w:lineRule="auto"/>
        <w:jc w:val="both"/>
        <w:rPr>
          <w:rFonts w:ascii="Times New Roman" w:hAnsi="Times New Roman"/>
          <w:sz w:val="24"/>
          <w:szCs w:val="24"/>
        </w:rPr>
      </w:pPr>
      <w:r w:rsidRPr="00564852">
        <w:rPr>
          <w:rFonts w:ascii="Times New Roman" w:hAnsi="Times New Roman"/>
          <w:sz w:val="24"/>
          <w:szCs w:val="24"/>
        </w:rPr>
        <w:t>preprečevanje podvajanj pri izvajanju,</w:t>
      </w:r>
      <w:r>
        <w:rPr>
          <w:rFonts w:ascii="Times New Roman" w:hAnsi="Times New Roman"/>
          <w:sz w:val="24"/>
          <w:szCs w:val="24"/>
        </w:rPr>
        <w:t xml:space="preserve"> še posebej v primerih informacijskih rešitev,</w:t>
      </w:r>
    </w:p>
    <w:p w:rsidR="00C10C02" w:rsidRPr="00BE145A" w:rsidRDefault="00C10C02" w:rsidP="006A2971">
      <w:pPr>
        <w:numPr>
          <w:ilvl w:val="0"/>
          <w:numId w:val="66"/>
        </w:numPr>
        <w:spacing w:after="0" w:line="240" w:lineRule="auto"/>
        <w:jc w:val="both"/>
        <w:rPr>
          <w:rFonts w:ascii="Times New Roman" w:hAnsi="Times New Roman"/>
          <w:sz w:val="24"/>
          <w:szCs w:val="24"/>
        </w:rPr>
      </w:pPr>
      <w:r w:rsidRPr="00564852">
        <w:rPr>
          <w:rFonts w:ascii="Times New Roman" w:hAnsi="Times New Roman"/>
          <w:sz w:val="24"/>
          <w:szCs w:val="24"/>
        </w:rPr>
        <w:t>prispevek k izboljšanju zakonodajnega in poslovnega okolja,</w:t>
      </w:r>
    </w:p>
    <w:p w:rsidR="00C10C02" w:rsidRPr="00747407" w:rsidRDefault="00C10C02" w:rsidP="006A2971">
      <w:pPr>
        <w:numPr>
          <w:ilvl w:val="0"/>
          <w:numId w:val="66"/>
        </w:numPr>
        <w:spacing w:after="0" w:line="240" w:lineRule="auto"/>
        <w:jc w:val="both"/>
        <w:rPr>
          <w:rFonts w:ascii="Times New Roman" w:hAnsi="Times New Roman"/>
          <w:u w:val="single"/>
        </w:rPr>
      </w:pPr>
      <w:r w:rsidRPr="00747407">
        <w:rPr>
          <w:rFonts w:ascii="Times New Roman" w:hAnsi="Times New Roman"/>
          <w:sz w:val="24"/>
          <w:szCs w:val="24"/>
        </w:rPr>
        <w:t>prispevek k</w:t>
      </w:r>
      <w:r>
        <w:rPr>
          <w:rFonts w:ascii="Times New Roman" w:hAnsi="Times New Roman"/>
          <w:sz w:val="24"/>
          <w:szCs w:val="24"/>
        </w:rPr>
        <w:t xml:space="preserve"> večji kompetentnosti za delo in k povečanju</w:t>
      </w:r>
      <w:r w:rsidRPr="00747407">
        <w:rPr>
          <w:rFonts w:ascii="Times New Roman" w:hAnsi="Times New Roman"/>
          <w:sz w:val="24"/>
          <w:szCs w:val="24"/>
        </w:rPr>
        <w:t xml:space="preserve"> usposobljenosti zaposlenih v javni upravi.</w:t>
      </w:r>
    </w:p>
    <w:p w:rsidR="003C27D8" w:rsidRPr="00FF75FC" w:rsidRDefault="003C27D8" w:rsidP="001F194D">
      <w:pPr>
        <w:spacing w:after="0" w:line="240" w:lineRule="auto"/>
        <w:jc w:val="both"/>
        <w:rPr>
          <w:rFonts w:ascii="Times New Roman" w:hAnsi="Times New Roman"/>
          <w:sz w:val="24"/>
          <w:szCs w:val="24"/>
        </w:rPr>
      </w:pPr>
    </w:p>
    <w:p w:rsidR="00BF59AC" w:rsidRPr="00FF75FC" w:rsidRDefault="00BF59AC" w:rsidP="005258E1">
      <w:pPr>
        <w:pStyle w:val="Naslov2"/>
      </w:pPr>
      <w:bookmarkStart w:id="704" w:name="_Toc408915424"/>
      <w:bookmarkStart w:id="705" w:name="_Toc410313723"/>
      <w:bookmarkStart w:id="706" w:name="_Toc413322568"/>
      <w:bookmarkStart w:id="707" w:name="_Toc413423400"/>
      <w:bookmarkStart w:id="708" w:name="_Toc413770763"/>
      <w:bookmarkStart w:id="709" w:name="_Toc414629867"/>
      <w:bookmarkStart w:id="710" w:name="_Toc414631239"/>
      <w:bookmarkStart w:id="711" w:name="_Toc416966770"/>
      <w:bookmarkStart w:id="712" w:name="_Toc51318132"/>
      <w:bookmarkStart w:id="713" w:name="_Toc56689350"/>
      <w:bookmarkStart w:id="714" w:name="_Toc57026826"/>
      <w:bookmarkStart w:id="715" w:name="_Toc57026947"/>
      <w:r w:rsidRPr="00FF75FC">
        <w:t>Krepitev zmogljivosti za vse zainteresirane strani, ki izvajajo politike na področju izobraževanja, vseživljenjskega učenja, usposabljanja in zaposlovanja ter socialnih zadev, vključno prek sektorskih in teritorialnih dogovorov za spodbujanje reform na nacionalni, regionalni in lokalni ravni</w:t>
      </w:r>
      <w:bookmarkEnd w:id="704"/>
      <w:bookmarkEnd w:id="705"/>
      <w:bookmarkEnd w:id="706"/>
      <w:bookmarkEnd w:id="707"/>
      <w:bookmarkEnd w:id="708"/>
      <w:bookmarkEnd w:id="709"/>
      <w:bookmarkEnd w:id="710"/>
      <w:bookmarkEnd w:id="711"/>
      <w:bookmarkEnd w:id="712"/>
      <w:bookmarkEnd w:id="713"/>
      <w:bookmarkEnd w:id="714"/>
      <w:bookmarkEnd w:id="715"/>
    </w:p>
    <w:p w:rsidR="00A339D5" w:rsidRPr="00FF75FC" w:rsidRDefault="00A339D5" w:rsidP="001F194D">
      <w:pPr>
        <w:spacing w:after="0" w:line="240" w:lineRule="auto"/>
        <w:jc w:val="both"/>
        <w:rPr>
          <w:rFonts w:ascii="Times New Roman" w:hAnsi="Times New Roman"/>
          <w:sz w:val="24"/>
          <w:szCs w:val="24"/>
        </w:rPr>
      </w:pPr>
    </w:p>
    <w:p w:rsidR="00CB336B" w:rsidRPr="00FF75FC" w:rsidRDefault="00CB336B" w:rsidP="001F194D">
      <w:pPr>
        <w:spacing w:after="0" w:line="240" w:lineRule="auto"/>
        <w:jc w:val="both"/>
        <w:rPr>
          <w:rFonts w:ascii="Times New Roman" w:hAnsi="Times New Roman"/>
          <w:b/>
          <w:sz w:val="24"/>
          <w:szCs w:val="24"/>
        </w:rPr>
      </w:pPr>
      <w:r w:rsidRPr="00FF75FC">
        <w:rPr>
          <w:rFonts w:ascii="Times New Roman" w:hAnsi="Times New Roman"/>
          <w:b/>
          <w:sz w:val="24"/>
          <w:szCs w:val="24"/>
        </w:rPr>
        <w:t>Predvidene dejavnosti</w:t>
      </w:r>
    </w:p>
    <w:p w:rsidR="00CB336B" w:rsidRPr="00FF75FC" w:rsidRDefault="00CB336B" w:rsidP="001F194D">
      <w:pPr>
        <w:spacing w:after="0" w:line="240" w:lineRule="auto"/>
        <w:jc w:val="both"/>
        <w:rPr>
          <w:rFonts w:ascii="Times New Roman" w:hAnsi="Times New Roman"/>
          <w:sz w:val="24"/>
          <w:szCs w:val="24"/>
        </w:rPr>
      </w:pPr>
      <w:r w:rsidRPr="00FF75FC">
        <w:rPr>
          <w:rFonts w:ascii="Times New Roman" w:hAnsi="Times New Roman"/>
          <w:sz w:val="24"/>
          <w:szCs w:val="24"/>
        </w:rPr>
        <w:t>Prvi specifični cilj prednostne naložbe je okrepljena zmogljivost nevladnih organizacij za zagovorništvo in izvajanje javnih storitev.</w:t>
      </w:r>
    </w:p>
    <w:p w:rsidR="00CB336B" w:rsidRPr="00FF75FC" w:rsidRDefault="00CB336B" w:rsidP="001F194D">
      <w:pPr>
        <w:spacing w:after="0" w:line="240" w:lineRule="auto"/>
        <w:jc w:val="both"/>
        <w:rPr>
          <w:rFonts w:ascii="Times New Roman" w:hAnsi="Times New Roman"/>
          <w:sz w:val="24"/>
          <w:szCs w:val="24"/>
        </w:rPr>
      </w:pPr>
    </w:p>
    <w:p w:rsidR="00CB336B" w:rsidRPr="00FF75FC" w:rsidRDefault="00CB336B"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CB336B" w:rsidRPr="00FF75FC" w:rsidRDefault="00CB336B" w:rsidP="006A2971">
      <w:pPr>
        <w:numPr>
          <w:ilvl w:val="0"/>
          <w:numId w:val="89"/>
        </w:numPr>
        <w:spacing w:after="0" w:line="240" w:lineRule="auto"/>
        <w:jc w:val="both"/>
        <w:rPr>
          <w:rFonts w:ascii="Times New Roman" w:hAnsi="Times New Roman"/>
          <w:sz w:val="24"/>
          <w:szCs w:val="24"/>
        </w:rPr>
      </w:pPr>
      <w:r w:rsidRPr="00FF75FC">
        <w:rPr>
          <w:rFonts w:ascii="Times New Roman" w:hAnsi="Times New Roman"/>
          <w:sz w:val="24"/>
          <w:szCs w:val="24"/>
        </w:rPr>
        <w:t>spodbujanje strokovnosti in profesionalnosti ter sektorskega in medsektorskega sodelovanja (sodelovanje z gospodarstvom, javnim sektorjem, socialnimi partnerji, mediji),</w:t>
      </w:r>
    </w:p>
    <w:p w:rsidR="00CB336B" w:rsidRPr="00FF75FC" w:rsidRDefault="00CB336B" w:rsidP="006A2971">
      <w:pPr>
        <w:numPr>
          <w:ilvl w:val="0"/>
          <w:numId w:val="89"/>
        </w:numPr>
        <w:spacing w:after="0" w:line="240" w:lineRule="auto"/>
        <w:jc w:val="both"/>
        <w:rPr>
          <w:rFonts w:ascii="Times New Roman" w:hAnsi="Times New Roman"/>
          <w:sz w:val="24"/>
          <w:szCs w:val="24"/>
        </w:rPr>
      </w:pPr>
      <w:r w:rsidRPr="00FF75FC">
        <w:rPr>
          <w:rFonts w:ascii="Times New Roman" w:hAnsi="Times New Roman"/>
          <w:sz w:val="24"/>
          <w:szCs w:val="24"/>
        </w:rPr>
        <w:lastRenderedPageBreak/>
        <w:t>usposabljanje po meri,</w:t>
      </w:r>
    </w:p>
    <w:p w:rsidR="00CB336B" w:rsidRPr="00FF75FC" w:rsidRDefault="00CB336B" w:rsidP="006A2971">
      <w:pPr>
        <w:numPr>
          <w:ilvl w:val="0"/>
          <w:numId w:val="89"/>
        </w:numPr>
        <w:spacing w:after="0" w:line="240" w:lineRule="auto"/>
        <w:jc w:val="both"/>
        <w:rPr>
          <w:rFonts w:ascii="Times New Roman" w:hAnsi="Times New Roman"/>
          <w:sz w:val="24"/>
          <w:szCs w:val="24"/>
        </w:rPr>
      </w:pPr>
      <w:r w:rsidRPr="00FF75FC">
        <w:rPr>
          <w:rFonts w:ascii="Times New Roman" w:hAnsi="Times New Roman"/>
          <w:sz w:val="24"/>
          <w:szCs w:val="24"/>
        </w:rPr>
        <w:t>spodbujanje zagovorništva,</w:t>
      </w:r>
    </w:p>
    <w:p w:rsidR="00CB336B" w:rsidRPr="00FF75FC" w:rsidRDefault="00CB336B" w:rsidP="006A2971">
      <w:pPr>
        <w:numPr>
          <w:ilvl w:val="0"/>
          <w:numId w:val="89"/>
        </w:numPr>
        <w:spacing w:after="0" w:line="240" w:lineRule="auto"/>
        <w:jc w:val="both"/>
        <w:rPr>
          <w:rFonts w:ascii="Times New Roman" w:hAnsi="Times New Roman"/>
          <w:sz w:val="24"/>
          <w:szCs w:val="24"/>
        </w:rPr>
      </w:pPr>
      <w:r w:rsidRPr="00FF75FC">
        <w:rPr>
          <w:rFonts w:ascii="Times New Roman" w:hAnsi="Times New Roman"/>
          <w:sz w:val="24"/>
          <w:szCs w:val="24"/>
        </w:rPr>
        <w:t>zagotavljanje celovite podpore NVO na področju zagotavljanja informacij,</w:t>
      </w:r>
    </w:p>
    <w:p w:rsidR="00CB336B" w:rsidRPr="00FF75FC" w:rsidRDefault="00CB336B" w:rsidP="006A2971">
      <w:pPr>
        <w:numPr>
          <w:ilvl w:val="0"/>
          <w:numId w:val="89"/>
        </w:numPr>
        <w:spacing w:after="0" w:line="240" w:lineRule="auto"/>
        <w:jc w:val="both"/>
        <w:rPr>
          <w:rFonts w:ascii="Times New Roman" w:hAnsi="Times New Roman"/>
          <w:sz w:val="24"/>
          <w:szCs w:val="24"/>
        </w:rPr>
      </w:pPr>
      <w:r w:rsidRPr="00FF75FC">
        <w:rPr>
          <w:rFonts w:ascii="Times New Roman" w:hAnsi="Times New Roman"/>
          <w:sz w:val="24"/>
          <w:szCs w:val="24"/>
        </w:rPr>
        <w:t>akcije za izboljšanje prepoznavnosti NVO v lokalnem okolju.</w:t>
      </w:r>
    </w:p>
    <w:p w:rsidR="00CB336B" w:rsidRPr="00FF75FC" w:rsidRDefault="00CB336B" w:rsidP="001F194D">
      <w:pPr>
        <w:spacing w:after="0" w:line="240" w:lineRule="auto"/>
        <w:jc w:val="both"/>
        <w:rPr>
          <w:rFonts w:ascii="Times New Roman" w:hAnsi="Times New Roman"/>
          <w:sz w:val="24"/>
          <w:szCs w:val="24"/>
        </w:rPr>
      </w:pPr>
    </w:p>
    <w:p w:rsidR="00CB336B" w:rsidRPr="00FF75FC" w:rsidRDefault="00CB336B" w:rsidP="001F194D">
      <w:pPr>
        <w:spacing w:after="0" w:line="240" w:lineRule="auto"/>
        <w:jc w:val="both"/>
        <w:rPr>
          <w:rFonts w:ascii="Times New Roman" w:hAnsi="Times New Roman"/>
          <w:sz w:val="24"/>
          <w:szCs w:val="24"/>
        </w:rPr>
      </w:pPr>
      <w:r w:rsidRPr="00FF75FC">
        <w:rPr>
          <w:rFonts w:ascii="Times New Roman" w:hAnsi="Times New Roman"/>
          <w:sz w:val="24"/>
          <w:szCs w:val="24"/>
        </w:rPr>
        <w:t>Drugi specifični cilj prednostne naložbe je Krepitev usposobljenosti socialnih partnerjev v procesih socialnega dialoga, zlasti na področju politik trga dela in vseživljenjskega učenja.</w:t>
      </w:r>
    </w:p>
    <w:p w:rsidR="00CB336B" w:rsidRPr="00FF75FC" w:rsidRDefault="00CB336B" w:rsidP="001F194D">
      <w:pPr>
        <w:spacing w:after="0" w:line="240" w:lineRule="auto"/>
        <w:jc w:val="both"/>
        <w:rPr>
          <w:rFonts w:ascii="Times New Roman" w:hAnsi="Times New Roman"/>
          <w:sz w:val="24"/>
          <w:szCs w:val="24"/>
        </w:rPr>
      </w:pPr>
    </w:p>
    <w:p w:rsidR="00CB336B" w:rsidRPr="00FF75FC" w:rsidRDefault="00CB336B" w:rsidP="001F194D">
      <w:pPr>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CB336B" w:rsidRPr="00FF75FC" w:rsidRDefault="00CB336B" w:rsidP="006A2971">
      <w:pPr>
        <w:numPr>
          <w:ilvl w:val="0"/>
          <w:numId w:val="90"/>
        </w:numPr>
        <w:spacing w:after="0" w:line="240" w:lineRule="auto"/>
        <w:jc w:val="both"/>
        <w:rPr>
          <w:rFonts w:ascii="Times New Roman" w:hAnsi="Times New Roman"/>
          <w:sz w:val="24"/>
          <w:szCs w:val="24"/>
        </w:rPr>
      </w:pPr>
      <w:r w:rsidRPr="00FF75FC">
        <w:rPr>
          <w:rFonts w:ascii="Times New Roman" w:hAnsi="Times New Roman"/>
          <w:sz w:val="24"/>
          <w:szCs w:val="24"/>
        </w:rPr>
        <w:t>izvajanje študij in analiz</w:t>
      </w:r>
      <w:r w:rsidR="00235159" w:rsidRPr="00FF75FC">
        <w:rPr>
          <w:rFonts w:ascii="Times New Roman" w:hAnsi="Times New Roman"/>
          <w:sz w:val="24"/>
          <w:szCs w:val="24"/>
        </w:rPr>
        <w:t>,</w:t>
      </w:r>
    </w:p>
    <w:p w:rsidR="00CB336B" w:rsidRPr="00FF75FC" w:rsidRDefault="00CB336B" w:rsidP="006A2971">
      <w:pPr>
        <w:numPr>
          <w:ilvl w:val="0"/>
          <w:numId w:val="90"/>
        </w:numPr>
        <w:spacing w:after="0" w:line="240" w:lineRule="auto"/>
        <w:jc w:val="both"/>
        <w:rPr>
          <w:rFonts w:ascii="Times New Roman" w:hAnsi="Times New Roman"/>
          <w:sz w:val="24"/>
          <w:szCs w:val="24"/>
        </w:rPr>
      </w:pPr>
      <w:r w:rsidRPr="00FF75FC">
        <w:rPr>
          <w:rFonts w:ascii="Times New Roman" w:hAnsi="Times New Roman"/>
          <w:sz w:val="24"/>
          <w:szCs w:val="24"/>
        </w:rPr>
        <w:t>podpora vzpostavitvi strokovnih teles in modelov</w:t>
      </w:r>
      <w:r w:rsidR="00235159" w:rsidRPr="00FF75FC">
        <w:rPr>
          <w:rFonts w:ascii="Times New Roman" w:hAnsi="Times New Roman"/>
          <w:sz w:val="24"/>
          <w:szCs w:val="24"/>
        </w:rPr>
        <w:t>,</w:t>
      </w:r>
    </w:p>
    <w:p w:rsidR="00CB336B" w:rsidRPr="00FF75FC" w:rsidRDefault="00CB336B" w:rsidP="006A2971">
      <w:pPr>
        <w:numPr>
          <w:ilvl w:val="0"/>
          <w:numId w:val="90"/>
        </w:numPr>
        <w:spacing w:after="0" w:line="240" w:lineRule="auto"/>
        <w:jc w:val="both"/>
        <w:rPr>
          <w:rFonts w:ascii="Times New Roman" w:hAnsi="Times New Roman"/>
          <w:sz w:val="24"/>
          <w:szCs w:val="24"/>
        </w:rPr>
      </w:pPr>
      <w:r w:rsidRPr="00FF75FC">
        <w:rPr>
          <w:rFonts w:ascii="Times New Roman" w:hAnsi="Times New Roman"/>
          <w:sz w:val="24"/>
          <w:szCs w:val="24"/>
        </w:rPr>
        <w:t>izobraževanje in usposabljanje</w:t>
      </w:r>
      <w:r w:rsidR="00235159" w:rsidRPr="00FF75FC">
        <w:rPr>
          <w:rFonts w:ascii="Times New Roman" w:hAnsi="Times New Roman"/>
          <w:sz w:val="24"/>
          <w:szCs w:val="24"/>
        </w:rPr>
        <w:t>,</w:t>
      </w:r>
    </w:p>
    <w:p w:rsidR="00CB336B" w:rsidRPr="00FF75FC" w:rsidRDefault="00CB336B" w:rsidP="006A2971">
      <w:pPr>
        <w:numPr>
          <w:ilvl w:val="0"/>
          <w:numId w:val="90"/>
        </w:numPr>
        <w:spacing w:after="0" w:line="240" w:lineRule="auto"/>
        <w:jc w:val="both"/>
        <w:rPr>
          <w:rFonts w:ascii="Times New Roman" w:hAnsi="Times New Roman"/>
          <w:sz w:val="24"/>
          <w:szCs w:val="24"/>
        </w:rPr>
      </w:pPr>
      <w:r w:rsidRPr="00FF75FC">
        <w:rPr>
          <w:rFonts w:ascii="Times New Roman" w:hAnsi="Times New Roman"/>
          <w:sz w:val="24"/>
          <w:szCs w:val="24"/>
        </w:rPr>
        <w:t>sodelovanje</w:t>
      </w:r>
      <w:r w:rsidR="00235159" w:rsidRPr="00FF75FC">
        <w:rPr>
          <w:rFonts w:ascii="Times New Roman" w:hAnsi="Times New Roman"/>
          <w:sz w:val="24"/>
          <w:szCs w:val="24"/>
        </w:rPr>
        <w:t>,</w:t>
      </w:r>
    </w:p>
    <w:p w:rsidR="00CB336B" w:rsidRPr="00FF75FC" w:rsidRDefault="00CB336B" w:rsidP="006A2971">
      <w:pPr>
        <w:numPr>
          <w:ilvl w:val="0"/>
          <w:numId w:val="90"/>
        </w:numPr>
        <w:spacing w:after="0" w:line="240" w:lineRule="auto"/>
        <w:jc w:val="both"/>
        <w:rPr>
          <w:rFonts w:ascii="Times New Roman" w:hAnsi="Times New Roman"/>
          <w:sz w:val="24"/>
          <w:szCs w:val="24"/>
        </w:rPr>
      </w:pPr>
      <w:r w:rsidRPr="00FF75FC">
        <w:rPr>
          <w:rFonts w:ascii="Times New Roman" w:hAnsi="Times New Roman"/>
          <w:sz w:val="24"/>
          <w:szCs w:val="24"/>
        </w:rPr>
        <w:t>aktivnosti na področju razvoja koncepta sodelovanja delavcev pri upravljanju</w:t>
      </w:r>
      <w:r w:rsidR="00235159" w:rsidRPr="00FF75FC">
        <w:rPr>
          <w:rFonts w:ascii="Times New Roman" w:hAnsi="Times New Roman"/>
          <w:sz w:val="24"/>
          <w:szCs w:val="24"/>
        </w:rPr>
        <w:t>,</w:t>
      </w:r>
    </w:p>
    <w:p w:rsidR="00CB336B" w:rsidRPr="00FF75FC" w:rsidRDefault="00CB336B" w:rsidP="006A2971">
      <w:pPr>
        <w:numPr>
          <w:ilvl w:val="0"/>
          <w:numId w:val="90"/>
        </w:numPr>
        <w:spacing w:after="0" w:line="240" w:lineRule="auto"/>
        <w:jc w:val="both"/>
        <w:rPr>
          <w:rFonts w:ascii="Times New Roman" w:hAnsi="Times New Roman"/>
          <w:sz w:val="24"/>
          <w:szCs w:val="24"/>
        </w:rPr>
      </w:pPr>
      <w:r w:rsidRPr="00FF75FC">
        <w:rPr>
          <w:rFonts w:ascii="Times New Roman" w:hAnsi="Times New Roman"/>
          <w:sz w:val="24"/>
          <w:szCs w:val="24"/>
        </w:rPr>
        <w:t>podpora vzpostavitvi centrov socialnih partnerjev</w:t>
      </w:r>
      <w:r w:rsidR="00235159" w:rsidRPr="00FF75FC">
        <w:rPr>
          <w:rFonts w:ascii="Times New Roman" w:hAnsi="Times New Roman"/>
          <w:sz w:val="24"/>
          <w:szCs w:val="24"/>
        </w:rPr>
        <w:t>,</w:t>
      </w:r>
    </w:p>
    <w:p w:rsidR="00CB336B" w:rsidRPr="00FF75FC" w:rsidRDefault="00CB336B" w:rsidP="006A2971">
      <w:pPr>
        <w:numPr>
          <w:ilvl w:val="0"/>
          <w:numId w:val="90"/>
        </w:numPr>
        <w:spacing w:after="0" w:line="240" w:lineRule="auto"/>
        <w:jc w:val="both"/>
        <w:rPr>
          <w:rFonts w:ascii="Times New Roman" w:hAnsi="Times New Roman"/>
          <w:sz w:val="24"/>
          <w:szCs w:val="24"/>
        </w:rPr>
      </w:pPr>
      <w:r w:rsidRPr="00FF75FC">
        <w:rPr>
          <w:rFonts w:ascii="Times New Roman" w:hAnsi="Times New Roman"/>
          <w:sz w:val="24"/>
          <w:szCs w:val="24"/>
        </w:rPr>
        <w:t>podpora izvajanju informiranja in ozaveščanja</w:t>
      </w:r>
      <w:r w:rsidR="00235159" w:rsidRPr="00FF75FC">
        <w:rPr>
          <w:rFonts w:ascii="Times New Roman" w:hAnsi="Times New Roman"/>
          <w:sz w:val="24"/>
          <w:szCs w:val="24"/>
        </w:rPr>
        <w:t>.</w:t>
      </w:r>
    </w:p>
    <w:p w:rsidR="00406613" w:rsidRPr="00FF75FC" w:rsidRDefault="00406613" w:rsidP="001F194D">
      <w:pPr>
        <w:spacing w:after="0" w:line="240" w:lineRule="auto"/>
        <w:jc w:val="both"/>
        <w:rPr>
          <w:rFonts w:ascii="Times New Roman" w:hAnsi="Times New Roman"/>
          <w:sz w:val="24"/>
          <w:szCs w:val="24"/>
        </w:rPr>
      </w:pPr>
    </w:p>
    <w:p w:rsidR="00235159" w:rsidRPr="00FF75FC" w:rsidRDefault="00235159"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Ciljne skupine in upravičenci</w:t>
      </w:r>
    </w:p>
    <w:p w:rsidR="00235159" w:rsidRPr="00FF75FC" w:rsidRDefault="00235159"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prvega specifičnega cilja prednostne naložbe so</w:t>
      </w:r>
      <w:r w:rsidRPr="00C10C02">
        <w:rPr>
          <w:rFonts w:ascii="Times New Roman" w:hAnsi="Times New Roman"/>
          <w:sz w:val="24"/>
          <w:szCs w:val="24"/>
        </w:rPr>
        <w:t xml:space="preserve"> </w:t>
      </w:r>
      <w:r w:rsidRPr="00FF75FC">
        <w:rPr>
          <w:rFonts w:ascii="Times New Roman" w:hAnsi="Times New Roman"/>
          <w:sz w:val="24"/>
          <w:szCs w:val="24"/>
        </w:rPr>
        <w:t>nevladne organizacije v vseh fazah razvoja (nastajanje, zače</w:t>
      </w:r>
      <w:r w:rsidR="00A25C40">
        <w:rPr>
          <w:rFonts w:ascii="Times New Roman" w:hAnsi="Times New Roman"/>
          <w:sz w:val="24"/>
          <w:szCs w:val="24"/>
        </w:rPr>
        <w:t>tno delovanje, rast in razvoj).</w:t>
      </w:r>
    </w:p>
    <w:p w:rsidR="00235159" w:rsidRPr="00FF75FC" w:rsidRDefault="00235159" w:rsidP="001F194D">
      <w:pPr>
        <w:spacing w:after="0" w:line="240" w:lineRule="auto"/>
        <w:jc w:val="both"/>
        <w:rPr>
          <w:rFonts w:ascii="Times New Roman" w:hAnsi="Times New Roman"/>
          <w:sz w:val="24"/>
          <w:szCs w:val="24"/>
        </w:rPr>
      </w:pPr>
    </w:p>
    <w:p w:rsidR="00235159" w:rsidRPr="00FF75FC" w:rsidRDefault="00235159"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prvega specifičnega cilja prednostne naložbe so</w:t>
      </w:r>
      <w:r w:rsidRPr="00C10C02">
        <w:rPr>
          <w:rFonts w:ascii="Times New Roman" w:hAnsi="Times New Roman"/>
          <w:sz w:val="24"/>
          <w:szCs w:val="24"/>
        </w:rPr>
        <w:t xml:space="preserve"> </w:t>
      </w:r>
      <w:r w:rsidRPr="00FF75FC">
        <w:rPr>
          <w:rFonts w:ascii="Times New Roman" w:hAnsi="Times New Roman"/>
          <w:sz w:val="24"/>
          <w:szCs w:val="24"/>
        </w:rPr>
        <w:t>nevladne organizacije.</w:t>
      </w:r>
    </w:p>
    <w:p w:rsidR="00235159" w:rsidRPr="00FF75FC" w:rsidRDefault="00235159" w:rsidP="001F194D">
      <w:pPr>
        <w:spacing w:after="0" w:line="240" w:lineRule="auto"/>
        <w:jc w:val="both"/>
        <w:rPr>
          <w:rFonts w:ascii="Times New Roman" w:hAnsi="Times New Roman"/>
          <w:sz w:val="24"/>
          <w:szCs w:val="24"/>
        </w:rPr>
      </w:pPr>
    </w:p>
    <w:p w:rsidR="00235159" w:rsidRPr="00FF75FC" w:rsidRDefault="00235159" w:rsidP="001F194D">
      <w:pPr>
        <w:spacing w:after="0" w:line="240" w:lineRule="auto"/>
        <w:jc w:val="both"/>
        <w:rPr>
          <w:rFonts w:ascii="Times New Roman" w:hAnsi="Times New Roman"/>
          <w:sz w:val="24"/>
          <w:szCs w:val="24"/>
        </w:rPr>
      </w:pPr>
      <w:r w:rsidRPr="00FF75FC">
        <w:rPr>
          <w:rFonts w:ascii="Times New Roman" w:hAnsi="Times New Roman"/>
          <w:sz w:val="24"/>
          <w:szCs w:val="24"/>
        </w:rPr>
        <w:t>Ciljne skupine drugega specifičnega cilja prednostne naložbe so</w:t>
      </w:r>
      <w:r w:rsidRPr="00C10C02">
        <w:rPr>
          <w:rFonts w:ascii="Times New Roman" w:hAnsi="Times New Roman"/>
          <w:sz w:val="24"/>
          <w:szCs w:val="24"/>
        </w:rPr>
        <w:t xml:space="preserve"> </w:t>
      </w:r>
      <w:r w:rsidRPr="00FF75FC">
        <w:rPr>
          <w:rFonts w:ascii="Times New Roman" w:hAnsi="Times New Roman"/>
          <w:sz w:val="24"/>
          <w:szCs w:val="24"/>
        </w:rPr>
        <w:t>organizacije socialnih partnerjev in njihovi člani, zaposleni.</w:t>
      </w:r>
    </w:p>
    <w:p w:rsidR="00235159" w:rsidRPr="00FF75FC" w:rsidRDefault="00235159" w:rsidP="001F194D">
      <w:pPr>
        <w:spacing w:after="0" w:line="240" w:lineRule="auto"/>
        <w:jc w:val="both"/>
        <w:rPr>
          <w:rFonts w:ascii="Times New Roman" w:hAnsi="Times New Roman"/>
          <w:sz w:val="24"/>
          <w:szCs w:val="24"/>
        </w:rPr>
      </w:pPr>
    </w:p>
    <w:p w:rsidR="00235159" w:rsidRPr="00FF75FC" w:rsidRDefault="00235159" w:rsidP="001F194D">
      <w:pPr>
        <w:spacing w:after="0" w:line="240" w:lineRule="auto"/>
        <w:jc w:val="both"/>
        <w:rPr>
          <w:rFonts w:ascii="Times New Roman" w:hAnsi="Times New Roman"/>
          <w:sz w:val="24"/>
          <w:szCs w:val="24"/>
        </w:rPr>
      </w:pPr>
      <w:r w:rsidRPr="00FF75FC">
        <w:rPr>
          <w:rFonts w:ascii="Times New Roman" w:hAnsi="Times New Roman"/>
          <w:sz w:val="24"/>
          <w:szCs w:val="24"/>
        </w:rPr>
        <w:t>Upravičenci drugega specifičnega cilja prednostne naložbe so</w:t>
      </w:r>
      <w:r w:rsidRPr="00C10C02">
        <w:rPr>
          <w:rFonts w:ascii="Times New Roman" w:hAnsi="Times New Roman"/>
          <w:sz w:val="24"/>
          <w:szCs w:val="24"/>
        </w:rPr>
        <w:t xml:space="preserve"> </w:t>
      </w:r>
      <w:r w:rsidRPr="00FF75FC">
        <w:rPr>
          <w:rFonts w:ascii="Times New Roman" w:hAnsi="Times New Roman"/>
          <w:sz w:val="24"/>
          <w:szCs w:val="24"/>
        </w:rPr>
        <w:t>socialni partnerji, ki jim je priznana reprezentativnost na nacionalni ravni.</w:t>
      </w:r>
    </w:p>
    <w:p w:rsidR="00235159" w:rsidRPr="00FF75FC" w:rsidRDefault="00235159" w:rsidP="001F194D">
      <w:pPr>
        <w:spacing w:after="0" w:line="240" w:lineRule="auto"/>
        <w:jc w:val="both"/>
        <w:rPr>
          <w:rFonts w:ascii="Times New Roman" w:hAnsi="Times New Roman"/>
          <w:sz w:val="24"/>
          <w:szCs w:val="24"/>
        </w:rPr>
      </w:pPr>
    </w:p>
    <w:p w:rsidR="00235159" w:rsidRPr="00FF75FC" w:rsidRDefault="00235159"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t>Finančni instrumenti in veliki projekti</w:t>
      </w:r>
    </w:p>
    <w:p w:rsidR="00235159" w:rsidRPr="00FF75FC" w:rsidRDefault="00235159" w:rsidP="001F194D">
      <w:pPr>
        <w:spacing w:after="0" w:line="240" w:lineRule="auto"/>
        <w:jc w:val="both"/>
        <w:rPr>
          <w:rFonts w:ascii="Times New Roman" w:hAnsi="Times New Roman"/>
          <w:sz w:val="24"/>
          <w:szCs w:val="24"/>
        </w:rPr>
      </w:pPr>
      <w:r w:rsidRPr="00FF75FC">
        <w:rPr>
          <w:rFonts w:ascii="Times New Roman" w:hAnsi="Times New Roman"/>
          <w:sz w:val="24"/>
          <w:szCs w:val="24"/>
        </w:rPr>
        <w:t>V izvajanju prednostne naložbe se ne načrtuje uporabe finančnih instrumentov.</w:t>
      </w:r>
    </w:p>
    <w:p w:rsidR="00235159" w:rsidRPr="00FF75FC" w:rsidRDefault="00235159" w:rsidP="001F194D">
      <w:pPr>
        <w:spacing w:after="0" w:line="240" w:lineRule="auto"/>
        <w:jc w:val="both"/>
        <w:rPr>
          <w:rFonts w:ascii="Times New Roman" w:hAnsi="Times New Roman"/>
          <w:sz w:val="24"/>
          <w:szCs w:val="24"/>
        </w:rPr>
      </w:pPr>
    </w:p>
    <w:p w:rsidR="00235159" w:rsidRPr="00FF75FC" w:rsidRDefault="00235159"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V izvajanju prednostne naložbe se </w:t>
      </w:r>
      <w:r w:rsidR="002E2A0F">
        <w:rPr>
          <w:rFonts w:ascii="Times New Roman" w:hAnsi="Times New Roman"/>
          <w:sz w:val="24"/>
          <w:szCs w:val="24"/>
        </w:rPr>
        <w:t xml:space="preserve">ne </w:t>
      </w:r>
      <w:r w:rsidRPr="00FF75FC">
        <w:rPr>
          <w:rFonts w:ascii="Times New Roman" w:hAnsi="Times New Roman"/>
          <w:sz w:val="24"/>
          <w:szCs w:val="24"/>
        </w:rPr>
        <w:t>načrtuje izvajanje velikih projektov.</w:t>
      </w:r>
    </w:p>
    <w:p w:rsidR="00235159" w:rsidRDefault="00235159" w:rsidP="001F194D">
      <w:pPr>
        <w:spacing w:after="0" w:line="240" w:lineRule="auto"/>
        <w:jc w:val="both"/>
        <w:rPr>
          <w:rFonts w:ascii="Times New Roman" w:hAnsi="Times New Roman"/>
          <w:sz w:val="24"/>
          <w:szCs w:val="24"/>
        </w:rPr>
      </w:pPr>
    </w:p>
    <w:p w:rsidR="00E5727E" w:rsidRPr="00805B0E" w:rsidRDefault="00E5727E"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E5727E" w:rsidRDefault="00E5727E" w:rsidP="001F194D">
      <w:pPr>
        <w:spacing w:after="0" w:line="240" w:lineRule="auto"/>
        <w:jc w:val="both"/>
        <w:rPr>
          <w:rFonts w:ascii="Times New Roman" w:hAnsi="Times New Roman"/>
          <w:sz w:val="24"/>
          <w:szCs w:val="24"/>
        </w:rPr>
      </w:pPr>
      <w:r w:rsidRPr="00FF75FC">
        <w:rPr>
          <w:rFonts w:ascii="Times New Roman" w:hAnsi="Times New Roman"/>
          <w:sz w:val="24"/>
          <w:szCs w:val="24"/>
        </w:rPr>
        <w:t>V s</w:t>
      </w:r>
      <w:r w:rsidR="004F1E2E">
        <w:rPr>
          <w:rFonts w:ascii="Times New Roman" w:hAnsi="Times New Roman"/>
          <w:sz w:val="24"/>
          <w:szCs w:val="24"/>
        </w:rPr>
        <w:t>mislu mehanizmov izvajanja bo smiselno uporabljen</w:t>
      </w:r>
      <w:r w:rsidRPr="00FF75FC">
        <w:rPr>
          <w:rFonts w:ascii="Times New Roman" w:hAnsi="Times New Roman"/>
          <w:sz w:val="24"/>
          <w:szCs w:val="24"/>
        </w:rPr>
        <w:t xml:space="preserve"> javni razpis za izbor operacij oziroma drug podoben/enakovreden postopek </w:t>
      </w:r>
      <w:r w:rsidR="004F1E2E">
        <w:rPr>
          <w:rFonts w:ascii="Times New Roman" w:hAnsi="Times New Roman"/>
          <w:sz w:val="24"/>
          <w:szCs w:val="24"/>
          <w:lang w:eastAsia="sl-SI"/>
        </w:rPr>
        <w:t>za izbor</w:t>
      </w:r>
      <w:r w:rsidRPr="00FF75FC">
        <w:rPr>
          <w:rFonts w:ascii="Times New Roman" w:hAnsi="Times New Roman"/>
          <w:sz w:val="24"/>
          <w:szCs w:val="24"/>
          <w:lang w:eastAsia="sl-SI"/>
        </w:rPr>
        <w:t xml:space="preserve"> operacij.</w:t>
      </w:r>
    </w:p>
    <w:p w:rsidR="00E5727E" w:rsidRDefault="00E5727E" w:rsidP="001F194D">
      <w:pPr>
        <w:spacing w:after="0" w:line="240" w:lineRule="auto"/>
        <w:jc w:val="both"/>
        <w:rPr>
          <w:rFonts w:ascii="Times New Roman" w:hAnsi="Times New Roman"/>
          <w:sz w:val="24"/>
          <w:szCs w:val="24"/>
        </w:rPr>
      </w:pPr>
    </w:p>
    <w:p w:rsidR="00E5727E" w:rsidRDefault="00E5727E" w:rsidP="001F194D">
      <w:pPr>
        <w:pStyle w:val="Default"/>
        <w:tabs>
          <w:tab w:val="left" w:pos="3210"/>
        </w:tabs>
        <w:jc w:val="both"/>
        <w:rPr>
          <w:rFonts w:ascii="Times New Roman" w:hAnsi="Times New Roman" w:cs="Times New Roman"/>
          <w:b/>
          <w:color w:val="auto"/>
        </w:rPr>
      </w:pPr>
      <w:r>
        <w:rPr>
          <w:rFonts w:ascii="Times New Roman" w:hAnsi="Times New Roman" w:cs="Times New Roman"/>
          <w:b/>
          <w:color w:val="auto"/>
        </w:rPr>
        <w:t>Ugotavljanje upravičenosti</w:t>
      </w:r>
    </w:p>
    <w:p w:rsidR="00E5727E" w:rsidRPr="000C1993" w:rsidRDefault="00E5727E" w:rsidP="001F194D">
      <w:pPr>
        <w:pStyle w:val="Default"/>
        <w:jc w:val="both"/>
        <w:rPr>
          <w:rFonts w:ascii="Times New Roman" w:hAnsi="Times New Roman" w:cs="Times New Roman"/>
          <w:color w:val="auto"/>
        </w:rPr>
      </w:pPr>
      <w:r w:rsidRPr="00552137">
        <w:rPr>
          <w:rFonts w:ascii="Times New Roman" w:hAnsi="Times New Roman" w:cs="Times New Roman"/>
          <w:color w:val="auto"/>
        </w:rPr>
        <w:t xml:space="preserve">Ob upoštevanju predmeta vsakega posameznega izbora operacij se glede na relevantnost zagotovi zastopanost </w:t>
      </w:r>
      <w:r w:rsidRPr="00552137">
        <w:rPr>
          <w:rFonts w:ascii="Times New Roman" w:hAnsi="Times New Roman" w:cs="Times New Roman"/>
          <w:color w:val="auto"/>
          <w:lang w:eastAsia="en-US"/>
        </w:rPr>
        <w:t>vsaj naslednjih pogojev za ugotavljanje</w:t>
      </w:r>
      <w:r w:rsidRPr="00552137">
        <w:rPr>
          <w:rFonts w:ascii="Times New Roman" w:hAnsi="Times New Roman" w:cs="Times New Roman"/>
          <w:color w:val="auto"/>
        </w:rPr>
        <w:t xml:space="preserve"> upravičenosti:</w:t>
      </w:r>
    </w:p>
    <w:p w:rsidR="00C10C02" w:rsidRDefault="00C10C02"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cs="Calibri"/>
          <w:color w:val="000000"/>
          <w:sz w:val="24"/>
          <w:szCs w:val="24"/>
          <w:lang w:eastAsia="sl-SI"/>
        </w:rPr>
        <w:t>ustreznost ter sposobnost upravičencev,</w:t>
      </w:r>
    </w:p>
    <w:p w:rsidR="00C10C02" w:rsidRPr="00747407" w:rsidRDefault="00C10C02"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cs="Calibri"/>
          <w:color w:val="000000"/>
          <w:sz w:val="24"/>
          <w:szCs w:val="24"/>
          <w:lang w:eastAsia="sl-SI"/>
        </w:rPr>
        <w:t>skladnost s cilji/rezultati na ravni prednostne osi oziroma naložb,</w:t>
      </w:r>
    </w:p>
    <w:p w:rsidR="00C10C02" w:rsidRDefault="00C10C02"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cs="Calibri"/>
          <w:color w:val="000000"/>
          <w:sz w:val="24"/>
          <w:szCs w:val="24"/>
          <w:lang w:eastAsia="sl-SI"/>
        </w:rPr>
        <w:t>ustreznost ciljnih skupin</w:t>
      </w:r>
      <w:r>
        <w:rPr>
          <w:rFonts w:ascii="Times New Roman" w:hAnsi="Times New Roman"/>
          <w:sz w:val="24"/>
          <w:szCs w:val="24"/>
        </w:rPr>
        <w:t>,</w:t>
      </w:r>
    </w:p>
    <w:p w:rsidR="00C10C02" w:rsidRPr="00747407" w:rsidRDefault="00C10C02" w:rsidP="006A2971">
      <w:pPr>
        <w:numPr>
          <w:ilvl w:val="0"/>
          <w:numId w:val="66"/>
        </w:numPr>
        <w:spacing w:after="0" w:line="240" w:lineRule="auto"/>
        <w:jc w:val="both"/>
        <w:rPr>
          <w:rFonts w:ascii="Times New Roman" w:hAnsi="Times New Roman"/>
          <w:sz w:val="24"/>
          <w:szCs w:val="24"/>
        </w:rPr>
      </w:pPr>
      <w:r w:rsidRPr="00FF75FC">
        <w:rPr>
          <w:rFonts w:ascii="Times New Roman" w:hAnsi="Times New Roman" w:cs="Calibri"/>
          <w:color w:val="000000"/>
          <w:sz w:val="24"/>
          <w:szCs w:val="24"/>
          <w:lang w:eastAsia="sl-SI"/>
        </w:rPr>
        <w:t>realna izvedljivost v obdobju, za katerega velja podpora</w:t>
      </w:r>
      <w:r w:rsidRPr="00FF75FC">
        <w:rPr>
          <w:rFonts w:ascii="Times New Roman" w:hAnsi="Times New Roman"/>
          <w:sz w:val="24"/>
          <w:szCs w:val="24"/>
        </w:rPr>
        <w:t>.</w:t>
      </w:r>
    </w:p>
    <w:p w:rsidR="003C27D8" w:rsidRDefault="003C27D8" w:rsidP="001F194D">
      <w:pPr>
        <w:pStyle w:val="Default"/>
        <w:jc w:val="both"/>
        <w:rPr>
          <w:rFonts w:ascii="Times New Roman" w:hAnsi="Times New Roman" w:cs="Times New Roman"/>
          <w:color w:val="auto"/>
        </w:rPr>
      </w:pPr>
    </w:p>
    <w:p w:rsidR="00E5727E" w:rsidRPr="00FF75FC" w:rsidRDefault="00E5727E" w:rsidP="001F194D">
      <w:pPr>
        <w:pStyle w:val="Default"/>
        <w:jc w:val="both"/>
        <w:rPr>
          <w:rFonts w:ascii="Times New Roman" w:hAnsi="Times New Roman" w:cs="Times New Roman"/>
          <w:b/>
          <w:color w:val="auto"/>
        </w:rPr>
      </w:pPr>
      <w:r w:rsidRPr="00FF75FC">
        <w:rPr>
          <w:rFonts w:ascii="Times New Roman" w:hAnsi="Times New Roman" w:cs="Times New Roman"/>
          <w:b/>
          <w:color w:val="auto"/>
        </w:rPr>
        <w:lastRenderedPageBreak/>
        <w:t>Merila</w:t>
      </w:r>
      <w:r>
        <w:rPr>
          <w:rFonts w:ascii="Times New Roman" w:hAnsi="Times New Roman" w:cs="Times New Roman"/>
          <w:b/>
          <w:color w:val="auto"/>
        </w:rPr>
        <w:t xml:space="preserve"> za ocenjevanje</w:t>
      </w:r>
    </w:p>
    <w:p w:rsidR="00E5727E" w:rsidRDefault="00E5727E" w:rsidP="001F194D">
      <w:pPr>
        <w:pStyle w:val="Default"/>
        <w:jc w:val="both"/>
        <w:rPr>
          <w:rFonts w:ascii="Times New Roman" w:hAnsi="Times New Roman" w:cs="Times New Roman"/>
          <w:color w:val="auto"/>
        </w:rPr>
      </w:pPr>
      <w:r w:rsidRPr="00F032E8">
        <w:rPr>
          <w:rFonts w:ascii="Times New Roman" w:hAnsi="Times New Roman" w:cs="Times New Roman"/>
          <w:color w:val="auto"/>
        </w:rPr>
        <w:t xml:space="preserve">Ob upoštevanju predmeta vsakega posameznega izbora operacij se zagotovi zastopanost </w:t>
      </w:r>
      <w:r w:rsidRPr="00F032E8">
        <w:rPr>
          <w:rFonts w:ascii="Times New Roman" w:hAnsi="Times New Roman" w:cs="Times New Roman"/>
          <w:color w:val="auto"/>
          <w:lang w:eastAsia="en-US"/>
        </w:rPr>
        <w:t>nekaterih ali vseh</w:t>
      </w:r>
      <w:r w:rsidRPr="00F032E8">
        <w:rPr>
          <w:rFonts w:ascii="Times New Roman" w:hAnsi="Times New Roman" w:cs="Times New Roman"/>
          <w:color w:val="auto"/>
        </w:rPr>
        <w:t xml:space="preserve"> meril za ocenjevanje:</w:t>
      </w:r>
    </w:p>
    <w:p w:rsidR="00C10C02" w:rsidRPr="00FF75FC" w:rsidRDefault="00C10C02"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ustreznost operacije (ocenjuje se na primer ustreznost namena, aktivnosti, učinkov, časovne dinamike, predlaganih stroškov in človeških virov glede na predmet izbornega postopka),</w:t>
      </w:r>
    </w:p>
    <w:p w:rsidR="00C10C02" w:rsidRPr="00FF75FC" w:rsidRDefault="00C10C02"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izvedljivost operacije (ocenjuje se na primer skladnost predlaganih aktivnosti s terminskim, stroškovnim in kadrovskim načrtom operacije ter predvidena tveganja in ukrepi za njihovo obvladovanje),</w:t>
      </w:r>
    </w:p>
    <w:p w:rsidR="00C10C02" w:rsidRDefault="00C10C02"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FF75FC">
        <w:rPr>
          <w:rFonts w:ascii="Times New Roman" w:hAnsi="Times New Roman" w:cs="Calibri"/>
          <w:color w:val="000000"/>
          <w:sz w:val="24"/>
          <w:szCs w:val="24"/>
          <w:lang w:eastAsia="sl-SI"/>
        </w:rPr>
        <w:t>usposobljenost upravičencev za izvedbo operacije (ocenjuje se na primer reference in strokovnost predlaganih človeških virov),</w:t>
      </w:r>
    </w:p>
    <w:p w:rsidR="00C10C02" w:rsidRPr="00C10C02" w:rsidRDefault="00C10C02"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Pr>
          <w:rFonts w:ascii="Times New Roman" w:hAnsi="Times New Roman"/>
          <w:sz w:val="24"/>
          <w:szCs w:val="24"/>
        </w:rPr>
        <w:t>trajnost predvidenih rezultatov,</w:t>
      </w:r>
    </w:p>
    <w:p w:rsidR="00C10C02" w:rsidRPr="00C10C02" w:rsidRDefault="00C10C02"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C10C02">
        <w:rPr>
          <w:rFonts w:ascii="Times New Roman" w:hAnsi="Times New Roman" w:cs="Calibri"/>
          <w:color w:val="000000"/>
          <w:sz w:val="24"/>
          <w:szCs w:val="24"/>
          <w:lang w:eastAsia="sl-SI"/>
        </w:rPr>
        <w:t>zagotavljanje komplementarnosti storitev med izvajalci,</w:t>
      </w:r>
    </w:p>
    <w:p w:rsidR="00C10C02" w:rsidRPr="00C10C02" w:rsidRDefault="00C10C02"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C10C02">
        <w:rPr>
          <w:rFonts w:ascii="Times New Roman" w:hAnsi="Times New Roman" w:cs="Calibri"/>
          <w:color w:val="000000"/>
          <w:sz w:val="24"/>
          <w:szCs w:val="24"/>
          <w:lang w:eastAsia="sl-SI"/>
        </w:rPr>
        <w:t>večja prilagojenost storitev potrebam uporabnikov (tailor made),</w:t>
      </w:r>
    </w:p>
    <w:p w:rsidR="00C10C02" w:rsidRPr="00C10C02" w:rsidRDefault="00C10C02"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C10C02">
        <w:rPr>
          <w:rFonts w:ascii="Times New Roman" w:hAnsi="Times New Roman" w:cs="Calibri"/>
          <w:color w:val="000000"/>
          <w:sz w:val="24"/>
          <w:szCs w:val="24"/>
          <w:lang w:eastAsia="sl-SI"/>
        </w:rPr>
        <w:t>relevantnost pri opredelitvi strateških in specifičnih ciljev,</w:t>
      </w:r>
    </w:p>
    <w:p w:rsidR="00C10C02" w:rsidRPr="00C10C02" w:rsidRDefault="00C10C02"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C10C02">
        <w:rPr>
          <w:rFonts w:ascii="Times New Roman" w:hAnsi="Times New Roman" w:cs="Calibri"/>
          <w:color w:val="000000"/>
          <w:sz w:val="24"/>
          <w:szCs w:val="24"/>
          <w:lang w:eastAsia="sl-SI"/>
        </w:rPr>
        <w:t>izkazovanje sposobnosti za krepitev sodelovanja in povezovanja na različnih ravneh,</w:t>
      </w:r>
    </w:p>
    <w:p w:rsidR="00C10C02" w:rsidRPr="00C10C02" w:rsidRDefault="00C10C02"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C10C02">
        <w:rPr>
          <w:rFonts w:ascii="Times New Roman" w:hAnsi="Times New Roman" w:cs="Calibri"/>
          <w:color w:val="000000"/>
          <w:sz w:val="24"/>
          <w:szCs w:val="24"/>
          <w:lang w:eastAsia="sl-SI"/>
        </w:rPr>
        <w:t>izražanje neposrednih in posrednih vplivov na krepitev NVO in na širše okolje,</w:t>
      </w:r>
    </w:p>
    <w:p w:rsidR="00C10C02" w:rsidRPr="00C10C02" w:rsidRDefault="00C10C02"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C10C02">
        <w:rPr>
          <w:rFonts w:ascii="Times New Roman" w:hAnsi="Times New Roman" w:cs="Calibri"/>
          <w:color w:val="000000"/>
          <w:sz w:val="24"/>
          <w:szCs w:val="24"/>
          <w:lang w:eastAsia="sl-SI"/>
        </w:rPr>
        <w:t>vključevanje celovitih in inovativnih storitev in procesov,</w:t>
      </w:r>
    </w:p>
    <w:p w:rsidR="00C10C02" w:rsidRPr="00C10C02" w:rsidRDefault="00C10C02"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C10C02">
        <w:rPr>
          <w:rFonts w:ascii="Times New Roman" w:hAnsi="Times New Roman" w:cs="Calibri"/>
          <w:color w:val="000000"/>
          <w:sz w:val="24"/>
          <w:szCs w:val="24"/>
          <w:lang w:eastAsia="sl-SI"/>
        </w:rPr>
        <w:t>predstavljena finančna vzdržnost,</w:t>
      </w:r>
    </w:p>
    <w:p w:rsidR="00C10C02" w:rsidRPr="00C10C02" w:rsidRDefault="00C10C02"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C10C02">
        <w:rPr>
          <w:rFonts w:ascii="Times New Roman" w:hAnsi="Times New Roman" w:cs="Calibri"/>
          <w:color w:val="000000"/>
          <w:sz w:val="24"/>
          <w:szCs w:val="24"/>
          <w:lang w:eastAsia="sl-SI"/>
        </w:rPr>
        <w:t>izkazovanje usposobljenosti za izvedbo,</w:t>
      </w:r>
    </w:p>
    <w:p w:rsidR="003C27D8" w:rsidRPr="00256319" w:rsidRDefault="00C10C02" w:rsidP="006A2971">
      <w:pPr>
        <w:numPr>
          <w:ilvl w:val="0"/>
          <w:numId w:val="71"/>
        </w:numPr>
        <w:autoSpaceDE w:val="0"/>
        <w:autoSpaceDN w:val="0"/>
        <w:adjustRightInd w:val="0"/>
        <w:spacing w:after="0" w:line="240" w:lineRule="auto"/>
        <w:jc w:val="both"/>
        <w:rPr>
          <w:rFonts w:ascii="Times New Roman" w:hAnsi="Times New Roman" w:cs="Calibri"/>
          <w:color w:val="000000"/>
          <w:sz w:val="24"/>
          <w:szCs w:val="24"/>
          <w:lang w:eastAsia="sl-SI"/>
        </w:rPr>
      </w:pPr>
      <w:r w:rsidRPr="00C10C02">
        <w:rPr>
          <w:rFonts w:ascii="Times New Roman" w:hAnsi="Times New Roman" w:cs="Calibri"/>
          <w:color w:val="000000"/>
          <w:sz w:val="24"/>
          <w:szCs w:val="24"/>
          <w:lang w:eastAsia="sl-SI"/>
        </w:rPr>
        <w:t>vključevanje kakovostnih ukrepov, kar se mora odražati v opredeljenem namenu, ciljih in pričakovanih rezultatih usposabljanj, programu in metodologiji usposabljanj, opredelitvi dopolnilnih aktivnosti za zagotavljanje kontinuiranega učenja in prenosa znanja/veščin v prakso, referencah izvajalcev usposablja</w:t>
      </w:r>
      <w:r w:rsidR="00256319">
        <w:rPr>
          <w:rFonts w:ascii="Times New Roman" w:hAnsi="Times New Roman" w:cs="Calibri"/>
          <w:color w:val="000000"/>
          <w:sz w:val="24"/>
          <w:szCs w:val="24"/>
          <w:lang w:eastAsia="sl-SI"/>
        </w:rPr>
        <w:t>nj.</w:t>
      </w:r>
    </w:p>
    <w:p w:rsidR="00902336" w:rsidRPr="00FF75FC" w:rsidRDefault="00901924" w:rsidP="006A2971">
      <w:pPr>
        <w:pStyle w:val="Naslov1"/>
        <w:numPr>
          <w:ilvl w:val="0"/>
          <w:numId w:val="78"/>
        </w:numPr>
        <w:spacing w:before="0" w:after="0" w:line="240" w:lineRule="auto"/>
      </w:pPr>
      <w:r w:rsidRPr="00FF75FC">
        <w:br w:type="page"/>
      </w:r>
      <w:bookmarkStart w:id="716" w:name="__RefHeading__28_1585369985"/>
      <w:bookmarkStart w:id="717" w:name="_Toc57026948"/>
      <w:bookmarkEnd w:id="716"/>
      <w:r w:rsidR="00CA109F" w:rsidRPr="00FF75FC">
        <w:lastRenderedPageBreak/>
        <w:t>TEHNIČNA PODPORA</w:t>
      </w:r>
      <w:bookmarkEnd w:id="717"/>
      <w:r w:rsidR="00CA109F" w:rsidRPr="00FF75FC">
        <w:t xml:space="preserve"> </w:t>
      </w:r>
    </w:p>
    <w:p w:rsidR="00902336" w:rsidRPr="00FF75FC" w:rsidRDefault="00902336"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Prednostno os »Tehnična podpora« sestavljajo tri prednostne naložbe:</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6A2971">
      <w:pPr>
        <w:numPr>
          <w:ilvl w:val="0"/>
          <w:numId w:val="72"/>
        </w:numPr>
        <w:spacing w:after="0" w:line="240" w:lineRule="auto"/>
        <w:jc w:val="both"/>
        <w:rPr>
          <w:rFonts w:ascii="Times New Roman" w:hAnsi="Times New Roman"/>
          <w:i/>
          <w:sz w:val="24"/>
          <w:szCs w:val="24"/>
        </w:rPr>
      </w:pPr>
      <w:r w:rsidRPr="00FF75FC">
        <w:rPr>
          <w:rFonts w:ascii="Times New Roman" w:hAnsi="Times New Roman"/>
          <w:i/>
          <w:sz w:val="24"/>
          <w:szCs w:val="24"/>
        </w:rPr>
        <w:t>Tehnična podpora KS,</w:t>
      </w:r>
    </w:p>
    <w:p w:rsidR="00F70628" w:rsidRPr="00FF75FC" w:rsidRDefault="00F70628" w:rsidP="006A2971">
      <w:pPr>
        <w:numPr>
          <w:ilvl w:val="0"/>
          <w:numId w:val="72"/>
        </w:numPr>
        <w:spacing w:after="0" w:line="240" w:lineRule="auto"/>
        <w:jc w:val="both"/>
        <w:rPr>
          <w:rFonts w:ascii="Times New Roman" w:hAnsi="Times New Roman"/>
          <w:i/>
          <w:sz w:val="24"/>
          <w:szCs w:val="24"/>
        </w:rPr>
      </w:pPr>
      <w:r w:rsidRPr="00FF75FC">
        <w:rPr>
          <w:rFonts w:ascii="Times New Roman" w:hAnsi="Times New Roman"/>
          <w:i/>
          <w:sz w:val="24"/>
          <w:szCs w:val="24"/>
        </w:rPr>
        <w:t>Tehnična podpora ESRR,</w:t>
      </w:r>
    </w:p>
    <w:p w:rsidR="00F70628" w:rsidRPr="00FF75FC" w:rsidRDefault="00F70628" w:rsidP="006A2971">
      <w:pPr>
        <w:numPr>
          <w:ilvl w:val="0"/>
          <w:numId w:val="72"/>
        </w:numPr>
        <w:spacing w:after="0" w:line="240" w:lineRule="auto"/>
        <w:jc w:val="both"/>
        <w:rPr>
          <w:rFonts w:ascii="Times New Roman" w:hAnsi="Times New Roman"/>
          <w:i/>
          <w:sz w:val="24"/>
          <w:szCs w:val="24"/>
        </w:rPr>
      </w:pPr>
      <w:r w:rsidRPr="00FF75FC">
        <w:rPr>
          <w:rFonts w:ascii="Times New Roman" w:hAnsi="Times New Roman"/>
          <w:i/>
          <w:sz w:val="24"/>
          <w:szCs w:val="24"/>
        </w:rPr>
        <w:t>Tehnična podpora ESS.</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lang w:eastAsia="sl-SI"/>
        </w:rPr>
        <w:t>Za izvajanje prednostne osi so opredeljeni ESS, ESRR za obe kategoriji regij Vzhodna in Zahodna Slovenija ter KS kjer kategorija regij ni relevantna.</w:t>
      </w:r>
    </w:p>
    <w:p w:rsidR="00C91058" w:rsidRPr="00FF75FC" w:rsidRDefault="00C91058" w:rsidP="001F194D">
      <w:pPr>
        <w:tabs>
          <w:tab w:val="left" w:pos="540"/>
        </w:tabs>
        <w:spacing w:after="0" w:line="240" w:lineRule="auto"/>
        <w:jc w:val="both"/>
        <w:rPr>
          <w:rFonts w:ascii="Times New Roman" w:hAnsi="Times New Roman"/>
          <w:sz w:val="24"/>
          <w:szCs w:val="24"/>
        </w:rPr>
      </w:pPr>
    </w:p>
    <w:p w:rsidR="00F70628" w:rsidRPr="00FF75FC" w:rsidRDefault="00F70628">
      <w:pPr>
        <w:pStyle w:val="Naslov2"/>
        <w:numPr>
          <w:ilvl w:val="0"/>
          <w:numId w:val="141"/>
        </w:numPr>
        <w:pPrChange w:id="718" w:author="Avtor">
          <w:pPr>
            <w:pStyle w:val="Naslov2"/>
            <w:numPr>
              <w:numId w:val="74"/>
            </w:numPr>
          </w:pPr>
        </w:pPrChange>
      </w:pPr>
      <w:bookmarkStart w:id="719" w:name="_Toc413423402"/>
      <w:bookmarkStart w:id="720" w:name="_Toc413322570"/>
      <w:bookmarkStart w:id="721" w:name="_Toc413770765"/>
      <w:bookmarkStart w:id="722" w:name="_Toc414629869"/>
      <w:bookmarkStart w:id="723" w:name="_Toc414631241"/>
      <w:bookmarkStart w:id="724" w:name="_Toc416966772"/>
      <w:bookmarkStart w:id="725" w:name="_Toc51318134"/>
      <w:bookmarkStart w:id="726" w:name="_Toc56689352"/>
      <w:bookmarkStart w:id="727" w:name="_Toc57026828"/>
      <w:bookmarkStart w:id="728" w:name="_Toc57026949"/>
      <w:r w:rsidRPr="00FF75FC">
        <w:t>Tehnična podpora KS</w:t>
      </w:r>
      <w:bookmarkEnd w:id="719"/>
      <w:bookmarkEnd w:id="720"/>
      <w:bookmarkEnd w:id="721"/>
      <w:bookmarkEnd w:id="722"/>
      <w:bookmarkEnd w:id="723"/>
      <w:bookmarkEnd w:id="724"/>
      <w:bookmarkEnd w:id="725"/>
      <w:bookmarkEnd w:id="726"/>
      <w:bookmarkEnd w:id="727"/>
      <w:bookmarkEnd w:id="728"/>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Prvi specifični cilj prednostne naložbe je učinkovito izvajanje operativnega programa.</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zagotavljanje ustreznih zaposlitvenih zmožnosti na področjih, kjer se že v tekočem programskem obdobju prepoznajo ozka grla v izvajanju,</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krepitev kompetenc zaposlenih pri izvajanju skladov ESI,</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izobraževanja in usposabljanja zaposlenih in upravičencev za nemoteno izvajanje skladov ESI,</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krepitev modelov upravljanja človeških virov, kar bo vplivalo tudi na boljše izvajanje storitev,</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krepitev ukrepov za zagotavljanje nemotenega izvajanja procesov,</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uvajanje stalnega procesa ocenjevanja kakovosti in upravljanja kakovosti (izvajanje vrednotenj ipd.) na podlagi vnaprej opredeljenih meril (standardov) in kazalnikov uspešnosti izvajanja.</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Drugi specifični cilj prednostne naložbe je večja zmogljivost upravičencev.</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za zmanjšanje administrativnih bremen upravičencem bodo pristojni organi pripravili enotna navodila, ki bodo jasno in nedvoumno opredeljevala uporabo posameznih kategorij, po drugi strani pa bodo upravičencem omogočila poenostavljeno prijavo projektov na jasen in enostaven način. Poenostavitve so predvidene tudi na področju informacijskih sistemov, predvsem optimizacija sistemov, ki bodo pomembno prispevale k debirokratizaciji postopkov in povečanju njihove preglednosti ter k učinkovitosti in poenostavitvam za upravičence in osebe, ki so vključene v proces upravljanja ter izvajanja Evropske kohezijske politike (kot na primer enkraten vnos podatkov, itd.).</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autoSpaceDE w:val="0"/>
        <w:autoSpaceDN w:val="0"/>
        <w:adjustRightInd w:val="0"/>
        <w:spacing w:after="0" w:line="240" w:lineRule="auto"/>
        <w:jc w:val="both"/>
        <w:rPr>
          <w:rFonts w:ascii="Times New Roman" w:hAnsi="Times New Roman"/>
          <w:b/>
          <w:sz w:val="24"/>
          <w:szCs w:val="24"/>
          <w:lang w:eastAsia="sl-SI"/>
        </w:rPr>
      </w:pPr>
      <w:r w:rsidRPr="00FF75FC">
        <w:rPr>
          <w:rFonts w:ascii="Times New Roman" w:hAnsi="Times New Roman"/>
          <w:b/>
          <w:sz w:val="24"/>
          <w:szCs w:val="24"/>
          <w:lang w:eastAsia="sl-SI"/>
        </w:rPr>
        <w:t>Ciljne skupine in upravičenci</w:t>
      </w: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Ciljne skupine obeh specifičnih ciljev prednostne naložbe so Subjekti, ki opravljajo naloge upravljanja in nadzora in subjekti, na katere organi upravljanja in nadzora s pooblastilom ali drugim aktom prenesejo opravljanje nalog v okviru evropske kohezijske politike.</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Upravičenci obeh specifičnih ciljev prednostne naložbe so subjekti, ki opravljajo naloge upravljanja in nadzora in subjekti, na katere organi upravljanja in nadzora s pooblastilom ali drugim aktom prenesejo opravljanje nalog v okviru evropske kohezijske politike.</w:t>
      </w:r>
    </w:p>
    <w:p w:rsidR="00F70628" w:rsidRPr="00FF75FC" w:rsidRDefault="00F70628" w:rsidP="001F194D">
      <w:pPr>
        <w:tabs>
          <w:tab w:val="left" w:pos="540"/>
        </w:tabs>
        <w:spacing w:after="0" w:line="240" w:lineRule="auto"/>
        <w:jc w:val="both"/>
        <w:rPr>
          <w:rFonts w:ascii="Times New Roman" w:hAnsi="Times New Roman"/>
          <w:sz w:val="24"/>
          <w:szCs w:val="24"/>
        </w:rPr>
      </w:pPr>
    </w:p>
    <w:p w:rsidR="000D16C4" w:rsidRPr="00805B0E" w:rsidRDefault="000D16C4"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0D16C4" w:rsidRDefault="000D16C4" w:rsidP="001F194D">
      <w:pPr>
        <w:autoSpaceDE w:val="0"/>
        <w:autoSpaceDN w:val="0"/>
        <w:adjustRightInd w:val="0"/>
        <w:spacing w:after="0" w:line="240" w:lineRule="auto"/>
        <w:jc w:val="both"/>
        <w:rPr>
          <w:rFonts w:ascii="Times New Roman" w:hAnsi="Times New Roman"/>
          <w:color w:val="000000"/>
          <w:lang w:eastAsia="sl-SI"/>
        </w:rPr>
      </w:pPr>
      <w:r>
        <w:rPr>
          <w:rFonts w:ascii="Times New Roman" w:hAnsi="Times New Roman"/>
          <w:color w:val="000000"/>
          <w:lang w:eastAsia="sl-SI"/>
        </w:rPr>
        <w:t xml:space="preserve">V smislu mehanizmov izvajanja bo smiselno uporabljena neposredna potrditev operacij (projekta ali skupine projektov). </w:t>
      </w:r>
    </w:p>
    <w:p w:rsidR="000D16C4" w:rsidRDefault="000D16C4" w:rsidP="001F194D">
      <w:pPr>
        <w:autoSpaceDE w:val="0"/>
        <w:autoSpaceDN w:val="0"/>
        <w:adjustRightInd w:val="0"/>
        <w:spacing w:after="0" w:line="240" w:lineRule="auto"/>
        <w:jc w:val="both"/>
        <w:rPr>
          <w:rFonts w:ascii="Times New Roman" w:hAnsi="Times New Roman"/>
          <w:color w:val="000000"/>
          <w:lang w:eastAsia="sl-SI"/>
        </w:rPr>
      </w:pPr>
    </w:p>
    <w:p w:rsidR="000D16C4" w:rsidRDefault="000D16C4" w:rsidP="001F194D">
      <w:pPr>
        <w:pStyle w:val="Default"/>
        <w:tabs>
          <w:tab w:val="left" w:pos="3210"/>
        </w:tabs>
        <w:jc w:val="both"/>
        <w:rPr>
          <w:rFonts w:ascii="Times New Roman" w:hAnsi="Times New Roman" w:cs="Times New Roman"/>
          <w:b/>
          <w:color w:val="auto"/>
        </w:rPr>
      </w:pPr>
      <w:r>
        <w:rPr>
          <w:rFonts w:ascii="Times New Roman" w:hAnsi="Times New Roman"/>
        </w:rPr>
        <w:t>OU je kot nosilec tehnične podpore odgovoren za izvajanje tehnične podpore kot prednostne osi oz. prednostne naložbe v okviru OP za posamezen sklad. OU z upravičenci TP usklajuje operacije tehnične podpore in jih potrdi z odločitvijo o podpori. Upravičenci pa v skladu z zakonodajo izvajajo aktivnosti, ki jih OU potrdi.</w:t>
      </w:r>
    </w:p>
    <w:p w:rsidR="000D16C4" w:rsidRDefault="000D16C4" w:rsidP="001F194D">
      <w:pPr>
        <w:pStyle w:val="Default"/>
        <w:tabs>
          <w:tab w:val="left" w:pos="3210"/>
        </w:tabs>
        <w:jc w:val="both"/>
        <w:rPr>
          <w:rFonts w:ascii="Times New Roman" w:hAnsi="Times New Roman" w:cs="Times New Roman"/>
          <w:b/>
          <w:color w:val="auto"/>
        </w:rPr>
      </w:pPr>
    </w:p>
    <w:p w:rsidR="000D16C4" w:rsidRPr="000D16C4" w:rsidRDefault="000D16C4" w:rsidP="001F194D">
      <w:pPr>
        <w:pStyle w:val="Default"/>
        <w:tabs>
          <w:tab w:val="left" w:pos="3210"/>
        </w:tabs>
        <w:jc w:val="both"/>
        <w:rPr>
          <w:rFonts w:ascii="Times New Roman" w:hAnsi="Times New Roman" w:cs="Times New Roman"/>
          <w:b/>
          <w:color w:val="auto"/>
        </w:rPr>
      </w:pPr>
      <w:r w:rsidRPr="000D16C4">
        <w:rPr>
          <w:rFonts w:ascii="Times New Roman" w:hAnsi="Times New Roman" w:cs="Times New Roman"/>
          <w:b/>
          <w:color w:val="auto"/>
        </w:rPr>
        <w:t>Ugotavljanje upravičenosti</w:t>
      </w:r>
    </w:p>
    <w:p w:rsidR="000D16C4" w:rsidRPr="000D16C4" w:rsidRDefault="000D16C4" w:rsidP="001F194D">
      <w:pPr>
        <w:tabs>
          <w:tab w:val="left" w:pos="540"/>
        </w:tabs>
        <w:spacing w:after="0" w:line="240" w:lineRule="auto"/>
        <w:jc w:val="both"/>
        <w:rPr>
          <w:rFonts w:ascii="Times New Roman" w:hAnsi="Times New Roman"/>
          <w:sz w:val="24"/>
          <w:szCs w:val="24"/>
        </w:rPr>
      </w:pPr>
      <w:r w:rsidRPr="000D16C4">
        <w:rPr>
          <w:rFonts w:ascii="Times New Roman" w:hAnsi="Times New Roman"/>
          <w:sz w:val="24"/>
          <w:szCs w:val="24"/>
        </w:rPr>
        <w:t>Pri izvedbi vseh sklopov tehnične podpore v okviru OP bodo upoštevane omejitve definirane v 59. členu Uredbe EU št. 1303/2013 (UL L št. 347/320 z dne 20. 12. 2013) in v skladu z smernicami za izvajanje tehnične podpore.</w:t>
      </w:r>
    </w:p>
    <w:p w:rsidR="000D16C4" w:rsidRPr="000D16C4" w:rsidRDefault="000D16C4" w:rsidP="001F194D">
      <w:pPr>
        <w:pStyle w:val="Default"/>
        <w:jc w:val="both"/>
        <w:rPr>
          <w:rFonts w:ascii="Times New Roman" w:hAnsi="Times New Roman" w:cs="Times New Roman"/>
          <w:color w:val="auto"/>
        </w:rPr>
      </w:pPr>
    </w:p>
    <w:p w:rsidR="000D16C4" w:rsidRPr="000D16C4" w:rsidRDefault="000D16C4" w:rsidP="001F194D">
      <w:pPr>
        <w:pStyle w:val="Default"/>
        <w:jc w:val="both"/>
        <w:rPr>
          <w:rFonts w:ascii="Times New Roman" w:hAnsi="Times New Roman" w:cs="Times New Roman"/>
          <w:color w:val="auto"/>
        </w:rPr>
      </w:pPr>
      <w:r w:rsidRPr="000D16C4">
        <w:rPr>
          <w:rFonts w:ascii="Times New Roman" w:hAnsi="Times New Roman" w:cs="Times New Roman"/>
          <w:color w:val="auto"/>
        </w:rPr>
        <w:t xml:space="preserve">Ob upoštevanju predmeta vsakega posameznega izbora operacij se glede na relevantnost zagotovi zastopanost </w:t>
      </w:r>
      <w:r w:rsidRPr="000D16C4">
        <w:rPr>
          <w:rFonts w:ascii="Times New Roman" w:hAnsi="Times New Roman" w:cs="Times New Roman"/>
          <w:color w:val="auto"/>
          <w:lang w:eastAsia="en-US"/>
        </w:rPr>
        <w:t>vsaj naslednjih pogojev za ugotavljanje</w:t>
      </w:r>
      <w:r w:rsidRPr="000D16C4">
        <w:rPr>
          <w:rFonts w:ascii="Times New Roman" w:hAnsi="Times New Roman" w:cs="Times New Roman"/>
          <w:color w:val="auto"/>
        </w:rPr>
        <w:t xml:space="preserve"> upravičenosti:</w:t>
      </w:r>
    </w:p>
    <w:p w:rsidR="000D16C4" w:rsidRPr="000D16C4" w:rsidRDefault="000D16C4" w:rsidP="006A2971">
      <w:pPr>
        <w:pStyle w:val="Default"/>
        <w:numPr>
          <w:ilvl w:val="0"/>
          <w:numId w:val="73"/>
        </w:numPr>
        <w:jc w:val="both"/>
        <w:rPr>
          <w:rFonts w:ascii="Times New Roman" w:hAnsi="Times New Roman" w:cs="Times New Roman"/>
          <w:color w:val="auto"/>
        </w:rPr>
      </w:pPr>
      <w:r w:rsidRPr="000D16C4">
        <w:rPr>
          <w:rFonts w:ascii="Times New Roman" w:hAnsi="Times New Roman"/>
        </w:rPr>
        <w:t>prispevek k doseganju ciljev/rezultatov na ravni OP,</w:t>
      </w:r>
    </w:p>
    <w:p w:rsidR="000D16C4" w:rsidRPr="000D16C4" w:rsidRDefault="000D16C4" w:rsidP="006A2971">
      <w:pPr>
        <w:pStyle w:val="Default"/>
        <w:numPr>
          <w:ilvl w:val="0"/>
          <w:numId w:val="73"/>
        </w:numPr>
        <w:jc w:val="both"/>
        <w:rPr>
          <w:rFonts w:ascii="Times New Roman" w:hAnsi="Times New Roman" w:cs="Times New Roman"/>
          <w:color w:val="auto"/>
        </w:rPr>
      </w:pPr>
      <w:r w:rsidRPr="000D16C4">
        <w:rPr>
          <w:rFonts w:ascii="Times New Roman" w:hAnsi="Times New Roman"/>
        </w:rPr>
        <w:t>izkazovanje realne izvedljivosti v obdobju, za katerega velja podpora.</w:t>
      </w:r>
    </w:p>
    <w:p w:rsidR="000D16C4" w:rsidRPr="005C0C52" w:rsidRDefault="000D16C4" w:rsidP="001F194D">
      <w:pPr>
        <w:pStyle w:val="Default"/>
        <w:jc w:val="both"/>
        <w:rPr>
          <w:rFonts w:ascii="Times New Roman" w:hAnsi="Times New Roman" w:cs="Times New Roman"/>
          <w:color w:val="auto"/>
          <w:highlight w:val="green"/>
        </w:rPr>
      </w:pPr>
    </w:p>
    <w:p w:rsidR="000D16C4" w:rsidRPr="000D16C4" w:rsidRDefault="000D16C4" w:rsidP="001F194D">
      <w:pPr>
        <w:pStyle w:val="Default"/>
        <w:jc w:val="both"/>
        <w:rPr>
          <w:rFonts w:ascii="Times New Roman" w:hAnsi="Times New Roman" w:cs="Times New Roman"/>
          <w:b/>
          <w:color w:val="auto"/>
        </w:rPr>
      </w:pPr>
      <w:r w:rsidRPr="000D16C4">
        <w:rPr>
          <w:rFonts w:ascii="Times New Roman" w:hAnsi="Times New Roman" w:cs="Times New Roman"/>
          <w:b/>
          <w:color w:val="auto"/>
        </w:rPr>
        <w:t>Merila za ocenjevanje</w:t>
      </w:r>
    </w:p>
    <w:p w:rsidR="000D16C4" w:rsidRPr="000D16C4" w:rsidRDefault="000D16C4" w:rsidP="001F194D">
      <w:pPr>
        <w:pStyle w:val="Default"/>
        <w:jc w:val="both"/>
        <w:rPr>
          <w:rFonts w:ascii="Times New Roman" w:hAnsi="Times New Roman" w:cs="Times New Roman"/>
          <w:color w:val="auto"/>
        </w:rPr>
      </w:pPr>
      <w:r w:rsidRPr="000D16C4">
        <w:rPr>
          <w:rFonts w:ascii="Times New Roman" w:hAnsi="Times New Roman" w:cs="Times New Roman"/>
          <w:color w:val="auto"/>
        </w:rPr>
        <w:t xml:space="preserve">Ob upoštevanju predmeta vsakega posameznega izbora operacij se zagotovi zastopanost </w:t>
      </w:r>
      <w:r w:rsidRPr="000D16C4">
        <w:rPr>
          <w:rFonts w:ascii="Times New Roman" w:hAnsi="Times New Roman" w:cs="Times New Roman"/>
          <w:color w:val="auto"/>
          <w:lang w:eastAsia="en-US"/>
        </w:rPr>
        <w:t>nekaterih ali vseh</w:t>
      </w:r>
      <w:r w:rsidRPr="000D16C4">
        <w:rPr>
          <w:rFonts w:ascii="Times New Roman" w:hAnsi="Times New Roman" w:cs="Times New Roman"/>
          <w:color w:val="auto"/>
        </w:rPr>
        <w:t xml:space="preserve"> meril za ocenjevanje:</w:t>
      </w:r>
    </w:p>
    <w:p w:rsidR="000D16C4" w:rsidRPr="000D16C4" w:rsidRDefault="000D16C4" w:rsidP="006A2971">
      <w:pPr>
        <w:numPr>
          <w:ilvl w:val="0"/>
          <w:numId w:val="91"/>
        </w:numPr>
        <w:autoSpaceDE w:val="0"/>
        <w:autoSpaceDN w:val="0"/>
        <w:adjustRightInd w:val="0"/>
        <w:spacing w:after="0" w:line="240" w:lineRule="auto"/>
        <w:jc w:val="both"/>
        <w:rPr>
          <w:rFonts w:ascii="Times New Roman" w:hAnsi="Times New Roman"/>
          <w:color w:val="000000"/>
          <w:sz w:val="24"/>
          <w:szCs w:val="24"/>
          <w:lang w:eastAsia="sl-SI"/>
        </w:rPr>
      </w:pPr>
      <w:r w:rsidRPr="000D16C4">
        <w:rPr>
          <w:rFonts w:ascii="Times New Roman" w:hAnsi="Times New Roman"/>
          <w:color w:val="000000"/>
          <w:sz w:val="24"/>
          <w:szCs w:val="24"/>
          <w:lang w:eastAsia="sl-SI"/>
        </w:rPr>
        <w:t xml:space="preserve">prispevek k upravni zmogljivosti  in izboljšanju  usposobljenosti zaposlenih, ki opravljajo sistemske naloge v okviru kohezijske politike (vezano na </w:t>
      </w:r>
      <w:r w:rsidR="002B0CC8" w:rsidRPr="002B0CC8">
        <w:rPr>
          <w:rFonts w:ascii="Times New Roman" w:hAnsi="Times New Roman"/>
          <w:color w:val="000000"/>
          <w:sz w:val="24"/>
          <w:szCs w:val="24"/>
          <w:lang w:eastAsia="sl-SI"/>
        </w:rPr>
        <w:t>opis nalog in vzpostavljenih postopkov</w:t>
      </w:r>
      <w:r w:rsidRPr="000D16C4">
        <w:rPr>
          <w:rFonts w:ascii="Times New Roman" w:hAnsi="Times New Roman"/>
          <w:color w:val="000000"/>
          <w:sz w:val="24"/>
          <w:szCs w:val="24"/>
          <w:lang w:eastAsia="sl-SI"/>
        </w:rPr>
        <w:t>);</w:t>
      </w:r>
    </w:p>
    <w:p w:rsidR="000D16C4" w:rsidRPr="000D16C4" w:rsidRDefault="000D16C4" w:rsidP="001F194D">
      <w:pPr>
        <w:autoSpaceDE w:val="0"/>
        <w:autoSpaceDN w:val="0"/>
        <w:adjustRightInd w:val="0"/>
        <w:spacing w:after="0" w:line="240" w:lineRule="auto"/>
        <w:ind w:left="1068" w:hanging="360"/>
        <w:jc w:val="both"/>
        <w:rPr>
          <w:rFonts w:ascii="Times New Roman" w:hAnsi="Times New Roman"/>
          <w:color w:val="000000"/>
          <w:sz w:val="24"/>
          <w:szCs w:val="24"/>
          <w:lang w:eastAsia="sl-SI"/>
        </w:rPr>
      </w:pPr>
      <w:r w:rsidRPr="000D16C4">
        <w:rPr>
          <w:rFonts w:ascii="Times New Roman" w:hAnsi="Times New Roman"/>
          <w:color w:val="000000"/>
          <w:sz w:val="24"/>
          <w:szCs w:val="24"/>
          <w:lang w:eastAsia="sl-SI"/>
        </w:rPr>
        <w:t>-</w:t>
      </w:r>
      <w:r w:rsidRPr="000D16C4">
        <w:rPr>
          <w:rFonts w:ascii="Times New Roman" w:hAnsi="Times New Roman"/>
          <w:color w:val="000000"/>
          <w:sz w:val="24"/>
          <w:szCs w:val="24"/>
          <w:lang w:eastAsia="sl-SI"/>
        </w:rPr>
        <w:tab/>
        <w:t>prispevek k izboljšanju upravne usposobljenosti vseh, ki so vključeni v izvajanje evropske kohezijske politike,</w:t>
      </w:r>
    </w:p>
    <w:p w:rsidR="000D16C4" w:rsidRPr="000D16C4" w:rsidRDefault="000D16C4" w:rsidP="001F194D">
      <w:pPr>
        <w:autoSpaceDE w:val="0"/>
        <w:autoSpaceDN w:val="0"/>
        <w:adjustRightInd w:val="0"/>
        <w:spacing w:after="0" w:line="240" w:lineRule="auto"/>
        <w:ind w:left="1068" w:hanging="360"/>
        <w:jc w:val="both"/>
        <w:rPr>
          <w:rFonts w:ascii="Times New Roman" w:hAnsi="Times New Roman"/>
          <w:color w:val="000000"/>
          <w:sz w:val="24"/>
          <w:szCs w:val="24"/>
          <w:lang w:eastAsia="sl-SI"/>
        </w:rPr>
      </w:pPr>
      <w:r w:rsidRPr="000D16C4">
        <w:rPr>
          <w:rFonts w:ascii="Times New Roman" w:hAnsi="Times New Roman"/>
          <w:color w:val="000000"/>
          <w:sz w:val="24"/>
          <w:szCs w:val="24"/>
          <w:lang w:eastAsia="sl-SI"/>
        </w:rPr>
        <w:t>-</w:t>
      </w:r>
      <w:r w:rsidRPr="000D16C4">
        <w:rPr>
          <w:rFonts w:ascii="Times New Roman" w:hAnsi="Times New Roman"/>
          <w:color w:val="000000"/>
          <w:sz w:val="24"/>
          <w:szCs w:val="24"/>
          <w:lang w:eastAsia="sl-SI"/>
        </w:rPr>
        <w:tab/>
        <w:t>prispevek k informatizaciji sistemov za delovanje, spremljanje in vrednotenje sistema kohezijske politike ter celoviti in učinkoviti izmenjavi podatkov z Evropsko komisijo,</w:t>
      </w:r>
    </w:p>
    <w:p w:rsidR="000D16C4" w:rsidRPr="00FF75FC" w:rsidRDefault="000D16C4" w:rsidP="001F194D">
      <w:pPr>
        <w:autoSpaceDE w:val="0"/>
        <w:autoSpaceDN w:val="0"/>
        <w:adjustRightInd w:val="0"/>
        <w:spacing w:after="0" w:line="240" w:lineRule="auto"/>
        <w:ind w:left="1068" w:hanging="360"/>
        <w:jc w:val="both"/>
        <w:rPr>
          <w:rFonts w:ascii="Times New Roman" w:hAnsi="Times New Roman"/>
          <w:color w:val="000000"/>
          <w:sz w:val="24"/>
          <w:szCs w:val="24"/>
          <w:lang w:eastAsia="sl-SI"/>
        </w:rPr>
      </w:pPr>
      <w:r w:rsidRPr="000D16C4">
        <w:rPr>
          <w:rFonts w:ascii="Times New Roman" w:hAnsi="Times New Roman"/>
          <w:color w:val="000000"/>
          <w:sz w:val="24"/>
          <w:szCs w:val="24"/>
          <w:lang w:eastAsia="sl-SI"/>
        </w:rPr>
        <w:t>-</w:t>
      </w:r>
      <w:r w:rsidRPr="000D16C4">
        <w:rPr>
          <w:rFonts w:ascii="Times New Roman" w:hAnsi="Times New Roman"/>
          <w:color w:val="000000"/>
          <w:sz w:val="24"/>
          <w:szCs w:val="24"/>
          <w:lang w:eastAsia="sl-SI"/>
        </w:rPr>
        <w:tab/>
        <w:t>prispevek študij in vrednotenj (v skladu s pripravljenim načrtom vrednotenj) za izboljšanje kakovosti izvajanja OP ter oceno njegove uspešnosti, učinkovitosti in vpliva.</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5258E1">
      <w:pPr>
        <w:pStyle w:val="Naslov2"/>
      </w:pPr>
      <w:bookmarkStart w:id="729" w:name="_Toc413423403"/>
      <w:bookmarkStart w:id="730" w:name="_Toc413322571"/>
      <w:bookmarkStart w:id="731" w:name="_Toc413770766"/>
      <w:bookmarkStart w:id="732" w:name="_Toc414629870"/>
      <w:bookmarkStart w:id="733" w:name="_Toc414631242"/>
      <w:bookmarkStart w:id="734" w:name="_Toc416966773"/>
      <w:bookmarkStart w:id="735" w:name="_Toc51318135"/>
      <w:bookmarkStart w:id="736" w:name="_Toc56689353"/>
      <w:bookmarkStart w:id="737" w:name="_Toc57026829"/>
      <w:bookmarkStart w:id="738" w:name="_Toc57026950"/>
      <w:r w:rsidRPr="00FF75FC">
        <w:t>Tehnična podpora ESRR</w:t>
      </w:r>
      <w:bookmarkEnd w:id="729"/>
      <w:bookmarkEnd w:id="730"/>
      <w:bookmarkEnd w:id="731"/>
      <w:bookmarkEnd w:id="732"/>
      <w:bookmarkEnd w:id="733"/>
      <w:bookmarkEnd w:id="734"/>
      <w:bookmarkEnd w:id="735"/>
      <w:bookmarkEnd w:id="736"/>
      <w:bookmarkEnd w:id="737"/>
      <w:bookmarkEnd w:id="738"/>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Prvi specifični cilj prednostne naložbe je učinkovito izvajanje operativnega programa.</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zagotavljanje ustreznih zaposlitvenih zmožnosti na področjih, kjer se že v tekočem programskem obdobju prepoznajo ozka grla v izvajanju,</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lastRenderedPageBreak/>
        <w:t>krepitev kompetenc zaposlenih pri izvajanju skladov ESI,</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izobraževanja in usposabljanja zaposlenih in upravičencev za nemoteno izvajanje skladov ESI,</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krepitev modelov upravljanja človeških virov, kar bo vplivalo tudi na boljše izvajanje storitev,</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krepitev ukrepov za zagotavljanje nemotenega izvajanja procesov,</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uvajanje stalnega procesa ocenjevanja kakovosti in upravljanja kakovosti (izvajanje vrednotenj ipd.) na podlagi vnaprej opredeljenih meril (standardov) in kazalnikov uspešnosti izvajanja.</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Drugi specifični cilj prednostne naložbe je večja zmogljivost upravičencev.</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za zmanjšanje administrativnih bremen upravičencem bodo pristojni organi pripravili enotna navodila, ki bodo jasno in nedvoumno opredeljevala uporabo posameznih kategorij, po drugi strani pa bodo upravičencem omogočila poenostavljeno prijavo projektov na jasen in enostaven način. Poenostavitve so predvidene tudi na področju informacijskih sistemov, predvsem optimizacija sistemov, ki bodo pomembno prispevale k debirokratizaciji postopkov in povečanju njihove preglednosti ter k učinkovitosti in poenostavitvam za upravičence in osebe, ki so vključene v proces upravljanja ter izvajanja Evropske kohezijske politike (kot na primer enkraten vnos podatkov, itd.).</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autoSpaceDE w:val="0"/>
        <w:autoSpaceDN w:val="0"/>
        <w:adjustRightInd w:val="0"/>
        <w:spacing w:after="0" w:line="240" w:lineRule="auto"/>
        <w:jc w:val="both"/>
        <w:rPr>
          <w:rFonts w:ascii="Times New Roman" w:hAnsi="Times New Roman"/>
          <w:b/>
          <w:sz w:val="24"/>
          <w:szCs w:val="24"/>
          <w:lang w:eastAsia="sl-SI"/>
        </w:rPr>
      </w:pPr>
      <w:r w:rsidRPr="00FF75FC">
        <w:rPr>
          <w:rFonts w:ascii="Times New Roman" w:hAnsi="Times New Roman"/>
          <w:b/>
          <w:sz w:val="24"/>
          <w:szCs w:val="24"/>
          <w:lang w:eastAsia="sl-SI"/>
        </w:rPr>
        <w:t>Ciljne skupine in upravičenci</w:t>
      </w: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Ciljne skupine obeh specifičnih ciljev prednostne naložbe so Subjekti, ki opravljajo naloge upravljanja in nadzora in subjekti, na katere organi upravljanja in nadzora s pooblastilom ali drugim aktom prenesejo opravljanje nalog v okviru evropske kohezijske politike.</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Upravičenci obeh specifičnih ciljev prednostne naložbe so subjekti, ki opravljajo naloge upravljanja in nadzora in subjekti, na katere organi upravljanja in nadzora s pooblastilom ali drugim aktom prenesejo opravljanje nalog v okviru evropske kohezijske politike.</w:t>
      </w:r>
    </w:p>
    <w:p w:rsidR="005C0C52" w:rsidRDefault="005C0C52" w:rsidP="001F194D">
      <w:pPr>
        <w:pStyle w:val="Default"/>
        <w:tabs>
          <w:tab w:val="left" w:pos="3210"/>
        </w:tabs>
        <w:jc w:val="both"/>
        <w:rPr>
          <w:rFonts w:ascii="Times New Roman" w:hAnsi="Times New Roman" w:cs="Times New Roman"/>
          <w:b/>
          <w:color w:val="auto"/>
        </w:rPr>
      </w:pPr>
    </w:p>
    <w:p w:rsidR="0048317E" w:rsidRPr="00805B0E" w:rsidRDefault="0048317E"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6E67D7" w:rsidRDefault="006E67D7" w:rsidP="001F194D">
      <w:pPr>
        <w:autoSpaceDE w:val="0"/>
        <w:autoSpaceDN w:val="0"/>
        <w:adjustRightInd w:val="0"/>
        <w:spacing w:after="0" w:line="240" w:lineRule="auto"/>
        <w:jc w:val="both"/>
        <w:rPr>
          <w:rFonts w:ascii="Times New Roman" w:hAnsi="Times New Roman"/>
          <w:color w:val="000000"/>
          <w:lang w:eastAsia="sl-SI"/>
        </w:rPr>
      </w:pPr>
      <w:r>
        <w:rPr>
          <w:rFonts w:ascii="Times New Roman" w:hAnsi="Times New Roman"/>
          <w:color w:val="000000"/>
          <w:lang w:eastAsia="sl-SI"/>
        </w:rPr>
        <w:t xml:space="preserve">V smislu mehanizmov izvajanja bo smiselno uporabljena neposredna potrditev operacij (projekta ali skupine projektov). </w:t>
      </w:r>
    </w:p>
    <w:p w:rsidR="006E67D7" w:rsidRDefault="006E67D7" w:rsidP="001F194D">
      <w:pPr>
        <w:autoSpaceDE w:val="0"/>
        <w:autoSpaceDN w:val="0"/>
        <w:adjustRightInd w:val="0"/>
        <w:spacing w:after="0" w:line="240" w:lineRule="auto"/>
        <w:jc w:val="both"/>
        <w:rPr>
          <w:rFonts w:ascii="Times New Roman" w:hAnsi="Times New Roman"/>
          <w:color w:val="000000"/>
          <w:lang w:eastAsia="sl-SI"/>
        </w:rPr>
      </w:pPr>
    </w:p>
    <w:p w:rsidR="0048317E" w:rsidRDefault="006E67D7" w:rsidP="001F194D">
      <w:pPr>
        <w:pStyle w:val="Default"/>
        <w:tabs>
          <w:tab w:val="left" w:pos="3210"/>
        </w:tabs>
        <w:jc w:val="both"/>
        <w:rPr>
          <w:rFonts w:ascii="Times New Roman" w:hAnsi="Times New Roman" w:cs="Times New Roman"/>
          <w:b/>
          <w:color w:val="auto"/>
        </w:rPr>
      </w:pPr>
      <w:r>
        <w:rPr>
          <w:rFonts w:ascii="Times New Roman" w:hAnsi="Times New Roman"/>
        </w:rPr>
        <w:t>OU je kot nosilec tehnične podpore odgovoren za izvajanje tehnične podpore kot prednostne osi oz. prednostne naložbe v okviru OP za posamezen sklad. OU z upravičenci TP usklajuje operacije tehnične podpore in jih potrdi z odločitvijo o podpori. Upravičenci pa v skladu z zakonodajo izvajajo aktivnosti, ki jih OU potrdi.</w:t>
      </w:r>
    </w:p>
    <w:p w:rsidR="0048317E" w:rsidRDefault="0048317E" w:rsidP="001F194D">
      <w:pPr>
        <w:pStyle w:val="Default"/>
        <w:tabs>
          <w:tab w:val="left" w:pos="3210"/>
        </w:tabs>
        <w:jc w:val="both"/>
        <w:rPr>
          <w:rFonts w:ascii="Times New Roman" w:hAnsi="Times New Roman" w:cs="Times New Roman"/>
          <w:b/>
          <w:color w:val="auto"/>
        </w:rPr>
      </w:pPr>
    </w:p>
    <w:p w:rsidR="005C0C52" w:rsidRPr="000D16C4" w:rsidRDefault="005C0C52" w:rsidP="001F194D">
      <w:pPr>
        <w:pStyle w:val="Default"/>
        <w:tabs>
          <w:tab w:val="left" w:pos="3210"/>
        </w:tabs>
        <w:jc w:val="both"/>
        <w:rPr>
          <w:rFonts w:ascii="Times New Roman" w:hAnsi="Times New Roman" w:cs="Times New Roman"/>
          <w:b/>
          <w:color w:val="auto"/>
        </w:rPr>
      </w:pPr>
      <w:r w:rsidRPr="000D16C4">
        <w:rPr>
          <w:rFonts w:ascii="Times New Roman" w:hAnsi="Times New Roman" w:cs="Times New Roman"/>
          <w:b/>
          <w:color w:val="auto"/>
        </w:rPr>
        <w:t>Ugotavljanje upravičenosti</w:t>
      </w:r>
    </w:p>
    <w:p w:rsidR="005C0C52" w:rsidRPr="000D16C4" w:rsidRDefault="005C0C52" w:rsidP="001F194D">
      <w:pPr>
        <w:tabs>
          <w:tab w:val="left" w:pos="540"/>
        </w:tabs>
        <w:spacing w:after="0" w:line="240" w:lineRule="auto"/>
        <w:jc w:val="both"/>
        <w:rPr>
          <w:rFonts w:ascii="Times New Roman" w:hAnsi="Times New Roman"/>
          <w:sz w:val="24"/>
          <w:szCs w:val="24"/>
        </w:rPr>
      </w:pPr>
      <w:r w:rsidRPr="000D16C4">
        <w:rPr>
          <w:rFonts w:ascii="Times New Roman" w:hAnsi="Times New Roman"/>
          <w:sz w:val="24"/>
          <w:szCs w:val="24"/>
        </w:rPr>
        <w:t>Pri izvedbi vseh sklopov tehnične podpore v okviru OP bodo upoštevane omejitve definirane v 59. členu Uredbe EU št. 1303/2013 (UL L št. 347/320 z dne 20. 12. 2013) in v skladu z smernicami za izvajanje tehnične podpore.</w:t>
      </w:r>
    </w:p>
    <w:p w:rsidR="005C0C52" w:rsidRPr="000D16C4" w:rsidRDefault="005C0C52" w:rsidP="001F194D">
      <w:pPr>
        <w:pStyle w:val="Default"/>
        <w:jc w:val="both"/>
        <w:rPr>
          <w:rFonts w:ascii="Times New Roman" w:hAnsi="Times New Roman" w:cs="Times New Roman"/>
          <w:color w:val="auto"/>
        </w:rPr>
      </w:pPr>
    </w:p>
    <w:p w:rsidR="005C0C52" w:rsidRPr="000D16C4" w:rsidRDefault="005C0C52" w:rsidP="001F194D">
      <w:pPr>
        <w:pStyle w:val="Default"/>
        <w:jc w:val="both"/>
        <w:rPr>
          <w:rFonts w:ascii="Times New Roman" w:hAnsi="Times New Roman" w:cs="Times New Roman"/>
          <w:color w:val="auto"/>
        </w:rPr>
      </w:pPr>
      <w:r w:rsidRPr="000D16C4">
        <w:rPr>
          <w:rFonts w:ascii="Times New Roman" w:hAnsi="Times New Roman" w:cs="Times New Roman"/>
          <w:color w:val="auto"/>
        </w:rPr>
        <w:lastRenderedPageBreak/>
        <w:t xml:space="preserve">Ob upoštevanju predmeta vsakega posameznega izbora operacij se glede na relevantnost zagotovi zastopanost </w:t>
      </w:r>
      <w:r w:rsidRPr="000D16C4">
        <w:rPr>
          <w:rFonts w:ascii="Times New Roman" w:hAnsi="Times New Roman" w:cs="Times New Roman"/>
          <w:color w:val="auto"/>
          <w:lang w:eastAsia="en-US"/>
        </w:rPr>
        <w:t>vsaj naslednjih pogojev za ugotavljanje</w:t>
      </w:r>
      <w:r w:rsidRPr="000D16C4">
        <w:rPr>
          <w:rFonts w:ascii="Times New Roman" w:hAnsi="Times New Roman" w:cs="Times New Roman"/>
          <w:color w:val="auto"/>
        </w:rPr>
        <w:t xml:space="preserve"> upravičenosti:</w:t>
      </w:r>
    </w:p>
    <w:p w:rsidR="005C0C52" w:rsidRPr="000D16C4" w:rsidRDefault="005C0C52" w:rsidP="006A2971">
      <w:pPr>
        <w:pStyle w:val="Default"/>
        <w:numPr>
          <w:ilvl w:val="0"/>
          <w:numId w:val="73"/>
        </w:numPr>
        <w:jc w:val="both"/>
        <w:rPr>
          <w:rFonts w:ascii="Times New Roman" w:hAnsi="Times New Roman" w:cs="Times New Roman"/>
          <w:color w:val="auto"/>
        </w:rPr>
      </w:pPr>
      <w:r w:rsidRPr="000D16C4">
        <w:rPr>
          <w:rFonts w:ascii="Times New Roman" w:hAnsi="Times New Roman"/>
        </w:rPr>
        <w:t>prispevek k doseganju ciljev/rezultatov na ravni OP,</w:t>
      </w:r>
    </w:p>
    <w:p w:rsidR="005C0C52" w:rsidRPr="000D16C4" w:rsidRDefault="005C0C52" w:rsidP="006A2971">
      <w:pPr>
        <w:pStyle w:val="Default"/>
        <w:numPr>
          <w:ilvl w:val="0"/>
          <w:numId w:val="73"/>
        </w:numPr>
        <w:jc w:val="both"/>
        <w:rPr>
          <w:rFonts w:ascii="Times New Roman" w:hAnsi="Times New Roman" w:cs="Times New Roman"/>
          <w:color w:val="auto"/>
        </w:rPr>
      </w:pPr>
      <w:r w:rsidRPr="000D16C4">
        <w:rPr>
          <w:rFonts w:ascii="Times New Roman" w:hAnsi="Times New Roman"/>
        </w:rPr>
        <w:t>izkazovanje realne izvedljivosti v obd</w:t>
      </w:r>
      <w:r w:rsidR="000D16C4" w:rsidRPr="000D16C4">
        <w:rPr>
          <w:rFonts w:ascii="Times New Roman" w:hAnsi="Times New Roman"/>
        </w:rPr>
        <w:t>obju, za katerega velja podpora.</w:t>
      </w:r>
    </w:p>
    <w:p w:rsidR="005C0C52" w:rsidRPr="005C0C52" w:rsidRDefault="005C0C52" w:rsidP="001F194D">
      <w:pPr>
        <w:pStyle w:val="Default"/>
        <w:jc w:val="both"/>
        <w:rPr>
          <w:rFonts w:ascii="Times New Roman" w:hAnsi="Times New Roman" w:cs="Times New Roman"/>
          <w:color w:val="auto"/>
          <w:highlight w:val="green"/>
        </w:rPr>
      </w:pPr>
    </w:p>
    <w:p w:rsidR="005C0C52" w:rsidRPr="000D16C4" w:rsidRDefault="005C0C52" w:rsidP="001F194D">
      <w:pPr>
        <w:pStyle w:val="Default"/>
        <w:jc w:val="both"/>
        <w:rPr>
          <w:rFonts w:ascii="Times New Roman" w:hAnsi="Times New Roman" w:cs="Times New Roman"/>
          <w:b/>
          <w:color w:val="auto"/>
        </w:rPr>
      </w:pPr>
      <w:r w:rsidRPr="000D16C4">
        <w:rPr>
          <w:rFonts w:ascii="Times New Roman" w:hAnsi="Times New Roman" w:cs="Times New Roman"/>
          <w:b/>
          <w:color w:val="auto"/>
        </w:rPr>
        <w:t>Merila za ocenjevanje</w:t>
      </w:r>
    </w:p>
    <w:p w:rsidR="005C0C52" w:rsidRPr="000D16C4" w:rsidRDefault="005C0C52" w:rsidP="001F194D">
      <w:pPr>
        <w:pStyle w:val="Default"/>
        <w:jc w:val="both"/>
        <w:rPr>
          <w:rFonts w:ascii="Times New Roman" w:hAnsi="Times New Roman" w:cs="Times New Roman"/>
          <w:color w:val="auto"/>
        </w:rPr>
      </w:pPr>
      <w:r w:rsidRPr="000D16C4">
        <w:rPr>
          <w:rFonts w:ascii="Times New Roman" w:hAnsi="Times New Roman" w:cs="Times New Roman"/>
          <w:color w:val="auto"/>
        </w:rPr>
        <w:t xml:space="preserve">Ob upoštevanju predmeta vsakega posameznega izbora operacij se zagotovi zastopanost </w:t>
      </w:r>
      <w:r w:rsidRPr="000D16C4">
        <w:rPr>
          <w:rFonts w:ascii="Times New Roman" w:hAnsi="Times New Roman" w:cs="Times New Roman"/>
          <w:color w:val="auto"/>
          <w:lang w:eastAsia="en-US"/>
        </w:rPr>
        <w:t>nekaterih ali vseh</w:t>
      </w:r>
      <w:r w:rsidRPr="000D16C4">
        <w:rPr>
          <w:rFonts w:ascii="Times New Roman" w:hAnsi="Times New Roman" w:cs="Times New Roman"/>
          <w:color w:val="auto"/>
        </w:rPr>
        <w:t xml:space="preserve"> meril za ocenjevanje:</w:t>
      </w:r>
    </w:p>
    <w:p w:rsidR="005C0C52" w:rsidRPr="000D16C4" w:rsidRDefault="005C0C52" w:rsidP="006A2971">
      <w:pPr>
        <w:numPr>
          <w:ilvl w:val="0"/>
          <w:numId w:val="91"/>
        </w:numPr>
        <w:autoSpaceDE w:val="0"/>
        <w:autoSpaceDN w:val="0"/>
        <w:adjustRightInd w:val="0"/>
        <w:spacing w:after="0" w:line="240" w:lineRule="auto"/>
        <w:jc w:val="both"/>
        <w:rPr>
          <w:rFonts w:ascii="Times New Roman" w:hAnsi="Times New Roman"/>
          <w:color w:val="000000"/>
          <w:sz w:val="24"/>
          <w:szCs w:val="24"/>
          <w:lang w:eastAsia="sl-SI"/>
        </w:rPr>
      </w:pPr>
      <w:r w:rsidRPr="000D16C4">
        <w:rPr>
          <w:rFonts w:ascii="Times New Roman" w:hAnsi="Times New Roman"/>
          <w:color w:val="000000"/>
          <w:sz w:val="24"/>
          <w:szCs w:val="24"/>
          <w:lang w:eastAsia="sl-SI"/>
        </w:rPr>
        <w:t xml:space="preserve">prispevek k upravni zmogljivosti  in izboljšanju  usposobljenosti zaposlenih, ki opravljajo sistemske naloge v okviru kohezijske politike (vezano na </w:t>
      </w:r>
      <w:r w:rsidR="002B0CC8" w:rsidRPr="002B0CC8">
        <w:rPr>
          <w:rFonts w:ascii="Times New Roman" w:hAnsi="Times New Roman"/>
          <w:color w:val="000000"/>
          <w:sz w:val="24"/>
          <w:szCs w:val="24"/>
          <w:lang w:eastAsia="sl-SI"/>
        </w:rPr>
        <w:t>opis nalog in vzpostavljenih postopkov</w:t>
      </w:r>
      <w:r w:rsidRPr="000D16C4">
        <w:rPr>
          <w:rFonts w:ascii="Times New Roman" w:hAnsi="Times New Roman"/>
          <w:color w:val="000000"/>
          <w:sz w:val="24"/>
          <w:szCs w:val="24"/>
          <w:lang w:eastAsia="sl-SI"/>
        </w:rPr>
        <w:t>);</w:t>
      </w:r>
    </w:p>
    <w:p w:rsidR="005C0C52" w:rsidRPr="000D16C4" w:rsidRDefault="005C0C52" w:rsidP="001F194D">
      <w:pPr>
        <w:autoSpaceDE w:val="0"/>
        <w:autoSpaceDN w:val="0"/>
        <w:adjustRightInd w:val="0"/>
        <w:spacing w:after="0" w:line="240" w:lineRule="auto"/>
        <w:ind w:left="1068" w:hanging="360"/>
        <w:jc w:val="both"/>
        <w:rPr>
          <w:rFonts w:ascii="Times New Roman" w:hAnsi="Times New Roman"/>
          <w:color w:val="000000"/>
          <w:sz w:val="24"/>
          <w:szCs w:val="24"/>
          <w:lang w:eastAsia="sl-SI"/>
        </w:rPr>
      </w:pPr>
      <w:r w:rsidRPr="000D16C4">
        <w:rPr>
          <w:rFonts w:ascii="Times New Roman" w:hAnsi="Times New Roman"/>
          <w:color w:val="000000"/>
          <w:sz w:val="24"/>
          <w:szCs w:val="24"/>
          <w:lang w:eastAsia="sl-SI"/>
        </w:rPr>
        <w:t>-</w:t>
      </w:r>
      <w:r w:rsidRPr="000D16C4">
        <w:rPr>
          <w:rFonts w:ascii="Times New Roman" w:hAnsi="Times New Roman"/>
          <w:color w:val="000000"/>
          <w:sz w:val="24"/>
          <w:szCs w:val="24"/>
          <w:lang w:eastAsia="sl-SI"/>
        </w:rPr>
        <w:tab/>
        <w:t>prispevek k izboljšanju upravne usposobljenosti vseh, ki so vključeni v izvajanje evropske kohezijske politike,</w:t>
      </w:r>
    </w:p>
    <w:p w:rsidR="005C0C52" w:rsidRPr="000D16C4" w:rsidRDefault="005C0C52" w:rsidP="001F194D">
      <w:pPr>
        <w:autoSpaceDE w:val="0"/>
        <w:autoSpaceDN w:val="0"/>
        <w:adjustRightInd w:val="0"/>
        <w:spacing w:after="0" w:line="240" w:lineRule="auto"/>
        <w:ind w:left="1068" w:hanging="360"/>
        <w:jc w:val="both"/>
        <w:rPr>
          <w:rFonts w:ascii="Times New Roman" w:hAnsi="Times New Roman"/>
          <w:color w:val="000000"/>
          <w:sz w:val="24"/>
          <w:szCs w:val="24"/>
          <w:lang w:eastAsia="sl-SI"/>
        </w:rPr>
      </w:pPr>
      <w:r w:rsidRPr="000D16C4">
        <w:rPr>
          <w:rFonts w:ascii="Times New Roman" w:hAnsi="Times New Roman"/>
          <w:color w:val="000000"/>
          <w:sz w:val="24"/>
          <w:szCs w:val="24"/>
          <w:lang w:eastAsia="sl-SI"/>
        </w:rPr>
        <w:t>-</w:t>
      </w:r>
      <w:r w:rsidRPr="000D16C4">
        <w:rPr>
          <w:rFonts w:ascii="Times New Roman" w:hAnsi="Times New Roman"/>
          <w:color w:val="000000"/>
          <w:sz w:val="24"/>
          <w:szCs w:val="24"/>
          <w:lang w:eastAsia="sl-SI"/>
        </w:rPr>
        <w:tab/>
        <w:t>prispevek k informatizaciji sistemov za delovanje, spremljanje in vrednotenje sistema kohezijske politike ter celoviti in učinkoviti izmenjavi podatkov z Evropsko komisijo,</w:t>
      </w:r>
    </w:p>
    <w:p w:rsidR="005C0C52" w:rsidRPr="00FF75FC" w:rsidRDefault="005C0C52" w:rsidP="001F194D">
      <w:pPr>
        <w:autoSpaceDE w:val="0"/>
        <w:autoSpaceDN w:val="0"/>
        <w:adjustRightInd w:val="0"/>
        <w:spacing w:after="0" w:line="240" w:lineRule="auto"/>
        <w:ind w:left="1068" w:hanging="360"/>
        <w:jc w:val="both"/>
        <w:rPr>
          <w:rFonts w:ascii="Times New Roman" w:hAnsi="Times New Roman"/>
          <w:color w:val="000000"/>
          <w:sz w:val="24"/>
          <w:szCs w:val="24"/>
          <w:lang w:eastAsia="sl-SI"/>
        </w:rPr>
      </w:pPr>
      <w:r w:rsidRPr="000D16C4">
        <w:rPr>
          <w:rFonts w:ascii="Times New Roman" w:hAnsi="Times New Roman"/>
          <w:color w:val="000000"/>
          <w:sz w:val="24"/>
          <w:szCs w:val="24"/>
          <w:lang w:eastAsia="sl-SI"/>
        </w:rPr>
        <w:t>-</w:t>
      </w:r>
      <w:r w:rsidRPr="000D16C4">
        <w:rPr>
          <w:rFonts w:ascii="Times New Roman" w:hAnsi="Times New Roman"/>
          <w:color w:val="000000"/>
          <w:sz w:val="24"/>
          <w:szCs w:val="24"/>
          <w:lang w:eastAsia="sl-SI"/>
        </w:rPr>
        <w:tab/>
        <w:t>prispevek študij in vrednotenj (v skladu s pripravljenim načrtom vrednotenj) za izboljšanje kakovosti izvajanja OP ter oceno njegove uspešnosti, učinkovitosti in vpliva.</w:t>
      </w:r>
    </w:p>
    <w:p w:rsidR="00C91058" w:rsidRPr="00FF75FC" w:rsidRDefault="00C91058" w:rsidP="001F194D">
      <w:pPr>
        <w:tabs>
          <w:tab w:val="left" w:pos="540"/>
        </w:tabs>
        <w:spacing w:after="0" w:line="240" w:lineRule="auto"/>
        <w:jc w:val="both"/>
        <w:rPr>
          <w:rFonts w:ascii="Times New Roman" w:hAnsi="Times New Roman"/>
          <w:sz w:val="24"/>
          <w:szCs w:val="24"/>
        </w:rPr>
      </w:pPr>
    </w:p>
    <w:p w:rsidR="00F70628" w:rsidRPr="00FF75FC" w:rsidRDefault="00F70628" w:rsidP="005258E1">
      <w:pPr>
        <w:pStyle w:val="Naslov2"/>
      </w:pPr>
      <w:bookmarkStart w:id="739" w:name="_Toc413423404"/>
      <w:bookmarkStart w:id="740" w:name="_Toc413322572"/>
      <w:bookmarkStart w:id="741" w:name="_Toc413770767"/>
      <w:bookmarkStart w:id="742" w:name="_Toc414629871"/>
      <w:bookmarkStart w:id="743" w:name="_Toc414631243"/>
      <w:bookmarkStart w:id="744" w:name="_Toc416966774"/>
      <w:bookmarkStart w:id="745" w:name="_Toc51318136"/>
      <w:bookmarkStart w:id="746" w:name="_Toc56689354"/>
      <w:bookmarkStart w:id="747" w:name="_Toc57026830"/>
      <w:bookmarkStart w:id="748" w:name="_Toc57026951"/>
      <w:r w:rsidRPr="00FF75FC">
        <w:t>Tehnična podpora ESS</w:t>
      </w:r>
      <w:bookmarkEnd w:id="739"/>
      <w:bookmarkEnd w:id="740"/>
      <w:bookmarkEnd w:id="741"/>
      <w:bookmarkEnd w:id="742"/>
      <w:bookmarkEnd w:id="743"/>
      <w:bookmarkEnd w:id="744"/>
      <w:bookmarkEnd w:id="745"/>
      <w:bookmarkEnd w:id="746"/>
      <w:bookmarkEnd w:id="747"/>
      <w:bookmarkEnd w:id="748"/>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Prvi specifični cilj prednostne naložbe je učinkovito izvajanje operativnega programa.</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zagotavljanje ustreznih zaposlitvenih zmožnosti na področjih, kjer se že v tekočem programskem obdobju prepoznajo ozka grla v izvajanju,</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krepitev kompetenc zaposlenih pri izvajanju skladov ESI,</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izobraževanja in usposabljanja zaposlenih in upravičencev za nemoteno izvajanje skladov ESI,</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krepitev modelov upravljanja človeških virov, kar bo vplivalo tudi na boljše izvajanje storitev,</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krepitev ukrepov za zagotavljanje nemotenega izvajanja procesov,</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uvajanje stalnega procesa ocenjevanja kakovosti in upravljanja kakovosti (izvajanje vrednotenj ipd.) na podlagi vnaprej opredeljenih meril (standardov) in kazalnikov uspešnosti izvajanja.</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Drugi specifični cilj prednostne naložbe je večja zmogljivost upravičencev.</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Vrste in primeri področij, ki jim je namenjena podpora, in njihovega pričakovanega prispevka k specifičnim ciljem so:</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 xml:space="preserve">za zmanjšanje administrativnih bremen upravičencem bodo pristojni organi pripravili enotna navodila, ki bodo jasno in nedvoumno opredeljevala uporabo posameznih kategorij, po drugi strani pa bodo upravičencem omogočila poenostavljeno prijavo projektov na jasen in enostaven način. Poenostavitve so predvidene tudi na področju informacijskih sistemov, predvsem optimizacija sistemov, ki bodo pomembno </w:t>
      </w:r>
      <w:r w:rsidRPr="00FF75FC">
        <w:rPr>
          <w:rFonts w:ascii="Times New Roman" w:hAnsi="Times New Roman"/>
          <w:sz w:val="24"/>
          <w:szCs w:val="24"/>
        </w:rPr>
        <w:lastRenderedPageBreak/>
        <w:t>prispevale k debirokratizaciji postopkov in povečanju njihove preglednosti ter k učinkovitosti in poenostavitvam za upravičence in osebe, ki so vključene v proces upravljanja ter izvajanja Evropske kohezijske politike (kot na primer enkraten vnos podatkov, itd.).</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Tretji specifični cilj prednostne naložbe je učinkovito obveščanje in komuniciranje s ciljnimi skupinami (opredeljenimi v komunikacijski strategiji).</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Vrsta in primer področja, ki mu je namenjena podpora, in njegov pričakovan prispevek k specifičnim ciljem je:</w:t>
      </w:r>
    </w:p>
    <w:p w:rsidR="00F70628" w:rsidRPr="00FF75FC" w:rsidRDefault="00F70628" w:rsidP="006A2971">
      <w:pPr>
        <w:numPr>
          <w:ilvl w:val="0"/>
          <w:numId w:val="73"/>
        </w:numPr>
        <w:spacing w:after="0" w:line="240" w:lineRule="auto"/>
        <w:jc w:val="both"/>
        <w:rPr>
          <w:rFonts w:ascii="Times New Roman" w:hAnsi="Times New Roman"/>
          <w:sz w:val="24"/>
          <w:szCs w:val="24"/>
        </w:rPr>
      </w:pPr>
      <w:r w:rsidRPr="00FF75FC">
        <w:rPr>
          <w:rFonts w:ascii="Times New Roman" w:hAnsi="Times New Roman"/>
          <w:sz w:val="24"/>
          <w:szCs w:val="24"/>
        </w:rPr>
        <w:t>obveščanje in komuniciranje.</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autoSpaceDE w:val="0"/>
        <w:autoSpaceDN w:val="0"/>
        <w:adjustRightInd w:val="0"/>
        <w:spacing w:after="0" w:line="240" w:lineRule="auto"/>
        <w:jc w:val="both"/>
        <w:rPr>
          <w:rFonts w:ascii="Times New Roman" w:hAnsi="Times New Roman"/>
          <w:b/>
          <w:sz w:val="24"/>
          <w:szCs w:val="24"/>
          <w:lang w:eastAsia="sl-SI"/>
        </w:rPr>
      </w:pPr>
      <w:r w:rsidRPr="00FF75FC">
        <w:rPr>
          <w:rFonts w:ascii="Times New Roman" w:hAnsi="Times New Roman"/>
          <w:b/>
          <w:sz w:val="24"/>
          <w:szCs w:val="24"/>
          <w:lang w:eastAsia="sl-SI"/>
        </w:rPr>
        <w:t>Ciljne skupine in upravičenci</w:t>
      </w:r>
    </w:p>
    <w:p w:rsidR="00F70628" w:rsidRPr="00FF75FC" w:rsidRDefault="00F70628" w:rsidP="001F194D">
      <w:pPr>
        <w:tabs>
          <w:tab w:val="left" w:pos="540"/>
        </w:tabs>
        <w:spacing w:after="0" w:line="240" w:lineRule="auto"/>
        <w:jc w:val="both"/>
        <w:rPr>
          <w:rFonts w:ascii="Times New Roman" w:hAnsi="Times New Roman"/>
          <w:sz w:val="24"/>
          <w:szCs w:val="24"/>
        </w:rPr>
      </w:pPr>
      <w:r w:rsidRPr="00FF75FC">
        <w:rPr>
          <w:rFonts w:ascii="Times New Roman" w:hAnsi="Times New Roman"/>
          <w:sz w:val="24"/>
          <w:szCs w:val="24"/>
        </w:rPr>
        <w:t>Ciljne skupine vseh treh specifičnih ciljev prednostne naložbe so Subjekti, ki opravljajo naloge upravljanja in nadzora in subjekti, na katere organi upravljanja in nadzora s pooblastilom ali drugim aktom prenesejo opravljanje nalog v okviru evropske kohezijske politike.</w:t>
      </w:r>
    </w:p>
    <w:p w:rsidR="00F70628" w:rsidRPr="00FF75FC" w:rsidRDefault="00F70628" w:rsidP="001F194D">
      <w:pPr>
        <w:tabs>
          <w:tab w:val="left" w:pos="540"/>
        </w:tabs>
        <w:spacing w:after="0" w:line="240" w:lineRule="auto"/>
        <w:jc w:val="both"/>
        <w:rPr>
          <w:rFonts w:ascii="Times New Roman" w:hAnsi="Times New Roman"/>
          <w:sz w:val="24"/>
          <w:szCs w:val="24"/>
        </w:rPr>
      </w:pPr>
    </w:p>
    <w:p w:rsidR="00F70628" w:rsidRPr="00FF75FC" w:rsidRDefault="00F70628" w:rsidP="001F194D">
      <w:pPr>
        <w:autoSpaceDE w:val="0"/>
        <w:autoSpaceDN w:val="0"/>
        <w:adjustRightInd w:val="0"/>
        <w:spacing w:after="0" w:line="240" w:lineRule="auto"/>
        <w:jc w:val="both"/>
        <w:rPr>
          <w:rFonts w:ascii="Times New Roman" w:hAnsi="Times New Roman"/>
          <w:color w:val="000000"/>
          <w:sz w:val="24"/>
          <w:szCs w:val="24"/>
          <w:lang w:eastAsia="sl-SI"/>
        </w:rPr>
      </w:pPr>
      <w:r w:rsidRPr="00FF75FC">
        <w:rPr>
          <w:rFonts w:ascii="Times New Roman" w:hAnsi="Times New Roman"/>
          <w:color w:val="000000"/>
          <w:sz w:val="24"/>
          <w:szCs w:val="24"/>
          <w:lang w:eastAsia="sl-SI"/>
        </w:rPr>
        <w:t>Upravičenci vseh specifičnih ciljev prednostne naložbe so subjekti, ki opravljajo naloge upravljanja in nadzora in subjekti, na katere organi upravljanja in nadzora s pooblastilom ali drugim aktom prenesejo opravljanje nalog v okviru evropske kohezijske politike.</w:t>
      </w:r>
    </w:p>
    <w:p w:rsidR="00F70628" w:rsidRDefault="00F70628" w:rsidP="001F194D">
      <w:pPr>
        <w:tabs>
          <w:tab w:val="left" w:pos="540"/>
        </w:tabs>
        <w:spacing w:after="0" w:line="240" w:lineRule="auto"/>
        <w:jc w:val="both"/>
        <w:rPr>
          <w:rFonts w:ascii="Times New Roman" w:hAnsi="Times New Roman"/>
          <w:sz w:val="24"/>
          <w:szCs w:val="24"/>
        </w:rPr>
      </w:pPr>
    </w:p>
    <w:p w:rsidR="000D16C4" w:rsidRPr="00805B0E" w:rsidRDefault="000D16C4" w:rsidP="001F194D">
      <w:pPr>
        <w:pStyle w:val="Default"/>
        <w:jc w:val="both"/>
        <w:rPr>
          <w:rFonts w:ascii="Times New Roman" w:hAnsi="Times New Roman" w:cs="Times New Roman"/>
          <w:b/>
          <w:color w:val="auto"/>
        </w:rPr>
      </w:pPr>
      <w:r w:rsidRPr="00805B0E">
        <w:rPr>
          <w:rFonts w:ascii="Times New Roman" w:hAnsi="Times New Roman" w:cs="Times New Roman"/>
          <w:b/>
          <w:color w:val="auto"/>
        </w:rPr>
        <w:t>Način izbora operacij</w:t>
      </w:r>
    </w:p>
    <w:p w:rsidR="000D16C4" w:rsidRDefault="000D16C4" w:rsidP="001F194D">
      <w:pPr>
        <w:pStyle w:val="Default"/>
        <w:tabs>
          <w:tab w:val="left" w:pos="3210"/>
        </w:tabs>
        <w:jc w:val="both"/>
        <w:rPr>
          <w:rFonts w:ascii="Times New Roman" w:hAnsi="Times New Roman"/>
        </w:rPr>
      </w:pPr>
      <w:r>
        <w:rPr>
          <w:rFonts w:ascii="Times New Roman" w:hAnsi="Times New Roman"/>
        </w:rPr>
        <w:t xml:space="preserve">V smislu mehanizmov izvajanja bo smiselno uporabljena neposredna potrditev operacij (projekta ali skupine projektov). </w:t>
      </w:r>
    </w:p>
    <w:p w:rsidR="000D16C4" w:rsidRDefault="000D16C4" w:rsidP="001F194D">
      <w:pPr>
        <w:autoSpaceDE w:val="0"/>
        <w:autoSpaceDN w:val="0"/>
        <w:adjustRightInd w:val="0"/>
        <w:spacing w:after="0" w:line="240" w:lineRule="auto"/>
        <w:jc w:val="both"/>
        <w:rPr>
          <w:rFonts w:ascii="Times New Roman" w:hAnsi="Times New Roman"/>
          <w:color w:val="000000"/>
          <w:lang w:eastAsia="sl-SI"/>
        </w:rPr>
      </w:pPr>
    </w:p>
    <w:p w:rsidR="000D16C4" w:rsidRDefault="000D16C4" w:rsidP="001F194D">
      <w:pPr>
        <w:pStyle w:val="Default"/>
        <w:tabs>
          <w:tab w:val="left" w:pos="3210"/>
        </w:tabs>
        <w:jc w:val="both"/>
        <w:rPr>
          <w:rFonts w:ascii="Times New Roman" w:hAnsi="Times New Roman" w:cs="Times New Roman"/>
          <w:b/>
          <w:color w:val="auto"/>
        </w:rPr>
      </w:pPr>
      <w:r>
        <w:rPr>
          <w:rFonts w:ascii="Times New Roman" w:hAnsi="Times New Roman"/>
        </w:rPr>
        <w:t>OU je kot nosilec tehnične podpore odgovoren za izvajanje tehnične podpore kot prednostne osi oz. prednostne naložbe v okviru OP za posamezen sklad. OU z upravičenci TP usklajuje operacije tehnične podpore in jih potrdi z odločitvijo o podpori. Upravičenci pa v skladu z zakonodajo izvajajo aktivnosti, ki jih OU potrdi.</w:t>
      </w:r>
    </w:p>
    <w:p w:rsidR="00C91058" w:rsidRDefault="00C91058" w:rsidP="001F194D">
      <w:pPr>
        <w:pStyle w:val="Default"/>
        <w:tabs>
          <w:tab w:val="left" w:pos="3210"/>
        </w:tabs>
        <w:jc w:val="both"/>
        <w:rPr>
          <w:rFonts w:ascii="Times New Roman" w:hAnsi="Times New Roman" w:cs="Times New Roman"/>
          <w:b/>
          <w:color w:val="auto"/>
        </w:rPr>
      </w:pPr>
    </w:p>
    <w:p w:rsidR="000D16C4" w:rsidRPr="000D16C4" w:rsidRDefault="000D16C4" w:rsidP="001F194D">
      <w:pPr>
        <w:pStyle w:val="Default"/>
        <w:tabs>
          <w:tab w:val="left" w:pos="3210"/>
        </w:tabs>
        <w:jc w:val="both"/>
        <w:rPr>
          <w:rFonts w:ascii="Times New Roman" w:hAnsi="Times New Roman" w:cs="Times New Roman"/>
          <w:b/>
          <w:color w:val="auto"/>
        </w:rPr>
      </w:pPr>
      <w:r w:rsidRPr="000D16C4">
        <w:rPr>
          <w:rFonts w:ascii="Times New Roman" w:hAnsi="Times New Roman" w:cs="Times New Roman"/>
          <w:b/>
          <w:color w:val="auto"/>
        </w:rPr>
        <w:t>Ugotavljanje upravičenosti</w:t>
      </w:r>
    </w:p>
    <w:p w:rsidR="000D16C4" w:rsidRPr="000D16C4" w:rsidRDefault="000D16C4" w:rsidP="001F194D">
      <w:pPr>
        <w:tabs>
          <w:tab w:val="left" w:pos="540"/>
        </w:tabs>
        <w:spacing w:after="0" w:line="240" w:lineRule="auto"/>
        <w:jc w:val="both"/>
        <w:rPr>
          <w:rFonts w:ascii="Times New Roman" w:hAnsi="Times New Roman"/>
          <w:sz w:val="24"/>
          <w:szCs w:val="24"/>
        </w:rPr>
      </w:pPr>
      <w:r w:rsidRPr="000D16C4">
        <w:rPr>
          <w:rFonts w:ascii="Times New Roman" w:hAnsi="Times New Roman"/>
          <w:sz w:val="24"/>
          <w:szCs w:val="24"/>
        </w:rPr>
        <w:t>Pri izvedbi vseh sklopov tehnične podpore v okviru OP bodo upoštevane omejitve definirane v 59. členu Uredbe EU št. 1303/2013 (UL L št. 347/320 z dne 20. 12. 2013) in v skladu z smernicami za izvajanje tehnične podpore.</w:t>
      </w:r>
    </w:p>
    <w:p w:rsidR="000D16C4" w:rsidRPr="000D16C4" w:rsidRDefault="000D16C4" w:rsidP="001F194D">
      <w:pPr>
        <w:pStyle w:val="Default"/>
        <w:jc w:val="both"/>
        <w:rPr>
          <w:rFonts w:ascii="Times New Roman" w:hAnsi="Times New Roman" w:cs="Times New Roman"/>
          <w:color w:val="auto"/>
        </w:rPr>
      </w:pPr>
    </w:p>
    <w:p w:rsidR="000D16C4" w:rsidRPr="000D16C4" w:rsidRDefault="000D16C4" w:rsidP="001F194D">
      <w:pPr>
        <w:pStyle w:val="Default"/>
        <w:jc w:val="both"/>
        <w:rPr>
          <w:rFonts w:ascii="Times New Roman" w:hAnsi="Times New Roman" w:cs="Times New Roman"/>
          <w:color w:val="auto"/>
        </w:rPr>
      </w:pPr>
      <w:r w:rsidRPr="000D16C4">
        <w:rPr>
          <w:rFonts w:ascii="Times New Roman" w:hAnsi="Times New Roman" w:cs="Times New Roman"/>
          <w:color w:val="auto"/>
        </w:rPr>
        <w:t xml:space="preserve">Ob upoštevanju predmeta vsakega posameznega izbora operacij se glede na relevantnost zagotovi zastopanost </w:t>
      </w:r>
      <w:r w:rsidRPr="000D16C4">
        <w:rPr>
          <w:rFonts w:ascii="Times New Roman" w:hAnsi="Times New Roman" w:cs="Times New Roman"/>
          <w:color w:val="auto"/>
          <w:lang w:eastAsia="en-US"/>
        </w:rPr>
        <w:t>vsaj naslednjih pogojev za ugotavljanje</w:t>
      </w:r>
      <w:r w:rsidRPr="000D16C4">
        <w:rPr>
          <w:rFonts w:ascii="Times New Roman" w:hAnsi="Times New Roman" w:cs="Times New Roman"/>
          <w:color w:val="auto"/>
        </w:rPr>
        <w:t xml:space="preserve"> upravičenosti:</w:t>
      </w:r>
    </w:p>
    <w:p w:rsidR="000D16C4" w:rsidRPr="000D16C4" w:rsidRDefault="000D16C4" w:rsidP="006A2971">
      <w:pPr>
        <w:pStyle w:val="Default"/>
        <w:numPr>
          <w:ilvl w:val="0"/>
          <w:numId w:val="73"/>
        </w:numPr>
        <w:jc w:val="both"/>
        <w:rPr>
          <w:rFonts w:ascii="Times New Roman" w:hAnsi="Times New Roman" w:cs="Times New Roman"/>
          <w:color w:val="auto"/>
        </w:rPr>
      </w:pPr>
      <w:r w:rsidRPr="000D16C4">
        <w:rPr>
          <w:rFonts w:ascii="Times New Roman" w:hAnsi="Times New Roman"/>
        </w:rPr>
        <w:t>prispevek k doseganju ciljev/rezultatov na ravni OP,</w:t>
      </w:r>
    </w:p>
    <w:p w:rsidR="000D16C4" w:rsidRPr="000D16C4" w:rsidRDefault="000D16C4" w:rsidP="006A2971">
      <w:pPr>
        <w:pStyle w:val="Default"/>
        <w:numPr>
          <w:ilvl w:val="0"/>
          <w:numId w:val="73"/>
        </w:numPr>
        <w:jc w:val="both"/>
        <w:rPr>
          <w:rFonts w:ascii="Times New Roman" w:hAnsi="Times New Roman" w:cs="Times New Roman"/>
          <w:color w:val="auto"/>
        </w:rPr>
      </w:pPr>
      <w:r w:rsidRPr="000D16C4">
        <w:rPr>
          <w:rFonts w:ascii="Times New Roman" w:hAnsi="Times New Roman"/>
        </w:rPr>
        <w:t>izkazovanje realne izvedljivosti v obdobju, za katerega velja podpora.</w:t>
      </w:r>
    </w:p>
    <w:p w:rsidR="000D16C4" w:rsidRPr="005C0C52" w:rsidRDefault="000D16C4" w:rsidP="001F194D">
      <w:pPr>
        <w:pStyle w:val="Default"/>
        <w:jc w:val="both"/>
        <w:rPr>
          <w:rFonts w:ascii="Times New Roman" w:hAnsi="Times New Roman" w:cs="Times New Roman"/>
          <w:color w:val="auto"/>
          <w:highlight w:val="green"/>
        </w:rPr>
      </w:pPr>
    </w:p>
    <w:p w:rsidR="000D16C4" w:rsidRPr="000D16C4" w:rsidRDefault="000D16C4" w:rsidP="001F194D">
      <w:pPr>
        <w:pStyle w:val="Default"/>
        <w:jc w:val="both"/>
        <w:rPr>
          <w:rFonts w:ascii="Times New Roman" w:hAnsi="Times New Roman" w:cs="Times New Roman"/>
          <w:b/>
          <w:color w:val="auto"/>
        </w:rPr>
      </w:pPr>
      <w:r w:rsidRPr="000D16C4">
        <w:rPr>
          <w:rFonts w:ascii="Times New Roman" w:hAnsi="Times New Roman" w:cs="Times New Roman"/>
          <w:b/>
          <w:color w:val="auto"/>
        </w:rPr>
        <w:t>Merila za ocenjevanje</w:t>
      </w:r>
    </w:p>
    <w:p w:rsidR="000D16C4" w:rsidRPr="000D16C4" w:rsidRDefault="000D16C4" w:rsidP="001F194D">
      <w:pPr>
        <w:pStyle w:val="Default"/>
        <w:jc w:val="both"/>
        <w:rPr>
          <w:rFonts w:ascii="Times New Roman" w:hAnsi="Times New Roman" w:cs="Times New Roman"/>
          <w:color w:val="auto"/>
        </w:rPr>
      </w:pPr>
      <w:r w:rsidRPr="000D16C4">
        <w:rPr>
          <w:rFonts w:ascii="Times New Roman" w:hAnsi="Times New Roman" w:cs="Times New Roman"/>
          <w:color w:val="auto"/>
        </w:rPr>
        <w:t xml:space="preserve">Ob upoštevanju predmeta vsakega posameznega izbora operacij se zagotovi zastopanost </w:t>
      </w:r>
      <w:r w:rsidRPr="000D16C4">
        <w:rPr>
          <w:rFonts w:ascii="Times New Roman" w:hAnsi="Times New Roman" w:cs="Times New Roman"/>
          <w:color w:val="auto"/>
          <w:lang w:eastAsia="en-US"/>
        </w:rPr>
        <w:t>nekaterih ali vseh</w:t>
      </w:r>
      <w:r w:rsidRPr="000D16C4">
        <w:rPr>
          <w:rFonts w:ascii="Times New Roman" w:hAnsi="Times New Roman" w:cs="Times New Roman"/>
          <w:color w:val="auto"/>
        </w:rPr>
        <w:t xml:space="preserve"> meril za ocenjevanje:</w:t>
      </w:r>
    </w:p>
    <w:p w:rsidR="000D16C4" w:rsidRPr="000D16C4" w:rsidRDefault="000D16C4" w:rsidP="006A2971">
      <w:pPr>
        <w:numPr>
          <w:ilvl w:val="0"/>
          <w:numId w:val="100"/>
        </w:numPr>
        <w:autoSpaceDE w:val="0"/>
        <w:autoSpaceDN w:val="0"/>
        <w:adjustRightInd w:val="0"/>
        <w:spacing w:after="0" w:line="240" w:lineRule="auto"/>
        <w:jc w:val="both"/>
        <w:rPr>
          <w:rFonts w:ascii="Times New Roman" w:hAnsi="Times New Roman"/>
          <w:color w:val="000000"/>
          <w:sz w:val="24"/>
          <w:szCs w:val="24"/>
          <w:lang w:eastAsia="sl-SI"/>
        </w:rPr>
      </w:pPr>
      <w:r w:rsidRPr="000D16C4">
        <w:rPr>
          <w:rFonts w:ascii="Times New Roman" w:hAnsi="Times New Roman"/>
          <w:color w:val="000000"/>
          <w:sz w:val="24"/>
          <w:szCs w:val="24"/>
          <w:lang w:eastAsia="sl-SI"/>
        </w:rPr>
        <w:t xml:space="preserve">prispevek k upravni zmogljivosti  in izboljšanju  usposobljenosti zaposlenih, ki opravljajo sistemske naloge v okviru kohezijske politike (vezano na opis </w:t>
      </w:r>
      <w:r w:rsidR="002B0CC8" w:rsidRPr="002B0CC8">
        <w:rPr>
          <w:rFonts w:ascii="Times New Roman" w:hAnsi="Times New Roman"/>
          <w:color w:val="000000"/>
          <w:sz w:val="24"/>
          <w:szCs w:val="24"/>
          <w:lang w:eastAsia="sl-SI"/>
        </w:rPr>
        <w:t>opis nalog in vzpostavljenih postopkov</w:t>
      </w:r>
      <w:r w:rsidRPr="000D16C4">
        <w:rPr>
          <w:rFonts w:ascii="Times New Roman" w:hAnsi="Times New Roman"/>
          <w:color w:val="000000"/>
          <w:sz w:val="24"/>
          <w:szCs w:val="24"/>
          <w:lang w:eastAsia="sl-SI"/>
        </w:rPr>
        <w:t>);</w:t>
      </w:r>
    </w:p>
    <w:p w:rsidR="000D16C4" w:rsidRPr="000D16C4" w:rsidRDefault="000D16C4" w:rsidP="006A2971">
      <w:pPr>
        <w:numPr>
          <w:ilvl w:val="0"/>
          <w:numId w:val="100"/>
        </w:numPr>
        <w:autoSpaceDE w:val="0"/>
        <w:autoSpaceDN w:val="0"/>
        <w:adjustRightInd w:val="0"/>
        <w:spacing w:after="0" w:line="240" w:lineRule="auto"/>
        <w:jc w:val="both"/>
        <w:rPr>
          <w:rFonts w:ascii="Times New Roman" w:hAnsi="Times New Roman"/>
          <w:color w:val="000000"/>
          <w:sz w:val="24"/>
          <w:szCs w:val="24"/>
          <w:lang w:eastAsia="sl-SI"/>
        </w:rPr>
      </w:pPr>
      <w:r w:rsidRPr="000D16C4">
        <w:rPr>
          <w:rFonts w:ascii="Times New Roman" w:hAnsi="Times New Roman"/>
          <w:color w:val="000000"/>
          <w:sz w:val="24"/>
          <w:szCs w:val="24"/>
          <w:lang w:eastAsia="sl-SI"/>
        </w:rPr>
        <w:lastRenderedPageBreak/>
        <w:t>prispevek k izboljšanju upravne usposobljenosti vseh, ki so vključeni v izvajanje evropske kohezijske politike,</w:t>
      </w:r>
    </w:p>
    <w:p w:rsidR="00227678" w:rsidRDefault="000D16C4" w:rsidP="006A2971">
      <w:pPr>
        <w:numPr>
          <w:ilvl w:val="0"/>
          <w:numId w:val="100"/>
        </w:numPr>
        <w:autoSpaceDE w:val="0"/>
        <w:autoSpaceDN w:val="0"/>
        <w:adjustRightInd w:val="0"/>
        <w:spacing w:after="0" w:line="240" w:lineRule="auto"/>
        <w:jc w:val="both"/>
        <w:rPr>
          <w:rFonts w:ascii="Times New Roman" w:hAnsi="Times New Roman"/>
          <w:color w:val="000000"/>
          <w:sz w:val="24"/>
          <w:szCs w:val="24"/>
          <w:lang w:eastAsia="sl-SI"/>
        </w:rPr>
      </w:pPr>
      <w:r w:rsidRPr="000D16C4">
        <w:rPr>
          <w:rFonts w:ascii="Times New Roman" w:hAnsi="Times New Roman"/>
          <w:color w:val="000000"/>
          <w:sz w:val="24"/>
          <w:szCs w:val="24"/>
          <w:lang w:eastAsia="sl-SI"/>
        </w:rPr>
        <w:t>prispevek k informatizaciji sistemov za delovanje, spremljanje in vrednotenje sistema kohezijske politike ter celoviti in učinkoviti izmenjavi podatkov z Evropsko komisijo,</w:t>
      </w:r>
    </w:p>
    <w:p w:rsidR="000D16C4" w:rsidRPr="00227678" w:rsidRDefault="000D16C4" w:rsidP="006A2971">
      <w:pPr>
        <w:numPr>
          <w:ilvl w:val="0"/>
          <w:numId w:val="100"/>
        </w:numPr>
        <w:autoSpaceDE w:val="0"/>
        <w:autoSpaceDN w:val="0"/>
        <w:adjustRightInd w:val="0"/>
        <w:spacing w:after="0" w:line="240" w:lineRule="auto"/>
        <w:jc w:val="both"/>
        <w:rPr>
          <w:rFonts w:ascii="Times New Roman" w:hAnsi="Times New Roman"/>
          <w:color w:val="000000"/>
          <w:sz w:val="24"/>
          <w:szCs w:val="24"/>
          <w:lang w:eastAsia="sl-SI"/>
        </w:rPr>
      </w:pPr>
      <w:r w:rsidRPr="00227678">
        <w:rPr>
          <w:rFonts w:ascii="Times New Roman" w:hAnsi="Times New Roman"/>
          <w:color w:val="000000"/>
          <w:sz w:val="24"/>
          <w:szCs w:val="24"/>
          <w:lang w:eastAsia="sl-SI"/>
        </w:rPr>
        <w:t>prispevek študij in vrednotenj (v skladu s pripravljenim načrtom vrednotenj) za izboljšanje kakovosti izvajanja OP ter oceno njegove uspešnosti, učinkovitosti in vpliva,</w:t>
      </w:r>
    </w:p>
    <w:p w:rsidR="000D16C4" w:rsidRPr="00227678" w:rsidRDefault="000D16C4" w:rsidP="006A2971">
      <w:pPr>
        <w:numPr>
          <w:ilvl w:val="0"/>
          <w:numId w:val="100"/>
        </w:numPr>
        <w:autoSpaceDE w:val="0"/>
        <w:autoSpaceDN w:val="0"/>
        <w:adjustRightInd w:val="0"/>
        <w:spacing w:after="0" w:line="240" w:lineRule="auto"/>
        <w:jc w:val="both"/>
        <w:rPr>
          <w:rFonts w:ascii="Times New Roman" w:hAnsi="Times New Roman"/>
          <w:color w:val="000000"/>
          <w:sz w:val="24"/>
          <w:szCs w:val="24"/>
          <w:lang w:eastAsia="sl-SI"/>
        </w:rPr>
      </w:pPr>
      <w:r w:rsidRPr="00FF75FC">
        <w:rPr>
          <w:rFonts w:ascii="Times New Roman" w:hAnsi="Times New Roman"/>
          <w:color w:val="000000"/>
          <w:sz w:val="24"/>
          <w:szCs w:val="24"/>
          <w:lang w:eastAsia="sl-SI"/>
        </w:rPr>
        <w:t>inovativnost in/ali intenzivnost aktivnosti obveščanja javnosti, ki bodo temeljila na Strategiji obveščanja in komuniciranja na področju izvajanja evropske kohezijske politike v programskem obdobju 2014-2020.</w:t>
      </w:r>
    </w:p>
    <w:p w:rsidR="00215EBC" w:rsidRPr="00DE7954" w:rsidRDefault="00BF0E81" w:rsidP="00215EBC">
      <w:pPr>
        <w:pStyle w:val="Naslov1"/>
        <w:numPr>
          <w:ilvl w:val="0"/>
          <w:numId w:val="78"/>
        </w:numPr>
        <w:spacing w:before="0" w:after="0" w:line="240" w:lineRule="auto"/>
      </w:pPr>
      <w:r w:rsidRPr="00FF75FC">
        <w:br w:type="page"/>
      </w:r>
      <w:bookmarkStart w:id="749" w:name="_Toc57026952"/>
      <w:r w:rsidR="00215EBC" w:rsidRPr="00DE7954">
        <w:lastRenderedPageBreak/>
        <w:t xml:space="preserve">PREDNOSTNA </w:t>
      </w:r>
      <w:ins w:id="750" w:author="Avtor">
        <w:r w:rsidR="009D362F">
          <w:t xml:space="preserve">15 </w:t>
        </w:r>
      </w:ins>
      <w:r w:rsidR="00215EBC" w:rsidRPr="00DE7954">
        <w:t xml:space="preserve">OS </w:t>
      </w:r>
      <w:r w:rsidR="00EF1281" w:rsidRPr="00DE7954">
        <w:t>REACT-EU</w:t>
      </w:r>
      <w:ins w:id="751" w:author="Avtor">
        <w:r w:rsidR="009D362F">
          <w:t xml:space="preserve"> ESRR</w:t>
        </w:r>
      </w:ins>
      <w:bookmarkEnd w:id="749"/>
    </w:p>
    <w:p w:rsidR="00215EBC" w:rsidRDefault="00215EBC">
      <w:pPr>
        <w:pStyle w:val="Default"/>
        <w:tabs>
          <w:tab w:val="left" w:pos="3210"/>
        </w:tabs>
        <w:jc w:val="both"/>
        <w:rPr>
          <w:ins w:id="752" w:author="Avtor"/>
          <w:rFonts w:ascii="Times New Roman" w:hAnsi="Times New Roman"/>
        </w:rPr>
        <w:pPrChange w:id="753" w:author="Avtor">
          <w:pPr>
            <w:shd w:val="clear" w:color="auto" w:fill="FFFF00"/>
            <w:spacing w:after="0" w:line="240" w:lineRule="auto"/>
            <w:jc w:val="both"/>
          </w:pPr>
        </w:pPrChange>
      </w:pPr>
    </w:p>
    <w:p w:rsidR="005054EA" w:rsidRPr="00DE7954" w:rsidRDefault="005054EA" w:rsidP="005054EA">
      <w:pPr>
        <w:spacing w:after="0" w:line="240" w:lineRule="auto"/>
        <w:jc w:val="both"/>
        <w:rPr>
          <w:ins w:id="754" w:author="Avtor"/>
          <w:rFonts w:ascii="Times New Roman" w:hAnsi="Times New Roman"/>
          <w:i/>
          <w:sz w:val="24"/>
          <w:szCs w:val="24"/>
        </w:rPr>
      </w:pPr>
      <w:ins w:id="755" w:author="Avtor">
        <w:r w:rsidRPr="00DE7954">
          <w:rPr>
            <w:rFonts w:ascii="Times New Roman" w:hAnsi="Times New Roman"/>
            <w:i/>
            <w:sz w:val="24"/>
            <w:szCs w:val="24"/>
          </w:rPr>
          <w:t xml:space="preserve">SPODBUJANJE ODPRAVE POSLEDIC KRIZE V OKVIRU PANDEMIJE </w:t>
        </w:r>
        <w:r w:rsidRPr="00E41C2F">
          <w:rPr>
            <w:rFonts w:ascii="Times New Roman" w:hAnsi="Times New Roman"/>
            <w:sz w:val="24"/>
            <w:szCs w:val="24"/>
          </w:rPr>
          <w:t xml:space="preserve">COVID – 19 </w:t>
        </w:r>
        <w:r w:rsidRPr="00DE7954">
          <w:rPr>
            <w:rFonts w:ascii="Times New Roman" w:hAnsi="Times New Roman"/>
            <w:i/>
            <w:sz w:val="24"/>
            <w:szCs w:val="24"/>
          </w:rPr>
          <w:t xml:space="preserve">IN PRIPRAVA ZELENEGA, DIGITALNEGA IN ODPORNEGA OKREVANJA GOSPODARSTVA </w:t>
        </w:r>
      </w:ins>
    </w:p>
    <w:p w:rsidR="005054EA" w:rsidRPr="00B22C91" w:rsidRDefault="005054EA" w:rsidP="005054EA">
      <w:pPr>
        <w:pStyle w:val="Default"/>
        <w:tabs>
          <w:tab w:val="left" w:pos="3210"/>
        </w:tabs>
        <w:jc w:val="both"/>
        <w:rPr>
          <w:ins w:id="756" w:author="Avtor"/>
          <w:rFonts w:ascii="Times New Roman" w:hAnsi="Times New Roman"/>
        </w:rPr>
      </w:pPr>
    </w:p>
    <w:p w:rsidR="005054EA" w:rsidRPr="00DE7954" w:rsidRDefault="005054EA" w:rsidP="005054EA">
      <w:pPr>
        <w:spacing w:after="0" w:line="240" w:lineRule="auto"/>
        <w:jc w:val="both"/>
        <w:rPr>
          <w:ins w:id="757" w:author="Avtor"/>
          <w:rFonts w:ascii="Times New Roman" w:hAnsi="Times New Roman"/>
          <w:sz w:val="24"/>
          <w:szCs w:val="24"/>
        </w:rPr>
      </w:pPr>
      <w:ins w:id="758" w:author="Avtor">
        <w:r w:rsidRPr="00DE7954">
          <w:rPr>
            <w:rFonts w:ascii="Times New Roman" w:hAnsi="Times New Roman"/>
            <w:sz w:val="24"/>
            <w:szCs w:val="24"/>
          </w:rPr>
          <w:t xml:space="preserve">Petnajsto prednostno os v okviru OP14-20 »Spodbujanje odprave posledic krize v okviru pandemije </w:t>
        </w:r>
        <w:r w:rsidRPr="00E41C2F">
          <w:rPr>
            <w:rFonts w:ascii="Times New Roman" w:hAnsi="Times New Roman"/>
            <w:sz w:val="24"/>
            <w:szCs w:val="24"/>
          </w:rPr>
          <w:t xml:space="preserve">COVID – 19 </w:t>
        </w:r>
        <w:r w:rsidRPr="00DE7954">
          <w:rPr>
            <w:rFonts w:ascii="Times New Roman" w:hAnsi="Times New Roman"/>
            <w:sz w:val="24"/>
            <w:szCs w:val="24"/>
          </w:rPr>
          <w:t>in priprava zelenega, digitalnega in odpornega okrevanja gospodarstva« sestavlja ena prednostna naložba:</w:t>
        </w:r>
      </w:ins>
    </w:p>
    <w:p w:rsidR="005054EA" w:rsidRPr="00B22C91" w:rsidRDefault="005054EA" w:rsidP="005054EA">
      <w:pPr>
        <w:pStyle w:val="Default"/>
        <w:tabs>
          <w:tab w:val="left" w:pos="3210"/>
        </w:tabs>
        <w:jc w:val="both"/>
        <w:rPr>
          <w:ins w:id="759" w:author="Avtor"/>
          <w:rFonts w:ascii="Times New Roman" w:hAnsi="Times New Roman"/>
        </w:rPr>
      </w:pPr>
    </w:p>
    <w:p w:rsidR="005054EA" w:rsidRPr="005258E1" w:rsidRDefault="005054EA" w:rsidP="005054EA">
      <w:pPr>
        <w:pStyle w:val="Naslov2"/>
        <w:numPr>
          <w:ilvl w:val="0"/>
          <w:numId w:val="163"/>
        </w:numPr>
        <w:rPr>
          <w:ins w:id="760" w:author="Avtor"/>
        </w:rPr>
      </w:pPr>
      <w:ins w:id="761" w:author="Avtor">
        <w:r w:rsidRPr="005258E1">
          <w:t xml:space="preserve">Spodbujanje odprave posledic krize v okviru pandemije </w:t>
        </w:r>
        <w:r w:rsidRPr="00E41C2F">
          <w:t xml:space="preserve">COVID – 19 </w:t>
        </w:r>
        <w:r w:rsidRPr="005258E1">
          <w:t>in priprava zelenega, digitalnega in odpornega okrevanja gospodarstva</w:t>
        </w:r>
        <w:r w:rsidRPr="005258E1" w:rsidDel="00B25E21">
          <w:t xml:space="preserve"> </w:t>
        </w:r>
      </w:ins>
    </w:p>
    <w:p w:rsidR="005054EA" w:rsidRPr="005054EA" w:rsidRDefault="005054EA" w:rsidP="005054EA">
      <w:pPr>
        <w:spacing w:after="0" w:line="240" w:lineRule="auto"/>
        <w:jc w:val="both"/>
        <w:rPr>
          <w:ins w:id="762" w:author="Avtor"/>
          <w:rFonts w:ascii="Times New Roman" w:hAnsi="Times New Roman"/>
          <w:sz w:val="24"/>
          <w:szCs w:val="24"/>
        </w:rPr>
      </w:pPr>
    </w:p>
    <w:p w:rsidR="005054EA" w:rsidRPr="00FF75FC" w:rsidRDefault="005054EA" w:rsidP="005054EA">
      <w:pPr>
        <w:spacing w:after="0" w:line="240" w:lineRule="auto"/>
        <w:jc w:val="both"/>
        <w:rPr>
          <w:ins w:id="763" w:author="Avtor"/>
          <w:rFonts w:ascii="Times New Roman" w:hAnsi="Times New Roman"/>
          <w:sz w:val="24"/>
          <w:szCs w:val="24"/>
          <w:lang w:eastAsia="sl-SI"/>
        </w:rPr>
      </w:pPr>
      <w:ins w:id="764" w:author="Avtor">
        <w:r w:rsidRPr="00FF75FC">
          <w:rPr>
            <w:rFonts w:ascii="Times New Roman" w:hAnsi="Times New Roman"/>
            <w:sz w:val="24"/>
            <w:szCs w:val="24"/>
            <w:lang w:eastAsia="sl-SI"/>
          </w:rPr>
          <w:t>Za izvajanje prednostn</w:t>
        </w:r>
        <w:r>
          <w:rPr>
            <w:rFonts w:ascii="Times New Roman" w:hAnsi="Times New Roman"/>
            <w:sz w:val="24"/>
            <w:szCs w:val="24"/>
            <w:lang w:eastAsia="sl-SI"/>
          </w:rPr>
          <w:t>e osi je opredeljen ESRR</w:t>
        </w:r>
        <w:r w:rsidRPr="00FF75FC">
          <w:rPr>
            <w:rFonts w:ascii="Times New Roman" w:hAnsi="Times New Roman"/>
            <w:sz w:val="24"/>
            <w:szCs w:val="24"/>
            <w:lang w:eastAsia="sl-SI"/>
          </w:rPr>
          <w:t xml:space="preserve"> za obe kategoriji regij Vzhodna in Zahodna Slovenija.</w:t>
        </w:r>
      </w:ins>
    </w:p>
    <w:p w:rsidR="005054EA" w:rsidRPr="00680A2D" w:rsidRDefault="005054EA" w:rsidP="005054EA">
      <w:pPr>
        <w:pStyle w:val="Default"/>
        <w:tabs>
          <w:tab w:val="left" w:pos="3210"/>
        </w:tabs>
        <w:jc w:val="both"/>
        <w:rPr>
          <w:ins w:id="765" w:author="Avtor"/>
          <w:rFonts w:ascii="Times New Roman" w:hAnsi="Times New Roman"/>
          <w:b/>
        </w:rPr>
      </w:pPr>
    </w:p>
    <w:p w:rsidR="005054EA" w:rsidRDefault="005054EA" w:rsidP="005054EA">
      <w:pPr>
        <w:pStyle w:val="Default"/>
        <w:tabs>
          <w:tab w:val="left" w:pos="3210"/>
        </w:tabs>
        <w:jc w:val="both"/>
        <w:rPr>
          <w:ins w:id="766" w:author="Avtor"/>
          <w:rFonts w:ascii="Times New Roman" w:hAnsi="Times New Roman" w:cs="Times New Roman"/>
          <w:b/>
          <w:color w:val="auto"/>
        </w:rPr>
      </w:pPr>
      <w:ins w:id="767" w:author="Avtor">
        <w:r w:rsidRPr="00DE7954">
          <w:rPr>
            <w:rFonts w:ascii="Times New Roman" w:hAnsi="Times New Roman" w:cs="Times New Roman"/>
            <w:b/>
            <w:color w:val="auto"/>
          </w:rPr>
          <w:t>Predvidene dejavnosti</w:t>
        </w:r>
      </w:ins>
    </w:p>
    <w:p w:rsidR="005054EA" w:rsidRPr="00FF75FC" w:rsidRDefault="005054EA" w:rsidP="005054EA">
      <w:pPr>
        <w:pStyle w:val="Default"/>
        <w:jc w:val="both"/>
        <w:rPr>
          <w:ins w:id="768" w:author="Avtor"/>
          <w:rFonts w:ascii="Times New Roman" w:hAnsi="Times New Roman" w:cs="Times New Roman"/>
        </w:rPr>
      </w:pPr>
      <w:ins w:id="769" w:author="Avtor">
        <w:r w:rsidRPr="00FF75FC">
          <w:rPr>
            <w:rFonts w:ascii="Times New Roman" w:hAnsi="Times New Roman" w:cs="Times New Roman"/>
          </w:rPr>
          <w:t>Vrste in primeri področi</w:t>
        </w:r>
        <w:r>
          <w:rPr>
            <w:rFonts w:ascii="Times New Roman" w:hAnsi="Times New Roman" w:cs="Times New Roman"/>
          </w:rPr>
          <w:t>j, ki jim je namenjena podpora,</w:t>
        </w:r>
        <w:r w:rsidRPr="00FF75FC">
          <w:rPr>
            <w:rFonts w:ascii="Times New Roman" w:hAnsi="Times New Roman" w:cs="Times New Roman"/>
          </w:rPr>
          <w:t xml:space="preserve"> so</w:t>
        </w:r>
        <w:r w:rsidRPr="00FF75FC">
          <w:rPr>
            <w:rFonts w:ascii="Times New Roman" w:hAnsi="Times New Roman" w:cs="Times New Roman"/>
            <w:color w:val="auto"/>
          </w:rPr>
          <w:t xml:space="preserve"> predvidoma</w:t>
        </w:r>
        <w:r w:rsidRPr="00FF75FC">
          <w:rPr>
            <w:rFonts w:ascii="Times New Roman" w:hAnsi="Times New Roman" w:cs="Times New Roman"/>
          </w:rPr>
          <w:t>:</w:t>
        </w:r>
      </w:ins>
    </w:p>
    <w:p w:rsidR="005054EA" w:rsidRDefault="005054EA" w:rsidP="005054EA">
      <w:pPr>
        <w:numPr>
          <w:ilvl w:val="0"/>
          <w:numId w:val="97"/>
        </w:numPr>
        <w:tabs>
          <w:tab w:val="left" w:pos="3210"/>
        </w:tabs>
        <w:spacing w:after="0" w:line="240" w:lineRule="auto"/>
        <w:jc w:val="both"/>
        <w:rPr>
          <w:ins w:id="770" w:author="Avtor"/>
          <w:rFonts w:ascii="Times New Roman" w:hAnsi="Times New Roman"/>
          <w:sz w:val="24"/>
          <w:szCs w:val="24"/>
        </w:rPr>
      </w:pPr>
      <w:ins w:id="771" w:author="Avtor">
        <w:r w:rsidRPr="005054EA">
          <w:rPr>
            <w:rFonts w:ascii="Times New Roman" w:eastAsia="Times New Roman" w:hAnsi="Times New Roman"/>
            <w:bCs/>
            <w:color w:val="000000"/>
            <w:sz w:val="24"/>
            <w:szCs w:val="24"/>
            <w:lang w:eastAsia="sl-SI"/>
          </w:rPr>
          <w:t>krepitv</w:t>
        </w:r>
        <w:r>
          <w:rPr>
            <w:rFonts w:ascii="Times New Roman" w:eastAsia="Times New Roman" w:hAnsi="Times New Roman"/>
            <w:bCs/>
            <w:color w:val="000000"/>
            <w:sz w:val="24"/>
            <w:szCs w:val="24"/>
            <w:lang w:eastAsia="sl-SI"/>
          </w:rPr>
          <w:t>i</w:t>
        </w:r>
        <w:r w:rsidRPr="005054EA">
          <w:rPr>
            <w:rFonts w:ascii="Times New Roman" w:eastAsia="Times New Roman" w:hAnsi="Times New Roman"/>
            <w:bCs/>
            <w:color w:val="000000"/>
            <w:sz w:val="24"/>
            <w:szCs w:val="24"/>
            <w:lang w:eastAsia="sl-SI"/>
          </w:rPr>
          <w:t xml:space="preserve"> odpornosti zdravstvenih sistemov</w:t>
        </w:r>
        <w:r>
          <w:rPr>
            <w:rFonts w:ascii="Times New Roman" w:eastAsia="Times New Roman" w:hAnsi="Times New Roman"/>
            <w:bCs/>
            <w:color w:val="000000"/>
            <w:sz w:val="24"/>
            <w:szCs w:val="24"/>
            <w:lang w:eastAsia="sl-SI"/>
          </w:rPr>
          <w:t xml:space="preserve">, ki vključuje tudi </w:t>
        </w:r>
        <w:r w:rsidRPr="00406FDF">
          <w:rPr>
            <w:rFonts w:ascii="Times New Roman" w:hAnsi="Times New Roman"/>
            <w:bCs/>
            <w:sz w:val="24"/>
            <w:szCs w:val="24"/>
          </w:rPr>
          <w:t>celovit</w:t>
        </w:r>
        <w:r>
          <w:rPr>
            <w:rFonts w:ascii="Times New Roman" w:hAnsi="Times New Roman"/>
            <w:bCs/>
            <w:sz w:val="24"/>
            <w:szCs w:val="24"/>
          </w:rPr>
          <w:t>o</w:t>
        </w:r>
        <w:r w:rsidRPr="00406FDF">
          <w:rPr>
            <w:rFonts w:ascii="Times New Roman" w:hAnsi="Times New Roman"/>
            <w:bCs/>
            <w:sz w:val="24"/>
            <w:szCs w:val="24"/>
          </w:rPr>
          <w:t xml:space="preserve"> energetsk</w:t>
        </w:r>
        <w:r>
          <w:rPr>
            <w:rFonts w:ascii="Times New Roman" w:hAnsi="Times New Roman"/>
            <w:bCs/>
            <w:sz w:val="24"/>
            <w:szCs w:val="24"/>
          </w:rPr>
          <w:t>o</w:t>
        </w:r>
        <w:r w:rsidRPr="00406FDF">
          <w:rPr>
            <w:rFonts w:ascii="Times New Roman" w:hAnsi="Times New Roman"/>
            <w:bCs/>
            <w:sz w:val="24"/>
            <w:szCs w:val="24"/>
          </w:rPr>
          <w:t xml:space="preserve"> prenov</w:t>
        </w:r>
        <w:r>
          <w:rPr>
            <w:rFonts w:ascii="Times New Roman" w:hAnsi="Times New Roman"/>
            <w:bCs/>
            <w:sz w:val="24"/>
            <w:szCs w:val="24"/>
          </w:rPr>
          <w:t>o</w:t>
        </w:r>
        <w:r w:rsidRPr="00406FDF">
          <w:rPr>
            <w:rFonts w:ascii="Times New Roman" w:hAnsi="Times New Roman"/>
            <w:bCs/>
            <w:sz w:val="24"/>
            <w:szCs w:val="24"/>
          </w:rPr>
          <w:t xml:space="preserve"> stavb zdravstvene infrastrukture posebnega pomena zaradi </w:t>
        </w:r>
        <w:r w:rsidRPr="00E41C2F">
          <w:rPr>
            <w:rFonts w:ascii="Times New Roman" w:hAnsi="Times New Roman"/>
            <w:sz w:val="24"/>
            <w:szCs w:val="24"/>
          </w:rPr>
          <w:t>COVID – 19</w:t>
        </w:r>
        <w:r w:rsidRPr="00406FDF">
          <w:rPr>
            <w:rFonts w:ascii="Times New Roman" w:hAnsi="Times New Roman"/>
            <w:bCs/>
            <w:sz w:val="24"/>
            <w:szCs w:val="24"/>
          </w:rPr>
          <w:t>,</w:t>
        </w:r>
        <w:r w:rsidRPr="005054EA">
          <w:rPr>
            <w:rFonts w:ascii="Times New Roman" w:hAnsi="Times New Roman"/>
            <w:sz w:val="24"/>
            <w:szCs w:val="24"/>
          </w:rPr>
          <w:t xml:space="preserve"> </w:t>
        </w:r>
      </w:ins>
    </w:p>
    <w:p w:rsidR="005054EA" w:rsidRPr="005054EA" w:rsidRDefault="005054EA" w:rsidP="005054EA">
      <w:pPr>
        <w:numPr>
          <w:ilvl w:val="0"/>
          <w:numId w:val="97"/>
        </w:numPr>
        <w:tabs>
          <w:tab w:val="left" w:pos="3210"/>
        </w:tabs>
        <w:spacing w:after="0" w:line="240" w:lineRule="auto"/>
        <w:jc w:val="both"/>
        <w:rPr>
          <w:ins w:id="772" w:author="Avtor"/>
          <w:rFonts w:ascii="Times New Roman" w:eastAsia="Times New Roman" w:hAnsi="Times New Roman"/>
          <w:bCs/>
          <w:color w:val="000000"/>
          <w:sz w:val="24"/>
          <w:szCs w:val="24"/>
          <w:lang w:eastAsia="sl-SI"/>
        </w:rPr>
      </w:pPr>
      <w:ins w:id="773" w:author="Avtor">
        <w:r w:rsidRPr="005054EA">
          <w:rPr>
            <w:rFonts w:ascii="Times New Roman" w:hAnsi="Times New Roman"/>
            <w:sz w:val="24"/>
            <w:szCs w:val="24"/>
          </w:rPr>
          <w:t>k</w:t>
        </w:r>
        <w:r w:rsidRPr="009A539B">
          <w:rPr>
            <w:rFonts w:ascii="Times New Roman" w:hAnsi="Times New Roman"/>
            <w:sz w:val="24"/>
            <w:szCs w:val="24"/>
          </w:rPr>
          <w:t>repit</w:t>
        </w:r>
        <w:r>
          <w:rPr>
            <w:rFonts w:ascii="Times New Roman" w:hAnsi="Times New Roman"/>
            <w:sz w:val="24"/>
            <w:szCs w:val="24"/>
          </w:rPr>
          <w:t>vi</w:t>
        </w:r>
        <w:r w:rsidRPr="009A539B">
          <w:rPr>
            <w:rFonts w:ascii="Times New Roman" w:hAnsi="Times New Roman"/>
            <w:sz w:val="24"/>
            <w:szCs w:val="24"/>
          </w:rPr>
          <w:t xml:space="preserve"> odpornosti na </w:t>
        </w:r>
        <w:r w:rsidRPr="005054EA">
          <w:rPr>
            <w:rFonts w:ascii="Times New Roman" w:eastAsia="Times New Roman" w:hAnsi="Times New Roman"/>
            <w:bCs/>
            <w:color w:val="000000"/>
            <w:sz w:val="24"/>
            <w:szCs w:val="24"/>
            <w:lang w:eastAsia="sl-SI"/>
          </w:rPr>
          <w:t xml:space="preserve">področju socialnega varstva starejših in drugih ciljnih skupin v okviru institucionalne oskrbe za preprečevanje širjenja COVID – 19, </w:t>
        </w:r>
      </w:ins>
    </w:p>
    <w:p w:rsidR="005054EA" w:rsidRPr="005054EA" w:rsidRDefault="005054EA" w:rsidP="005054EA">
      <w:pPr>
        <w:numPr>
          <w:ilvl w:val="0"/>
          <w:numId w:val="97"/>
        </w:numPr>
        <w:tabs>
          <w:tab w:val="left" w:pos="3210"/>
        </w:tabs>
        <w:spacing w:after="0" w:line="240" w:lineRule="auto"/>
        <w:jc w:val="both"/>
        <w:rPr>
          <w:ins w:id="774" w:author="Avtor"/>
          <w:rFonts w:ascii="Times New Roman" w:eastAsia="Times New Roman" w:hAnsi="Times New Roman"/>
          <w:bCs/>
          <w:color w:val="000000"/>
          <w:sz w:val="24"/>
          <w:szCs w:val="24"/>
          <w:lang w:eastAsia="sl-SI"/>
        </w:rPr>
      </w:pPr>
      <w:ins w:id="775" w:author="Avtor">
        <w:r w:rsidRPr="005054EA">
          <w:rPr>
            <w:rFonts w:ascii="Times New Roman" w:eastAsia="Times New Roman" w:hAnsi="Times New Roman"/>
            <w:bCs/>
            <w:color w:val="000000"/>
            <w:sz w:val="24"/>
            <w:szCs w:val="24"/>
            <w:lang w:eastAsia="sl-SI"/>
          </w:rPr>
          <w:t xml:space="preserve">naložbe v obliki obratnih sredstev ali naložbene podpore za MSP, </w:t>
        </w:r>
      </w:ins>
    </w:p>
    <w:p w:rsidR="005054EA" w:rsidRPr="005054EA" w:rsidRDefault="005054EA" w:rsidP="005054EA">
      <w:pPr>
        <w:numPr>
          <w:ilvl w:val="0"/>
          <w:numId w:val="97"/>
        </w:numPr>
        <w:tabs>
          <w:tab w:val="left" w:pos="3210"/>
        </w:tabs>
        <w:spacing w:after="0" w:line="240" w:lineRule="auto"/>
        <w:jc w:val="both"/>
        <w:rPr>
          <w:ins w:id="776" w:author="Avtor"/>
          <w:rFonts w:ascii="Times New Roman" w:eastAsia="Times New Roman" w:hAnsi="Times New Roman"/>
          <w:bCs/>
          <w:color w:val="000000"/>
          <w:sz w:val="24"/>
          <w:szCs w:val="24"/>
          <w:lang w:eastAsia="sl-SI"/>
        </w:rPr>
      </w:pPr>
      <w:ins w:id="777" w:author="Avtor">
        <w:r w:rsidRPr="005054EA">
          <w:rPr>
            <w:rFonts w:ascii="Times New Roman" w:eastAsia="Times New Roman" w:hAnsi="Times New Roman"/>
            <w:bCs/>
            <w:color w:val="000000"/>
            <w:sz w:val="24"/>
            <w:szCs w:val="24"/>
            <w:lang w:eastAsia="sl-SI"/>
          </w:rPr>
          <w:t xml:space="preserve">naložbe, ki prispevajo k prehodu na digitalno in zeleno gospodarstvo, </w:t>
        </w:r>
      </w:ins>
    </w:p>
    <w:p w:rsidR="005054EA" w:rsidRPr="005054EA" w:rsidRDefault="005054EA" w:rsidP="005054EA">
      <w:pPr>
        <w:numPr>
          <w:ilvl w:val="0"/>
          <w:numId w:val="97"/>
        </w:numPr>
        <w:tabs>
          <w:tab w:val="left" w:pos="3210"/>
        </w:tabs>
        <w:spacing w:after="0" w:line="240" w:lineRule="auto"/>
        <w:jc w:val="both"/>
        <w:rPr>
          <w:ins w:id="778" w:author="Avtor"/>
          <w:rFonts w:ascii="Times New Roman" w:hAnsi="Times New Roman"/>
          <w:sz w:val="24"/>
          <w:szCs w:val="24"/>
        </w:rPr>
      </w:pPr>
      <w:ins w:id="779" w:author="Avtor">
        <w:r w:rsidRPr="005054EA">
          <w:rPr>
            <w:rFonts w:ascii="Times New Roman" w:hAnsi="Times New Roman"/>
            <w:sz w:val="24"/>
            <w:szCs w:val="24"/>
          </w:rPr>
          <w:t>naložb</w:t>
        </w:r>
        <w:r>
          <w:rPr>
            <w:rFonts w:ascii="Times New Roman" w:hAnsi="Times New Roman"/>
            <w:sz w:val="24"/>
            <w:szCs w:val="24"/>
          </w:rPr>
          <w:t>e</w:t>
        </w:r>
        <w:r w:rsidRPr="005054EA">
          <w:rPr>
            <w:rFonts w:ascii="Times New Roman" w:hAnsi="Times New Roman"/>
            <w:sz w:val="24"/>
            <w:szCs w:val="24"/>
          </w:rPr>
          <w:t xml:space="preserve"> v infrastrukturo, prek katere se zagotavljajo osnovne storitve državljanom, </w:t>
        </w:r>
        <w:r>
          <w:rPr>
            <w:rFonts w:ascii="Times New Roman" w:hAnsi="Times New Roman"/>
            <w:sz w:val="24"/>
            <w:szCs w:val="24"/>
          </w:rPr>
          <w:t>vključno z</w:t>
        </w:r>
        <w:r w:rsidRPr="005054EA">
          <w:rPr>
            <w:rFonts w:ascii="Times New Roman" w:hAnsi="Times New Roman"/>
            <w:sz w:val="24"/>
            <w:szCs w:val="24"/>
          </w:rPr>
          <w:t xml:space="preserve"> gospodarsk</w:t>
        </w:r>
        <w:r>
          <w:rPr>
            <w:rFonts w:ascii="Times New Roman" w:hAnsi="Times New Roman"/>
            <w:sz w:val="24"/>
            <w:szCs w:val="24"/>
          </w:rPr>
          <w:t>imi</w:t>
        </w:r>
        <w:r w:rsidRPr="005054EA">
          <w:rPr>
            <w:rFonts w:ascii="Times New Roman" w:hAnsi="Times New Roman"/>
            <w:sz w:val="24"/>
            <w:szCs w:val="24"/>
          </w:rPr>
          <w:t xml:space="preserve"> ukrep</w:t>
        </w:r>
        <w:r>
          <w:rPr>
            <w:rFonts w:ascii="Times New Roman" w:hAnsi="Times New Roman"/>
            <w:sz w:val="24"/>
            <w:szCs w:val="24"/>
          </w:rPr>
          <w:t>i</w:t>
        </w:r>
        <w:r w:rsidRPr="005054EA">
          <w:rPr>
            <w:rFonts w:ascii="Times New Roman" w:hAnsi="Times New Roman"/>
            <w:sz w:val="24"/>
            <w:szCs w:val="24"/>
          </w:rPr>
          <w:t xml:space="preserve"> v tistih </w:t>
        </w:r>
        <w:r>
          <w:rPr>
            <w:rFonts w:ascii="Times New Roman" w:hAnsi="Times New Roman"/>
            <w:sz w:val="24"/>
            <w:szCs w:val="24"/>
          </w:rPr>
          <w:t>območjih</w:t>
        </w:r>
        <w:r w:rsidRPr="005054EA">
          <w:rPr>
            <w:rFonts w:ascii="Times New Roman" w:hAnsi="Times New Roman"/>
            <w:sz w:val="24"/>
            <w:szCs w:val="24"/>
          </w:rPr>
          <w:t>, ki so najbolj odvisne od sektorjev, ki so bili v krizi najbolj prizadeti.</w:t>
        </w:r>
      </w:ins>
    </w:p>
    <w:p w:rsidR="005054EA" w:rsidRPr="00DE7954" w:rsidRDefault="005054EA" w:rsidP="005054EA">
      <w:pPr>
        <w:pStyle w:val="Default"/>
        <w:tabs>
          <w:tab w:val="left" w:pos="3210"/>
        </w:tabs>
        <w:jc w:val="both"/>
        <w:rPr>
          <w:ins w:id="780" w:author="Avtor"/>
          <w:rFonts w:ascii="Times New Roman" w:hAnsi="Times New Roman"/>
        </w:rPr>
      </w:pPr>
    </w:p>
    <w:p w:rsidR="005054EA" w:rsidRPr="00DE7954" w:rsidRDefault="005054EA" w:rsidP="005054EA">
      <w:pPr>
        <w:pStyle w:val="Default"/>
        <w:tabs>
          <w:tab w:val="left" w:pos="3210"/>
        </w:tabs>
        <w:jc w:val="both"/>
        <w:rPr>
          <w:ins w:id="781" w:author="Avtor"/>
          <w:rFonts w:ascii="Times New Roman" w:hAnsi="Times New Roman" w:cs="Times New Roman"/>
          <w:b/>
          <w:color w:val="auto"/>
        </w:rPr>
      </w:pPr>
      <w:ins w:id="782" w:author="Avtor">
        <w:r w:rsidRPr="00DE7954">
          <w:rPr>
            <w:rFonts w:ascii="Times New Roman" w:hAnsi="Times New Roman" w:cs="Times New Roman"/>
            <w:b/>
            <w:color w:val="auto"/>
          </w:rPr>
          <w:t>Ciljne skupine in upravičenci</w:t>
        </w:r>
      </w:ins>
    </w:p>
    <w:p w:rsidR="005054EA" w:rsidRPr="00DE7954" w:rsidRDefault="005054EA" w:rsidP="005054EA">
      <w:pPr>
        <w:spacing w:after="0" w:line="240" w:lineRule="auto"/>
        <w:jc w:val="both"/>
        <w:rPr>
          <w:ins w:id="783" w:author="Avtor"/>
          <w:rFonts w:ascii="Times New Roman" w:eastAsia="Times New Roman" w:hAnsi="Times New Roman"/>
          <w:bCs/>
          <w:sz w:val="24"/>
          <w:szCs w:val="24"/>
        </w:rPr>
      </w:pPr>
      <w:ins w:id="784" w:author="Avtor">
        <w:r w:rsidRPr="00DE7954">
          <w:rPr>
            <w:rFonts w:ascii="Times New Roman" w:eastAsia="Times New Roman" w:hAnsi="Times New Roman"/>
            <w:bCs/>
            <w:sz w:val="24"/>
            <w:szCs w:val="24"/>
          </w:rPr>
          <w:t>Ciljne skupine specifičnega cilja prednost</w:t>
        </w:r>
        <w:r w:rsidRPr="005054EA">
          <w:rPr>
            <w:rFonts w:ascii="Times New Roman" w:eastAsia="Times New Roman" w:hAnsi="Times New Roman"/>
            <w:bCs/>
            <w:color w:val="000000"/>
            <w:sz w:val="24"/>
            <w:szCs w:val="24"/>
            <w:lang w:eastAsia="sl-SI"/>
          </w:rPr>
          <w:t>ne naložbe so zaposleni v organizacijah, starejši in ostali, nameščeni v institucijah, koristniki uslug v zdravstvenem sistemu, učenci, dijaki in študenti v vzgojno-izobraževalnih ustanovah, podjetja (mala</w:t>
        </w:r>
        <w:r w:rsidR="00406DCA">
          <w:rPr>
            <w:rFonts w:ascii="Times New Roman" w:eastAsia="Times New Roman" w:hAnsi="Times New Roman"/>
            <w:bCs/>
            <w:color w:val="000000"/>
            <w:sz w:val="24"/>
            <w:szCs w:val="24"/>
            <w:lang w:eastAsia="sl-SI"/>
          </w:rPr>
          <w:t xml:space="preserve"> in </w:t>
        </w:r>
        <w:del w:id="785" w:author="Avtor">
          <w:r w:rsidRPr="005054EA" w:rsidDel="00406DCA">
            <w:rPr>
              <w:rFonts w:ascii="Times New Roman" w:eastAsia="Times New Roman" w:hAnsi="Times New Roman"/>
              <w:bCs/>
              <w:color w:val="000000"/>
              <w:sz w:val="24"/>
              <w:szCs w:val="24"/>
              <w:lang w:eastAsia="sl-SI"/>
            </w:rPr>
            <w:delText xml:space="preserve">, </w:delText>
          </w:r>
        </w:del>
        <w:r w:rsidRPr="005054EA">
          <w:rPr>
            <w:rFonts w:ascii="Times New Roman" w:eastAsia="Times New Roman" w:hAnsi="Times New Roman"/>
            <w:bCs/>
            <w:color w:val="000000"/>
            <w:sz w:val="24"/>
            <w:szCs w:val="24"/>
            <w:lang w:eastAsia="sl-SI"/>
          </w:rPr>
          <w:t xml:space="preserve">srednja) in drugi, prizadeti </w:t>
        </w:r>
        <w:r w:rsidRPr="00DE7954">
          <w:rPr>
            <w:rFonts w:ascii="Times New Roman" w:eastAsia="Times New Roman" w:hAnsi="Times New Roman"/>
            <w:bCs/>
            <w:sz w:val="24"/>
            <w:szCs w:val="24"/>
          </w:rPr>
          <w:t xml:space="preserve">zaradi epidemije </w:t>
        </w:r>
        <w:r w:rsidRPr="00E41C2F">
          <w:rPr>
            <w:rFonts w:ascii="Times New Roman" w:hAnsi="Times New Roman"/>
            <w:sz w:val="24"/>
            <w:szCs w:val="24"/>
          </w:rPr>
          <w:t xml:space="preserve">COVID – 19 </w:t>
        </w:r>
        <w:r w:rsidRPr="00DE7954">
          <w:rPr>
            <w:rFonts w:ascii="Times New Roman" w:eastAsia="Times New Roman" w:hAnsi="Times New Roman"/>
            <w:bCs/>
            <w:sz w:val="24"/>
            <w:szCs w:val="24"/>
          </w:rPr>
          <w:t>.</w:t>
        </w:r>
      </w:ins>
    </w:p>
    <w:p w:rsidR="005054EA" w:rsidRPr="00DE7954" w:rsidRDefault="005054EA" w:rsidP="005054EA">
      <w:pPr>
        <w:spacing w:after="0" w:line="240" w:lineRule="auto"/>
        <w:jc w:val="both"/>
        <w:rPr>
          <w:ins w:id="786" w:author="Avtor"/>
          <w:rFonts w:ascii="Times New Roman" w:eastAsia="Times New Roman" w:hAnsi="Times New Roman"/>
          <w:bCs/>
          <w:sz w:val="24"/>
          <w:szCs w:val="24"/>
        </w:rPr>
      </w:pPr>
    </w:p>
    <w:p w:rsidR="005054EA" w:rsidRPr="00DE7954" w:rsidRDefault="005054EA" w:rsidP="005054EA">
      <w:pPr>
        <w:spacing w:after="0" w:line="240" w:lineRule="auto"/>
        <w:jc w:val="both"/>
        <w:rPr>
          <w:ins w:id="787" w:author="Avtor"/>
          <w:rFonts w:ascii="Times New Roman" w:eastAsia="Times New Roman" w:hAnsi="Times New Roman"/>
          <w:bCs/>
          <w:sz w:val="24"/>
          <w:szCs w:val="24"/>
        </w:rPr>
      </w:pPr>
      <w:ins w:id="788" w:author="Avtor">
        <w:r w:rsidRPr="00DE7954">
          <w:rPr>
            <w:rFonts w:ascii="Times New Roman" w:eastAsia="Times New Roman" w:hAnsi="Times New Roman"/>
            <w:bCs/>
            <w:sz w:val="24"/>
            <w:szCs w:val="24"/>
          </w:rPr>
          <w:t>Upravičenci specifičnega cilja prednostne naložbe so pravne osebe javnega in zasebnega prava, podjetja (mala</w:t>
        </w:r>
        <w:r w:rsidR="00406DCA">
          <w:rPr>
            <w:rFonts w:ascii="Times New Roman" w:eastAsia="Times New Roman" w:hAnsi="Times New Roman"/>
            <w:bCs/>
            <w:sz w:val="24"/>
            <w:szCs w:val="24"/>
          </w:rPr>
          <w:t xml:space="preserve"> in</w:t>
        </w:r>
        <w:del w:id="789" w:author="Avtor">
          <w:r w:rsidRPr="00DE7954" w:rsidDel="00406DCA">
            <w:rPr>
              <w:rFonts w:ascii="Times New Roman" w:eastAsia="Times New Roman" w:hAnsi="Times New Roman"/>
              <w:bCs/>
              <w:sz w:val="24"/>
              <w:szCs w:val="24"/>
            </w:rPr>
            <w:delText>,</w:delText>
          </w:r>
        </w:del>
        <w:r w:rsidRPr="00DE7954">
          <w:rPr>
            <w:rFonts w:ascii="Times New Roman" w:eastAsia="Times New Roman" w:hAnsi="Times New Roman"/>
            <w:bCs/>
            <w:sz w:val="24"/>
            <w:szCs w:val="24"/>
          </w:rPr>
          <w:t xml:space="preserve"> srednja</w:t>
        </w:r>
        <w:del w:id="790" w:author="Avtor">
          <w:r w:rsidRPr="00DE7954" w:rsidDel="00406DCA">
            <w:rPr>
              <w:rFonts w:ascii="Times New Roman" w:eastAsia="Times New Roman" w:hAnsi="Times New Roman"/>
              <w:bCs/>
              <w:sz w:val="24"/>
              <w:szCs w:val="24"/>
            </w:rPr>
            <w:delText xml:space="preserve"> </w:delText>
          </w:r>
        </w:del>
        <w:r w:rsidRPr="00DE7954">
          <w:rPr>
            <w:rFonts w:ascii="Times New Roman" w:eastAsia="Times New Roman" w:hAnsi="Times New Roman"/>
            <w:bCs/>
            <w:sz w:val="24"/>
            <w:szCs w:val="24"/>
          </w:rPr>
          <w:t xml:space="preserve">) in drugi, prizadeti zaradi epidemije </w:t>
        </w:r>
        <w:r w:rsidRPr="00E41C2F">
          <w:rPr>
            <w:rFonts w:ascii="Times New Roman" w:hAnsi="Times New Roman"/>
            <w:sz w:val="24"/>
            <w:szCs w:val="24"/>
          </w:rPr>
          <w:t xml:space="preserve">COVID – 19 </w:t>
        </w:r>
        <w:r w:rsidRPr="00DE7954">
          <w:rPr>
            <w:rFonts w:ascii="Times New Roman" w:eastAsia="Times New Roman" w:hAnsi="Times New Roman"/>
            <w:bCs/>
            <w:sz w:val="24"/>
            <w:szCs w:val="24"/>
          </w:rPr>
          <w:t>.</w:t>
        </w:r>
      </w:ins>
    </w:p>
    <w:p w:rsidR="005054EA" w:rsidRPr="005054EA" w:rsidRDefault="005054EA" w:rsidP="005054EA">
      <w:pPr>
        <w:spacing w:after="0" w:line="240" w:lineRule="auto"/>
        <w:jc w:val="both"/>
        <w:rPr>
          <w:ins w:id="791" w:author="Avtor"/>
          <w:rFonts w:ascii="Times New Roman" w:eastAsia="Times New Roman" w:hAnsi="Times New Roman"/>
          <w:bCs/>
        </w:rPr>
      </w:pPr>
    </w:p>
    <w:p w:rsidR="005054EA" w:rsidRPr="00DE7954" w:rsidRDefault="005054EA" w:rsidP="005054EA">
      <w:pPr>
        <w:pStyle w:val="Default"/>
        <w:tabs>
          <w:tab w:val="left" w:pos="3210"/>
        </w:tabs>
        <w:jc w:val="both"/>
        <w:rPr>
          <w:ins w:id="792" w:author="Avtor"/>
          <w:rFonts w:ascii="Times New Roman" w:hAnsi="Times New Roman" w:cs="Times New Roman"/>
          <w:b/>
          <w:color w:val="auto"/>
        </w:rPr>
      </w:pPr>
      <w:ins w:id="793" w:author="Avtor">
        <w:r w:rsidRPr="00DE7954">
          <w:rPr>
            <w:rFonts w:ascii="Times New Roman" w:hAnsi="Times New Roman" w:cs="Times New Roman"/>
            <w:b/>
            <w:color w:val="auto"/>
          </w:rPr>
          <w:t>Finančni instrumenti in veliki projekti</w:t>
        </w:r>
      </w:ins>
    </w:p>
    <w:p w:rsidR="005054EA" w:rsidRPr="005054EA" w:rsidRDefault="005054EA" w:rsidP="005054EA">
      <w:pPr>
        <w:spacing w:after="0" w:line="240" w:lineRule="auto"/>
        <w:jc w:val="both"/>
        <w:rPr>
          <w:ins w:id="794" w:author="Avtor"/>
          <w:rFonts w:ascii="Times New Roman" w:eastAsia="Times New Roman" w:hAnsi="Times New Roman"/>
          <w:bCs/>
          <w:sz w:val="24"/>
          <w:szCs w:val="24"/>
        </w:rPr>
      </w:pPr>
      <w:ins w:id="795" w:author="Avtor">
        <w:r w:rsidRPr="005054EA">
          <w:rPr>
            <w:rFonts w:ascii="Times New Roman" w:eastAsia="Times New Roman" w:hAnsi="Times New Roman"/>
            <w:bCs/>
            <w:sz w:val="24"/>
            <w:szCs w:val="24"/>
          </w:rPr>
          <w:t xml:space="preserve">V </w:t>
        </w:r>
        <w:r w:rsidRPr="005054EA">
          <w:rPr>
            <w:rFonts w:ascii="Times New Roman" w:eastAsia="Times New Roman" w:hAnsi="Times New Roman"/>
            <w:bCs/>
          </w:rPr>
          <w:t>izvajanju</w:t>
        </w:r>
        <w:r w:rsidRPr="005054EA">
          <w:rPr>
            <w:rFonts w:ascii="Times New Roman" w:eastAsia="Times New Roman" w:hAnsi="Times New Roman"/>
            <w:bCs/>
            <w:sz w:val="24"/>
            <w:szCs w:val="24"/>
          </w:rPr>
          <w:t xml:space="preserve"> prednostne naložbe se ne načrtuje uporabe finančnih instrumentov.</w:t>
        </w:r>
      </w:ins>
    </w:p>
    <w:p w:rsidR="005054EA" w:rsidRPr="005054EA" w:rsidRDefault="005054EA" w:rsidP="005054EA">
      <w:pPr>
        <w:spacing w:after="0" w:line="240" w:lineRule="auto"/>
        <w:jc w:val="both"/>
        <w:rPr>
          <w:ins w:id="796" w:author="Avtor"/>
          <w:rFonts w:ascii="Times New Roman" w:eastAsia="Times New Roman" w:hAnsi="Times New Roman"/>
          <w:bCs/>
          <w:sz w:val="24"/>
          <w:szCs w:val="24"/>
        </w:rPr>
      </w:pPr>
    </w:p>
    <w:p w:rsidR="005054EA" w:rsidRPr="005054EA" w:rsidRDefault="005054EA" w:rsidP="005054EA">
      <w:pPr>
        <w:spacing w:after="0" w:line="240" w:lineRule="auto"/>
        <w:jc w:val="both"/>
        <w:rPr>
          <w:ins w:id="797" w:author="Avtor"/>
          <w:rFonts w:ascii="Times New Roman" w:eastAsia="Times New Roman" w:hAnsi="Times New Roman"/>
          <w:bCs/>
          <w:sz w:val="24"/>
          <w:szCs w:val="24"/>
        </w:rPr>
      </w:pPr>
      <w:ins w:id="798" w:author="Avtor">
        <w:r w:rsidRPr="005054EA">
          <w:rPr>
            <w:rFonts w:ascii="Times New Roman" w:eastAsia="Times New Roman" w:hAnsi="Times New Roman"/>
            <w:bCs/>
            <w:sz w:val="24"/>
            <w:szCs w:val="24"/>
          </w:rPr>
          <w:t>V izvajanju prednostne naložbe se ne načrtuje izvajanje velikih projektov.</w:t>
        </w:r>
      </w:ins>
    </w:p>
    <w:p w:rsidR="005054EA" w:rsidRPr="00DE7954" w:rsidRDefault="005054EA" w:rsidP="005054EA">
      <w:pPr>
        <w:spacing w:after="0" w:line="240" w:lineRule="auto"/>
        <w:jc w:val="both"/>
        <w:rPr>
          <w:ins w:id="799" w:author="Avtor"/>
          <w:rFonts w:ascii="Times New Roman" w:hAnsi="Times New Roman"/>
          <w:sz w:val="24"/>
          <w:szCs w:val="24"/>
        </w:rPr>
      </w:pPr>
    </w:p>
    <w:p w:rsidR="005054EA" w:rsidRPr="00DE7954" w:rsidRDefault="005054EA" w:rsidP="005054EA">
      <w:pPr>
        <w:pStyle w:val="Default"/>
        <w:tabs>
          <w:tab w:val="left" w:pos="3210"/>
        </w:tabs>
        <w:jc w:val="both"/>
        <w:rPr>
          <w:ins w:id="800" w:author="Avtor"/>
          <w:rFonts w:ascii="Times New Roman" w:hAnsi="Times New Roman" w:cs="Times New Roman"/>
          <w:b/>
          <w:color w:val="auto"/>
        </w:rPr>
      </w:pPr>
      <w:ins w:id="801" w:author="Avtor">
        <w:r w:rsidRPr="00DE7954">
          <w:rPr>
            <w:rFonts w:ascii="Times New Roman" w:hAnsi="Times New Roman" w:cs="Times New Roman"/>
            <w:b/>
            <w:color w:val="auto"/>
          </w:rPr>
          <w:t>Način izbora operacij</w:t>
        </w:r>
      </w:ins>
    </w:p>
    <w:p w:rsidR="005054EA" w:rsidRPr="009F0381" w:rsidRDefault="005054EA" w:rsidP="005054EA">
      <w:pPr>
        <w:spacing w:after="0" w:line="240" w:lineRule="auto"/>
        <w:jc w:val="both"/>
        <w:rPr>
          <w:ins w:id="802" w:author="Avtor"/>
          <w:rFonts w:ascii="Times New Roman" w:hAnsi="Times New Roman"/>
          <w:sz w:val="24"/>
          <w:szCs w:val="24"/>
        </w:rPr>
      </w:pPr>
      <w:ins w:id="803" w:author="Avtor">
        <w:r w:rsidRPr="00DE7954">
          <w:rPr>
            <w:rFonts w:ascii="Times New Roman" w:hAnsi="Times New Roman"/>
            <w:sz w:val="24"/>
            <w:szCs w:val="24"/>
          </w:rPr>
          <w:t xml:space="preserve">V smislu mehanizmov izvajanja bosta smiselno uporabljena javni razpis za izbor operacij </w:t>
        </w:r>
        <w:r w:rsidRPr="00585272">
          <w:rPr>
            <w:rFonts w:ascii="Times New Roman" w:hAnsi="Times New Roman"/>
            <w:sz w:val="24"/>
            <w:szCs w:val="24"/>
          </w:rPr>
          <w:t>oziroma drug podoben/enakovreden postopek ali neposredna potrditev operacij.</w:t>
        </w:r>
      </w:ins>
    </w:p>
    <w:p w:rsidR="005054EA" w:rsidRPr="00585272" w:rsidRDefault="005054EA" w:rsidP="005054EA">
      <w:pPr>
        <w:pStyle w:val="Default"/>
        <w:jc w:val="both"/>
        <w:rPr>
          <w:ins w:id="804" w:author="Avtor"/>
          <w:rFonts w:ascii="Times New Roman" w:hAnsi="Times New Roman"/>
        </w:rPr>
      </w:pPr>
    </w:p>
    <w:p w:rsidR="005054EA" w:rsidRPr="005054EA" w:rsidRDefault="005054EA" w:rsidP="005054EA">
      <w:pPr>
        <w:spacing w:after="0" w:line="240" w:lineRule="auto"/>
        <w:ind w:left="720"/>
        <w:jc w:val="both"/>
        <w:rPr>
          <w:ins w:id="805" w:author="Avtor"/>
          <w:rFonts w:ascii="Times New Roman" w:hAnsi="Times New Roman" w:cs="Calibri"/>
          <w:color w:val="000000"/>
          <w:sz w:val="24"/>
          <w:szCs w:val="24"/>
          <w:lang w:eastAsia="sl-SI"/>
        </w:rPr>
      </w:pPr>
    </w:p>
    <w:p w:rsidR="005054EA" w:rsidRDefault="005054EA" w:rsidP="005054EA">
      <w:pPr>
        <w:pStyle w:val="Default"/>
        <w:tabs>
          <w:tab w:val="left" w:pos="3210"/>
        </w:tabs>
        <w:jc w:val="both"/>
        <w:rPr>
          <w:ins w:id="806" w:author="Avtor"/>
          <w:rFonts w:ascii="Times New Roman" w:hAnsi="Times New Roman" w:cs="Times New Roman"/>
          <w:b/>
          <w:color w:val="auto"/>
        </w:rPr>
      </w:pPr>
    </w:p>
    <w:p w:rsidR="005054EA" w:rsidRPr="00DE7954" w:rsidRDefault="005054EA" w:rsidP="005054EA">
      <w:pPr>
        <w:pStyle w:val="Default"/>
        <w:tabs>
          <w:tab w:val="left" w:pos="3210"/>
        </w:tabs>
        <w:jc w:val="both"/>
        <w:rPr>
          <w:ins w:id="807" w:author="Avtor"/>
          <w:rFonts w:ascii="Times New Roman" w:hAnsi="Times New Roman" w:cs="Times New Roman"/>
          <w:b/>
          <w:color w:val="auto"/>
        </w:rPr>
      </w:pPr>
      <w:ins w:id="808" w:author="Avtor">
        <w:r w:rsidRPr="00585272">
          <w:rPr>
            <w:rFonts w:ascii="Times New Roman" w:hAnsi="Times New Roman" w:cs="Times New Roman"/>
            <w:b/>
            <w:color w:val="auto"/>
          </w:rPr>
          <w:lastRenderedPageBreak/>
          <w:t>Ugotavljanje upravičenosti</w:t>
        </w:r>
      </w:ins>
    </w:p>
    <w:p w:rsidR="005054EA" w:rsidRPr="00B22C91" w:rsidRDefault="005054EA" w:rsidP="005054EA">
      <w:pPr>
        <w:spacing w:after="0" w:line="240" w:lineRule="auto"/>
        <w:jc w:val="both"/>
        <w:rPr>
          <w:ins w:id="809" w:author="Avtor"/>
          <w:rFonts w:ascii="Times New Roman" w:hAnsi="Times New Roman"/>
        </w:rPr>
      </w:pPr>
      <w:ins w:id="810" w:author="Avtor">
        <w:r w:rsidRPr="005054EA">
          <w:rPr>
            <w:rFonts w:ascii="Times New Roman" w:hAnsi="Times New Roman"/>
            <w:sz w:val="24"/>
            <w:szCs w:val="24"/>
          </w:rPr>
          <w:t xml:space="preserve">Ob upoštevanju predmeta vsakega posameznega izbora operacij se glede na relevantnost zagotovi zastopanost </w:t>
        </w:r>
        <w:r w:rsidRPr="00DE7954">
          <w:rPr>
            <w:rFonts w:ascii="Times New Roman" w:hAnsi="Times New Roman"/>
            <w:sz w:val="24"/>
            <w:szCs w:val="24"/>
          </w:rPr>
          <w:t>vsaj naslednjih pogojev za ugotavljanje</w:t>
        </w:r>
        <w:r w:rsidRPr="005054EA">
          <w:rPr>
            <w:rFonts w:ascii="Times New Roman" w:hAnsi="Times New Roman"/>
            <w:sz w:val="24"/>
            <w:szCs w:val="24"/>
          </w:rPr>
          <w:t xml:space="preserve"> upravičenosti:</w:t>
        </w:r>
      </w:ins>
    </w:p>
    <w:p w:rsidR="005054EA" w:rsidRPr="00DE7954" w:rsidRDefault="005054EA" w:rsidP="005054EA">
      <w:pPr>
        <w:numPr>
          <w:ilvl w:val="0"/>
          <w:numId w:val="14"/>
        </w:numPr>
        <w:spacing w:after="0" w:line="240" w:lineRule="auto"/>
        <w:jc w:val="both"/>
        <w:rPr>
          <w:ins w:id="811" w:author="Avtor"/>
          <w:rFonts w:ascii="Times New Roman" w:hAnsi="Times New Roman" w:cs="Calibri"/>
          <w:color w:val="000000"/>
          <w:sz w:val="24"/>
          <w:szCs w:val="24"/>
          <w:lang w:eastAsia="sl-SI"/>
        </w:rPr>
      </w:pPr>
      <w:ins w:id="812" w:author="Avtor">
        <w:r w:rsidRPr="00DE7954">
          <w:rPr>
            <w:rFonts w:ascii="Times New Roman" w:hAnsi="Times New Roman" w:cs="Calibri"/>
            <w:color w:val="000000"/>
            <w:sz w:val="24"/>
            <w:szCs w:val="24"/>
            <w:lang w:eastAsia="sl-SI"/>
          </w:rPr>
          <w:t>realna izvedljivost v obdobju, za katerega velja podpora,</w:t>
        </w:r>
      </w:ins>
    </w:p>
    <w:p w:rsidR="005054EA" w:rsidRPr="00DE7954" w:rsidRDefault="005054EA" w:rsidP="005054EA">
      <w:pPr>
        <w:numPr>
          <w:ilvl w:val="0"/>
          <w:numId w:val="14"/>
        </w:numPr>
        <w:spacing w:after="0" w:line="240" w:lineRule="auto"/>
        <w:jc w:val="both"/>
        <w:rPr>
          <w:ins w:id="813" w:author="Avtor"/>
          <w:rFonts w:ascii="Times New Roman" w:hAnsi="Times New Roman" w:cs="Calibri"/>
          <w:color w:val="000000"/>
          <w:sz w:val="24"/>
          <w:szCs w:val="24"/>
          <w:lang w:eastAsia="sl-SI"/>
        </w:rPr>
      </w:pPr>
      <w:ins w:id="814" w:author="Avtor">
        <w:r w:rsidRPr="00DE7954">
          <w:rPr>
            <w:rFonts w:ascii="Times New Roman" w:hAnsi="Times New Roman" w:cs="Calibri"/>
            <w:color w:val="000000"/>
            <w:sz w:val="24"/>
            <w:szCs w:val="24"/>
            <w:lang w:eastAsia="sl-SI"/>
          </w:rPr>
          <w:t>ustreznost ter sposobnost upravičencev,</w:t>
        </w:r>
        <w:r w:rsidRPr="005054EA">
          <w:rPr>
            <w:rFonts w:ascii="Times New Roman" w:hAnsi="Times New Roman" w:cs="Calibri"/>
            <w:color w:val="000000"/>
            <w:sz w:val="24"/>
            <w:szCs w:val="24"/>
            <w:lang w:eastAsia="sl-SI"/>
          </w:rPr>
          <w:t xml:space="preserve"> </w:t>
        </w:r>
      </w:ins>
    </w:p>
    <w:p w:rsidR="005054EA" w:rsidRPr="005054EA" w:rsidRDefault="005054EA" w:rsidP="005054EA">
      <w:pPr>
        <w:numPr>
          <w:ilvl w:val="0"/>
          <w:numId w:val="14"/>
        </w:numPr>
        <w:spacing w:after="0" w:line="240" w:lineRule="auto"/>
        <w:jc w:val="both"/>
        <w:rPr>
          <w:ins w:id="815" w:author="Avtor"/>
          <w:rFonts w:ascii="Times New Roman" w:hAnsi="Times New Roman" w:cs="Calibri"/>
          <w:color w:val="000000"/>
          <w:sz w:val="24"/>
          <w:szCs w:val="24"/>
          <w:lang w:eastAsia="sl-SI"/>
        </w:rPr>
      </w:pPr>
      <w:ins w:id="816" w:author="Avtor">
        <w:r w:rsidRPr="00DE7954">
          <w:rPr>
            <w:rFonts w:ascii="Times New Roman" w:hAnsi="Times New Roman" w:cs="Calibri"/>
            <w:color w:val="000000"/>
            <w:sz w:val="24"/>
            <w:szCs w:val="24"/>
            <w:lang w:eastAsia="sl-SI"/>
          </w:rPr>
          <w:t>ustreznost ciljnih skupin,</w:t>
        </w:r>
      </w:ins>
    </w:p>
    <w:p w:rsidR="005054EA" w:rsidRPr="00DE7954" w:rsidRDefault="005054EA" w:rsidP="005054EA">
      <w:pPr>
        <w:numPr>
          <w:ilvl w:val="0"/>
          <w:numId w:val="14"/>
        </w:numPr>
        <w:spacing w:after="0" w:line="240" w:lineRule="auto"/>
        <w:jc w:val="both"/>
        <w:rPr>
          <w:ins w:id="817" w:author="Avtor"/>
          <w:rFonts w:ascii="Times New Roman" w:hAnsi="Times New Roman" w:cs="Calibri"/>
          <w:color w:val="000000"/>
          <w:sz w:val="24"/>
          <w:szCs w:val="24"/>
          <w:lang w:eastAsia="sl-SI"/>
        </w:rPr>
      </w:pPr>
      <w:ins w:id="818" w:author="Avtor">
        <w:r w:rsidRPr="00DE7954">
          <w:rPr>
            <w:rFonts w:ascii="Times New Roman" w:hAnsi="Times New Roman" w:cs="Calibri"/>
            <w:color w:val="000000"/>
            <w:sz w:val="24"/>
            <w:szCs w:val="24"/>
            <w:lang w:eastAsia="sl-SI"/>
          </w:rPr>
          <w:t>skladnost s cilji/rezultati na ravni prednostne osi oziroma naložb.</w:t>
        </w:r>
      </w:ins>
    </w:p>
    <w:p w:rsidR="005054EA" w:rsidRPr="00406FDF" w:rsidRDefault="005054EA" w:rsidP="005054EA">
      <w:pPr>
        <w:spacing w:after="0" w:line="240" w:lineRule="auto"/>
        <w:jc w:val="both"/>
        <w:rPr>
          <w:ins w:id="819" w:author="Avtor"/>
          <w:rFonts w:ascii="Times New Roman" w:hAnsi="Times New Roman"/>
        </w:rPr>
      </w:pPr>
      <w:ins w:id="820" w:author="Avtor">
        <w:r w:rsidRPr="005054EA">
          <w:rPr>
            <w:rFonts w:ascii="Times New Roman" w:hAnsi="Times New Roman"/>
            <w:sz w:val="24"/>
            <w:szCs w:val="24"/>
          </w:rPr>
          <w:t xml:space="preserve">Za operacije celovite </w:t>
        </w:r>
        <w:r w:rsidRPr="005054EA">
          <w:rPr>
            <w:rFonts w:ascii="Times New Roman" w:hAnsi="Times New Roman"/>
            <w:bCs/>
            <w:sz w:val="24"/>
            <w:szCs w:val="24"/>
          </w:rPr>
          <w:t>prenove stavb zdravstvene infrastrukture posebnega pomena zaradi COVID – 19</w:t>
        </w:r>
        <w:r w:rsidRPr="005054EA">
          <w:rPr>
            <w:rFonts w:ascii="Times New Roman" w:hAnsi="Times New Roman"/>
            <w:sz w:val="24"/>
            <w:szCs w:val="24"/>
          </w:rPr>
          <w:t xml:space="preserve"> pa še:</w:t>
        </w:r>
      </w:ins>
    </w:p>
    <w:p w:rsidR="005054EA" w:rsidRPr="005054EA" w:rsidRDefault="005054EA" w:rsidP="005054EA">
      <w:pPr>
        <w:pStyle w:val="Odstavekseznama"/>
        <w:numPr>
          <w:ilvl w:val="0"/>
          <w:numId w:val="150"/>
        </w:numPr>
        <w:autoSpaceDE w:val="0"/>
        <w:autoSpaceDN w:val="0"/>
        <w:adjustRightInd w:val="0"/>
        <w:spacing w:after="0" w:line="240" w:lineRule="auto"/>
        <w:jc w:val="both"/>
        <w:rPr>
          <w:ins w:id="821" w:author="Avtor"/>
          <w:rFonts w:ascii="Times New Roman" w:eastAsiaTheme="minorEastAsia" w:hAnsi="Times New Roman"/>
          <w:color w:val="000000"/>
          <w:sz w:val="24"/>
          <w:szCs w:val="24"/>
        </w:rPr>
      </w:pPr>
      <w:ins w:id="822" w:author="Avtor">
        <w:r w:rsidRPr="005054EA">
          <w:rPr>
            <w:rFonts w:ascii="Times New Roman" w:eastAsiaTheme="minorEastAsia" w:hAnsi="Times New Roman"/>
            <w:color w:val="000000"/>
            <w:sz w:val="24"/>
            <w:szCs w:val="24"/>
          </w:rPr>
          <w:t xml:space="preserve">dodeljevanje podpore tistim delom operacije, ki prispevajo k učinkoviti rabi in/ali obnovljivih virov energije, in drugim nujno potrebnim in smiselnim ukrepom za izboljšanje stanja stavbe, pri čemer se kot upravičeni stroški za sofinanciranje upoštevajo relevantni pripadajoči stroški svetovalnega inženiringa in vsi stroški za gradnjo in nakup opreme za izvedbo teh ukrepov, vključno z davkom na dodano vrednost; </w:t>
        </w:r>
      </w:ins>
    </w:p>
    <w:p w:rsidR="005054EA" w:rsidRPr="005054EA" w:rsidRDefault="005054EA" w:rsidP="005054EA">
      <w:pPr>
        <w:pStyle w:val="Odstavekseznama"/>
        <w:numPr>
          <w:ilvl w:val="0"/>
          <w:numId w:val="150"/>
        </w:numPr>
        <w:spacing w:after="0" w:line="240" w:lineRule="auto"/>
        <w:jc w:val="both"/>
        <w:rPr>
          <w:ins w:id="823" w:author="Avtor"/>
          <w:rFonts w:ascii="Times New Roman" w:eastAsiaTheme="minorEastAsia" w:hAnsi="Times New Roman"/>
          <w:sz w:val="24"/>
          <w:szCs w:val="24"/>
        </w:rPr>
      </w:pPr>
      <w:ins w:id="824" w:author="Avtor">
        <w:r w:rsidRPr="005054EA">
          <w:rPr>
            <w:rFonts w:ascii="Times New Roman" w:eastAsiaTheme="minorEastAsia" w:hAnsi="Times New Roman"/>
            <w:color w:val="000000"/>
            <w:sz w:val="24"/>
            <w:szCs w:val="24"/>
          </w:rPr>
          <w:t>minimalna izhodišča za odločitev za pristop k energetski prenovi po postopku oddaje javnega naročila so izdelan razširjen energetski pregled in investicijska dokumentacija (REP in DIIP ter po potrebi PIZ)</w:t>
        </w:r>
        <w:r>
          <w:rPr>
            <w:rFonts w:ascii="Times New Roman" w:eastAsiaTheme="minorEastAsia" w:hAnsi="Times New Roman"/>
            <w:color w:val="000000"/>
            <w:sz w:val="24"/>
            <w:szCs w:val="24"/>
          </w:rPr>
          <w:t xml:space="preserve"> </w:t>
        </w:r>
        <w:r w:rsidRPr="005054EA">
          <w:rPr>
            <w:rFonts w:ascii="Times New Roman" w:eastAsiaTheme="minorEastAsia" w:hAnsi="Times New Roman"/>
            <w:color w:val="000000"/>
            <w:sz w:val="24"/>
            <w:szCs w:val="24"/>
          </w:rPr>
          <w:t>ter projektna dokumentacija, razen za operacije, ki bodo sofinancirane po principu oddaje javnega naročila »design&amp;build«, ki poleg gradbenih, obrtniških in inštalacijskih del vključuje tudi projektiranje</w:t>
        </w:r>
        <w:r>
          <w:rPr>
            <w:rFonts w:ascii="Times New Roman" w:eastAsiaTheme="minorEastAsia" w:hAnsi="Times New Roman"/>
            <w:color w:val="000000"/>
            <w:sz w:val="24"/>
            <w:szCs w:val="24"/>
          </w:rPr>
          <w:t>;</w:t>
        </w:r>
      </w:ins>
    </w:p>
    <w:p w:rsidR="00262EB8" w:rsidRDefault="00262EB8" w:rsidP="00262EB8">
      <w:pPr>
        <w:spacing w:after="0" w:line="240" w:lineRule="auto"/>
        <w:jc w:val="both"/>
        <w:rPr>
          <w:ins w:id="825" w:author="Avtor"/>
          <w:rFonts w:ascii="Times New Roman" w:hAnsi="Times New Roman"/>
          <w:sz w:val="24"/>
          <w:szCs w:val="24"/>
        </w:rPr>
        <w:pPrChange w:id="826" w:author="Avtor">
          <w:pPr>
            <w:numPr>
              <w:numId w:val="14"/>
            </w:numPr>
            <w:spacing w:after="0" w:line="240" w:lineRule="auto"/>
            <w:ind w:left="720" w:hanging="360"/>
            <w:jc w:val="both"/>
          </w:pPr>
        </w:pPrChange>
      </w:pPr>
      <w:ins w:id="827" w:author="Avtor">
        <w:r>
          <w:rPr>
            <w:rFonts w:ascii="Times New Roman" w:eastAsiaTheme="minorEastAsia" w:hAnsi="Times New Roman"/>
            <w:color w:val="000000"/>
            <w:sz w:val="24"/>
            <w:szCs w:val="24"/>
          </w:rPr>
          <w:t xml:space="preserve">Za operacije </w:t>
        </w:r>
        <w:r w:rsidRPr="005054EA">
          <w:rPr>
            <w:rFonts w:ascii="Times New Roman" w:hAnsi="Times New Roman"/>
            <w:sz w:val="24"/>
            <w:szCs w:val="24"/>
          </w:rPr>
          <w:t>krepitev odpornosti na področju socialnega varstva starejših in storitev v okviru sistema dolgotrajne oskr</w:t>
        </w:r>
        <w:r>
          <w:rPr>
            <w:rFonts w:ascii="Times New Roman" w:hAnsi="Times New Roman"/>
            <w:sz w:val="24"/>
            <w:szCs w:val="24"/>
          </w:rPr>
          <w:t>be pa še:</w:t>
        </w:r>
      </w:ins>
    </w:p>
    <w:p w:rsidR="005054EA" w:rsidRPr="00262EB8" w:rsidRDefault="00D063C8" w:rsidP="00262EB8">
      <w:pPr>
        <w:pStyle w:val="Odstavekseznama"/>
        <w:numPr>
          <w:ilvl w:val="0"/>
          <w:numId w:val="150"/>
        </w:numPr>
        <w:spacing w:after="0" w:line="240" w:lineRule="auto"/>
        <w:jc w:val="both"/>
        <w:rPr>
          <w:ins w:id="828" w:author="Avtor"/>
          <w:rFonts w:ascii="Times New Roman" w:eastAsiaTheme="minorEastAsia" w:hAnsi="Times New Roman"/>
          <w:color w:val="000000"/>
          <w:sz w:val="24"/>
          <w:szCs w:val="24"/>
          <w:rPrChange w:id="829" w:author="Avtor">
            <w:rPr>
              <w:ins w:id="830" w:author="Avtor"/>
            </w:rPr>
          </w:rPrChange>
        </w:rPr>
        <w:pPrChange w:id="831" w:author="Avtor">
          <w:pPr>
            <w:pStyle w:val="Odstavekseznama"/>
            <w:numPr>
              <w:numId w:val="150"/>
            </w:numPr>
            <w:autoSpaceDE w:val="0"/>
            <w:autoSpaceDN w:val="0"/>
            <w:adjustRightInd w:val="0"/>
            <w:spacing w:after="0" w:line="240" w:lineRule="auto"/>
            <w:ind w:hanging="360"/>
            <w:jc w:val="both"/>
          </w:pPr>
        </w:pPrChange>
      </w:pPr>
      <w:ins w:id="832" w:author="Avtor">
        <w:r>
          <w:rPr>
            <w:rFonts w:ascii="Times New Roman" w:eastAsiaTheme="minorEastAsia" w:hAnsi="Times New Roman"/>
            <w:color w:val="000000"/>
            <w:sz w:val="24"/>
            <w:szCs w:val="24"/>
          </w:rPr>
          <w:t>z</w:t>
        </w:r>
        <w:bookmarkStart w:id="833" w:name="_GoBack"/>
        <w:bookmarkEnd w:id="833"/>
        <w:del w:id="834" w:author="Avtor">
          <w:r w:rsidR="005054EA" w:rsidDel="00D063C8">
            <w:rPr>
              <w:rFonts w:ascii="Times New Roman" w:eastAsiaTheme="minorEastAsia" w:hAnsi="Times New Roman"/>
              <w:color w:val="000000"/>
              <w:sz w:val="24"/>
              <w:szCs w:val="24"/>
            </w:rPr>
            <w:delText>Z</w:delText>
          </w:r>
        </w:del>
        <w:r w:rsidR="005054EA" w:rsidRPr="00262EB8">
          <w:rPr>
            <w:rFonts w:ascii="Times New Roman" w:eastAsiaTheme="minorEastAsia" w:hAnsi="Times New Roman"/>
            <w:color w:val="000000"/>
            <w:sz w:val="24"/>
            <w:szCs w:val="24"/>
            <w:rPrChange w:id="835" w:author="Avtor">
              <w:rPr/>
            </w:rPrChange>
          </w:rPr>
          <w:t xml:space="preserve">agotovitev varnejšega bivalnega okolja in ustreznega standarda za stanovalce, svojce, zaposlene v institucijah za preprečevanju širjenja </w:t>
        </w:r>
        <w:del w:id="836" w:author="Avtor">
          <w:r w:rsidR="005054EA" w:rsidRPr="00262EB8" w:rsidDel="008423CF">
            <w:rPr>
              <w:rFonts w:ascii="Times New Roman" w:eastAsiaTheme="minorEastAsia" w:hAnsi="Times New Roman"/>
              <w:color w:val="000000"/>
              <w:sz w:val="24"/>
              <w:szCs w:val="24"/>
              <w:rPrChange w:id="837" w:author="Avtor">
                <w:rPr/>
              </w:rPrChange>
            </w:rPr>
            <w:delText xml:space="preserve"> </w:delText>
          </w:r>
        </w:del>
        <w:r w:rsidR="005054EA" w:rsidRPr="00262EB8">
          <w:rPr>
            <w:rFonts w:ascii="Times New Roman" w:eastAsiaTheme="minorEastAsia" w:hAnsi="Times New Roman"/>
            <w:color w:val="000000"/>
            <w:sz w:val="24"/>
            <w:szCs w:val="24"/>
            <w:rPrChange w:id="838" w:author="Avtor">
              <w:rPr/>
            </w:rPrChange>
          </w:rPr>
          <w:t>okužb.</w:t>
        </w:r>
      </w:ins>
    </w:p>
    <w:p w:rsidR="005054EA" w:rsidRDefault="005054EA" w:rsidP="005054EA">
      <w:pPr>
        <w:pStyle w:val="Default"/>
        <w:tabs>
          <w:tab w:val="left" w:pos="3210"/>
        </w:tabs>
        <w:jc w:val="both"/>
        <w:rPr>
          <w:ins w:id="839" w:author="Avtor"/>
          <w:rFonts w:ascii="Times New Roman" w:hAnsi="Times New Roman" w:cs="Times New Roman"/>
          <w:b/>
          <w:color w:val="auto"/>
        </w:rPr>
      </w:pPr>
    </w:p>
    <w:p w:rsidR="005054EA" w:rsidRPr="00DE7954" w:rsidRDefault="005054EA" w:rsidP="005054EA">
      <w:pPr>
        <w:pStyle w:val="Default"/>
        <w:tabs>
          <w:tab w:val="left" w:pos="3210"/>
        </w:tabs>
        <w:jc w:val="both"/>
        <w:rPr>
          <w:ins w:id="840" w:author="Avtor"/>
          <w:rFonts w:ascii="Times New Roman" w:hAnsi="Times New Roman" w:cs="Times New Roman"/>
          <w:b/>
          <w:color w:val="auto"/>
        </w:rPr>
      </w:pPr>
      <w:ins w:id="841" w:author="Avtor">
        <w:r w:rsidRPr="00DE7954">
          <w:rPr>
            <w:rFonts w:ascii="Times New Roman" w:hAnsi="Times New Roman" w:cs="Times New Roman"/>
            <w:b/>
            <w:color w:val="auto"/>
          </w:rPr>
          <w:t>Merila za ocenjevanje</w:t>
        </w:r>
      </w:ins>
    </w:p>
    <w:p w:rsidR="005054EA" w:rsidRPr="00B22C91" w:rsidRDefault="005054EA" w:rsidP="005054EA">
      <w:pPr>
        <w:spacing w:after="0" w:line="240" w:lineRule="auto"/>
        <w:jc w:val="both"/>
        <w:rPr>
          <w:ins w:id="842" w:author="Avtor"/>
          <w:rFonts w:ascii="Times New Roman" w:hAnsi="Times New Roman"/>
        </w:rPr>
      </w:pPr>
      <w:ins w:id="843" w:author="Avtor">
        <w:r w:rsidRPr="005054EA">
          <w:rPr>
            <w:rFonts w:ascii="Times New Roman" w:hAnsi="Times New Roman"/>
            <w:sz w:val="24"/>
            <w:szCs w:val="24"/>
          </w:rPr>
          <w:t xml:space="preserve">Ob upoštevanju predmeta vsakega posameznega izbora operacij se zagotovi zastopanost </w:t>
        </w:r>
        <w:r w:rsidRPr="00DE7954">
          <w:rPr>
            <w:rFonts w:ascii="Times New Roman" w:hAnsi="Times New Roman"/>
            <w:sz w:val="24"/>
            <w:szCs w:val="24"/>
          </w:rPr>
          <w:t>nekaterih ali vseh</w:t>
        </w:r>
        <w:r w:rsidRPr="005054EA">
          <w:rPr>
            <w:rFonts w:ascii="Times New Roman" w:hAnsi="Times New Roman"/>
            <w:sz w:val="24"/>
            <w:szCs w:val="24"/>
          </w:rPr>
          <w:t xml:space="preserve"> meril za ocenjevanje:</w:t>
        </w:r>
      </w:ins>
    </w:p>
    <w:p w:rsidR="005054EA" w:rsidRPr="00DE7954" w:rsidRDefault="005054EA" w:rsidP="005054EA">
      <w:pPr>
        <w:numPr>
          <w:ilvl w:val="0"/>
          <w:numId w:val="14"/>
        </w:numPr>
        <w:spacing w:after="0" w:line="240" w:lineRule="auto"/>
        <w:jc w:val="both"/>
        <w:rPr>
          <w:ins w:id="844" w:author="Avtor"/>
          <w:rFonts w:ascii="Times New Roman" w:hAnsi="Times New Roman" w:cs="Calibri"/>
          <w:color w:val="000000"/>
          <w:sz w:val="24"/>
          <w:szCs w:val="24"/>
          <w:lang w:eastAsia="sl-SI"/>
        </w:rPr>
      </w:pPr>
      <w:ins w:id="845" w:author="Avtor">
        <w:r w:rsidRPr="00DE7954">
          <w:rPr>
            <w:rFonts w:ascii="Times New Roman" w:hAnsi="Times New Roman" w:cs="Calibri"/>
            <w:color w:val="000000"/>
            <w:sz w:val="24"/>
            <w:szCs w:val="24"/>
            <w:lang w:eastAsia="sl-SI"/>
          </w:rPr>
          <w:t>ustreznost operacije (ocenjuje se na primer ustreznost namena (pomen oziroma nujnost naslavljanja zaradi vpliva oziroma za okrevanje po epidemiji), aktivnosti, učinkov, časovne dinamike, utemeljenost in racionalnost predlaganih stroškov in človeških virov glede na predmet izbornega postopka),</w:t>
        </w:r>
      </w:ins>
    </w:p>
    <w:p w:rsidR="005054EA" w:rsidRPr="00DE7954" w:rsidRDefault="005054EA" w:rsidP="005054EA">
      <w:pPr>
        <w:numPr>
          <w:ilvl w:val="0"/>
          <w:numId w:val="14"/>
        </w:numPr>
        <w:spacing w:after="0" w:line="240" w:lineRule="auto"/>
        <w:jc w:val="both"/>
        <w:rPr>
          <w:ins w:id="846" w:author="Avtor"/>
          <w:rFonts w:ascii="Times New Roman" w:hAnsi="Times New Roman" w:cs="Calibri"/>
          <w:color w:val="000000"/>
          <w:sz w:val="24"/>
          <w:szCs w:val="24"/>
          <w:lang w:eastAsia="sl-SI"/>
        </w:rPr>
      </w:pPr>
      <w:ins w:id="847" w:author="Avtor">
        <w:r w:rsidRPr="00DE7954">
          <w:rPr>
            <w:rFonts w:ascii="Times New Roman" w:hAnsi="Times New Roman" w:cs="Calibri"/>
            <w:color w:val="000000"/>
            <w:sz w:val="24"/>
            <w:szCs w:val="24"/>
            <w:lang w:eastAsia="sl-SI"/>
          </w:rPr>
          <w:t>izvedljivost operacije do konca obdobja upravičenosti, to je do 31.12.2023 (ocenjuje se na primer skladnost predlaganih aktivnosti s terminskim, stroškovnim in kadrovskim načrtom operacije ter predvidena tveganja in ukrepi za njihovo obvladovanje),</w:t>
        </w:r>
      </w:ins>
    </w:p>
    <w:p w:rsidR="005054EA" w:rsidRPr="00DE7954" w:rsidRDefault="005054EA" w:rsidP="005054EA">
      <w:pPr>
        <w:numPr>
          <w:ilvl w:val="0"/>
          <w:numId w:val="14"/>
        </w:numPr>
        <w:spacing w:after="0" w:line="240" w:lineRule="auto"/>
        <w:jc w:val="both"/>
        <w:rPr>
          <w:ins w:id="848" w:author="Avtor"/>
          <w:rFonts w:ascii="Times New Roman" w:hAnsi="Times New Roman" w:cs="Calibri"/>
          <w:color w:val="000000"/>
          <w:sz w:val="24"/>
          <w:szCs w:val="24"/>
          <w:lang w:eastAsia="sl-SI"/>
        </w:rPr>
      </w:pPr>
      <w:ins w:id="849" w:author="Avtor">
        <w:r w:rsidRPr="00DE7954">
          <w:rPr>
            <w:rFonts w:ascii="Times New Roman" w:hAnsi="Times New Roman" w:cs="Calibri"/>
            <w:color w:val="000000"/>
            <w:sz w:val="24"/>
            <w:szCs w:val="24"/>
            <w:lang w:eastAsia="sl-SI"/>
          </w:rPr>
          <w:t>usposobljenost upravičencev za izvedbo operacije (ocenjuje se na primer reference in strokovnost predlaganih človeških virov)</w:t>
        </w:r>
        <w:r w:rsidRPr="005054EA">
          <w:rPr>
            <w:rFonts w:ascii="Times New Roman" w:hAnsi="Times New Roman" w:cs="Calibri"/>
            <w:color w:val="000000"/>
            <w:sz w:val="24"/>
            <w:szCs w:val="24"/>
            <w:lang w:eastAsia="sl-SI"/>
          </w:rPr>
          <w:t>.</w:t>
        </w:r>
      </w:ins>
    </w:p>
    <w:p w:rsidR="005054EA" w:rsidRPr="005054EA" w:rsidRDefault="005054EA" w:rsidP="005054EA">
      <w:pPr>
        <w:numPr>
          <w:ilvl w:val="0"/>
          <w:numId w:val="14"/>
        </w:numPr>
        <w:spacing w:after="0" w:line="240" w:lineRule="auto"/>
        <w:jc w:val="both"/>
        <w:rPr>
          <w:ins w:id="850" w:author="Avtor"/>
          <w:rFonts w:ascii="Times New Roman" w:hAnsi="Times New Roman" w:cs="Calibri"/>
          <w:color w:val="000000"/>
          <w:sz w:val="24"/>
          <w:szCs w:val="24"/>
          <w:lang w:eastAsia="sl-SI"/>
        </w:rPr>
      </w:pPr>
      <w:ins w:id="851" w:author="Avtor">
        <w:r w:rsidRPr="005054EA">
          <w:rPr>
            <w:rFonts w:ascii="Times New Roman" w:hAnsi="Times New Roman" w:cs="Calibri"/>
            <w:color w:val="000000"/>
            <w:sz w:val="24"/>
            <w:szCs w:val="24"/>
            <w:lang w:eastAsia="sl-SI"/>
          </w:rPr>
          <w:t xml:space="preserve">trajnost predvidenih rezultatov (Ocenjuje se trajnost predlaganih rešitev, saj se z reševanjem težav ne premošča oz rešuje le posledice izbruha epidemije, temveč se zagotavlja dolgotrajnejšo rešitev težav v primeru novih epidemij/kriz.  </w:t>
        </w:r>
      </w:ins>
    </w:p>
    <w:p w:rsidR="005054EA" w:rsidRPr="00DE7954" w:rsidRDefault="005054EA" w:rsidP="005054EA">
      <w:pPr>
        <w:spacing w:after="0" w:line="240" w:lineRule="auto"/>
        <w:ind w:left="720"/>
        <w:jc w:val="both"/>
        <w:rPr>
          <w:ins w:id="852" w:author="Avtor"/>
          <w:rFonts w:ascii="Times New Roman" w:hAnsi="Times New Roman"/>
          <w:sz w:val="24"/>
          <w:szCs w:val="24"/>
          <w:lang w:eastAsia="sl-SI"/>
        </w:rPr>
      </w:pPr>
    </w:p>
    <w:p w:rsidR="005054EA" w:rsidRPr="005054EA" w:rsidRDefault="005054EA" w:rsidP="005054EA">
      <w:pPr>
        <w:spacing w:after="0" w:line="240" w:lineRule="auto"/>
        <w:jc w:val="both"/>
        <w:rPr>
          <w:ins w:id="853" w:author="Avtor"/>
          <w:rFonts w:ascii="Times New Roman" w:hAnsi="Times New Roman"/>
          <w:sz w:val="24"/>
          <w:szCs w:val="24"/>
        </w:rPr>
      </w:pPr>
      <w:ins w:id="854" w:author="Avtor">
        <w:r w:rsidRPr="00DE7954">
          <w:rPr>
            <w:rFonts w:ascii="Times New Roman" w:hAnsi="Times New Roman"/>
            <w:sz w:val="24"/>
            <w:szCs w:val="24"/>
          </w:rPr>
          <w:t>Poleg meril navedenih v prejšnjem odstavku bodo imeli prednost upravičenci, ki bodo bolje ocenjeni z vidika naslednjih posebnih vsebinskih meril, ki bodo uporabljena posamično in smiselno glede na predmet izbornega postopka:</w:t>
        </w:r>
      </w:ins>
    </w:p>
    <w:p w:rsidR="005054EA" w:rsidRDefault="00FD5DD6" w:rsidP="005054EA">
      <w:pPr>
        <w:numPr>
          <w:ilvl w:val="0"/>
          <w:numId w:val="14"/>
        </w:numPr>
        <w:tabs>
          <w:tab w:val="left" w:pos="1008"/>
        </w:tabs>
        <w:autoSpaceDE w:val="0"/>
        <w:autoSpaceDN w:val="0"/>
        <w:adjustRightInd w:val="0"/>
        <w:spacing w:after="0" w:line="240" w:lineRule="auto"/>
        <w:jc w:val="both"/>
        <w:rPr>
          <w:ins w:id="855" w:author="Avtor"/>
          <w:rFonts w:ascii="Times New Roman" w:hAnsi="Times New Roman"/>
          <w:sz w:val="24"/>
          <w:szCs w:val="24"/>
        </w:rPr>
      </w:pPr>
      <w:ins w:id="856" w:author="Avtor">
        <w:r>
          <w:rPr>
            <w:rFonts w:ascii="Times New Roman" w:hAnsi="Times New Roman"/>
            <w:sz w:val="24"/>
            <w:szCs w:val="24"/>
          </w:rPr>
          <w:t xml:space="preserve">za </w:t>
        </w:r>
        <w:r w:rsidR="005054EA" w:rsidRPr="002D6F89">
          <w:rPr>
            <w:rFonts w:ascii="Times New Roman" w:hAnsi="Times New Roman"/>
            <w:sz w:val="24"/>
            <w:szCs w:val="24"/>
          </w:rPr>
          <w:t>krepitev odpornosti zdravstvenih sistemov</w:t>
        </w:r>
        <w:r>
          <w:rPr>
            <w:rFonts w:ascii="Times New Roman" w:hAnsi="Times New Roman"/>
            <w:sz w:val="24"/>
            <w:szCs w:val="24"/>
          </w:rPr>
          <w:t xml:space="preserve">, </w:t>
        </w:r>
        <w:del w:id="857" w:author="Avtor">
          <w:r w:rsidR="005054EA" w:rsidRPr="002D6F89" w:rsidDel="00FD5DD6">
            <w:rPr>
              <w:rFonts w:ascii="Times New Roman" w:hAnsi="Times New Roman"/>
              <w:sz w:val="24"/>
              <w:szCs w:val="24"/>
            </w:rPr>
            <w:delText>,</w:delText>
          </w:r>
          <w:r w:rsidR="005054EA" w:rsidRPr="005054EA" w:rsidDel="00FD5DD6">
            <w:rPr>
              <w:rFonts w:ascii="Times New Roman" w:hAnsi="Times New Roman"/>
              <w:sz w:val="24"/>
              <w:szCs w:val="24"/>
            </w:rPr>
            <w:delText xml:space="preserve"> za </w:delText>
          </w:r>
        </w:del>
        <w:r w:rsidR="005054EA" w:rsidRPr="005054EA">
          <w:rPr>
            <w:rFonts w:ascii="Times New Roman" w:hAnsi="Times New Roman"/>
            <w:sz w:val="24"/>
            <w:szCs w:val="24"/>
          </w:rPr>
          <w:t>operacije celovite energetske prenove stavb zdravstvene infrastrukture posebnega pomena zaradi COVID – 19</w:t>
        </w:r>
        <w:del w:id="858" w:author="Avtor">
          <w:r w:rsidR="005054EA" w:rsidRPr="005054EA" w:rsidDel="00FD5DD6">
            <w:rPr>
              <w:rFonts w:ascii="Times New Roman" w:hAnsi="Times New Roman"/>
              <w:sz w:val="24"/>
              <w:szCs w:val="24"/>
            </w:rPr>
            <w:delText xml:space="preserve"> </w:delText>
          </w:r>
        </w:del>
        <w:r w:rsidR="005054EA" w:rsidRPr="005054EA">
          <w:rPr>
            <w:rFonts w:ascii="Times New Roman" w:hAnsi="Times New Roman"/>
            <w:sz w:val="24"/>
            <w:szCs w:val="24"/>
          </w:rPr>
          <w:t xml:space="preserve">: prispevek k energetski učinkovitosti, upoštevanje principov trajnostne gradnje; </w:t>
        </w:r>
      </w:ins>
    </w:p>
    <w:p w:rsidR="005054EA" w:rsidRDefault="005054EA" w:rsidP="005054EA">
      <w:pPr>
        <w:numPr>
          <w:ilvl w:val="0"/>
          <w:numId w:val="14"/>
        </w:numPr>
        <w:tabs>
          <w:tab w:val="left" w:pos="1008"/>
        </w:tabs>
        <w:autoSpaceDE w:val="0"/>
        <w:autoSpaceDN w:val="0"/>
        <w:adjustRightInd w:val="0"/>
        <w:spacing w:after="0" w:line="240" w:lineRule="auto"/>
        <w:jc w:val="both"/>
        <w:rPr>
          <w:ins w:id="859" w:author="Avtor"/>
          <w:rFonts w:ascii="Times New Roman" w:hAnsi="Times New Roman"/>
          <w:sz w:val="24"/>
          <w:szCs w:val="24"/>
        </w:rPr>
      </w:pPr>
      <w:ins w:id="860" w:author="Avtor">
        <w:r w:rsidRPr="002D6F89">
          <w:rPr>
            <w:rFonts w:ascii="Times New Roman" w:hAnsi="Times New Roman"/>
            <w:sz w:val="24"/>
            <w:szCs w:val="24"/>
          </w:rPr>
          <w:lastRenderedPageBreak/>
          <w:t>krepitev odpornosti zdravstvenih sistemov, vključno z zagotavljanjem preventive na najbolj kritičnem delu, to je zagotavljanju ustreznih pogojev za zmanjšanje ogroženosti starejših občanov</w:t>
        </w:r>
        <w:r>
          <w:rPr>
            <w:rFonts w:ascii="Times New Roman" w:hAnsi="Times New Roman"/>
            <w:sz w:val="24"/>
            <w:szCs w:val="24"/>
          </w:rPr>
          <w:t>;</w:t>
        </w:r>
      </w:ins>
    </w:p>
    <w:p w:rsidR="005054EA" w:rsidRDefault="005054EA" w:rsidP="005054EA">
      <w:pPr>
        <w:numPr>
          <w:ilvl w:val="0"/>
          <w:numId w:val="14"/>
        </w:numPr>
        <w:spacing w:after="0" w:line="240" w:lineRule="auto"/>
        <w:jc w:val="both"/>
        <w:rPr>
          <w:ins w:id="861" w:author="Avtor"/>
          <w:rFonts w:ascii="Times New Roman" w:hAnsi="Times New Roman"/>
          <w:sz w:val="24"/>
          <w:szCs w:val="24"/>
        </w:rPr>
      </w:pPr>
      <w:ins w:id="862" w:author="Avtor">
        <w:r w:rsidRPr="005054EA">
          <w:rPr>
            <w:rFonts w:ascii="Times New Roman" w:hAnsi="Times New Roman"/>
            <w:sz w:val="24"/>
            <w:szCs w:val="24"/>
          </w:rPr>
          <w:t>krepitev odpornosti na področju socialnega varstva starejših in storitev v okviru sistema dolgotrajne oskrbe;</w:t>
        </w:r>
      </w:ins>
    </w:p>
    <w:p w:rsidR="005054EA" w:rsidRPr="005054EA" w:rsidRDefault="005054EA" w:rsidP="005054EA">
      <w:pPr>
        <w:numPr>
          <w:ilvl w:val="0"/>
          <w:numId w:val="14"/>
        </w:numPr>
        <w:spacing w:after="0" w:line="240" w:lineRule="auto"/>
        <w:jc w:val="both"/>
        <w:rPr>
          <w:ins w:id="863" w:author="Avtor"/>
          <w:rFonts w:ascii="Times New Roman" w:hAnsi="Times New Roman"/>
          <w:sz w:val="24"/>
          <w:szCs w:val="24"/>
        </w:rPr>
      </w:pPr>
      <w:ins w:id="864" w:author="Avtor">
        <w:r w:rsidRPr="005054EA">
          <w:rPr>
            <w:rFonts w:ascii="Times New Roman" w:hAnsi="Times New Roman"/>
            <w:sz w:val="24"/>
            <w:szCs w:val="24"/>
          </w:rPr>
          <w:t>zagotavljanje obratnega kapitala in naložbene podpore malim in srednje velikim podjetjem;</w:t>
        </w:r>
      </w:ins>
    </w:p>
    <w:p w:rsidR="005054EA" w:rsidRDefault="005054EA" w:rsidP="005054EA">
      <w:pPr>
        <w:numPr>
          <w:ilvl w:val="0"/>
          <w:numId w:val="14"/>
        </w:numPr>
        <w:spacing w:after="0" w:line="240" w:lineRule="auto"/>
        <w:jc w:val="both"/>
        <w:rPr>
          <w:ins w:id="865" w:author="Avtor"/>
          <w:rFonts w:ascii="Times New Roman" w:hAnsi="Times New Roman"/>
          <w:sz w:val="24"/>
          <w:szCs w:val="24"/>
        </w:rPr>
      </w:pPr>
      <w:ins w:id="866" w:author="Avtor">
        <w:r w:rsidRPr="005054EA">
          <w:rPr>
            <w:rFonts w:ascii="Times New Roman" w:hAnsi="Times New Roman"/>
            <w:sz w:val="24"/>
            <w:szCs w:val="24"/>
          </w:rPr>
          <w:t>postavitev temeljev za prihodne digitalne in zelene prehode</w:t>
        </w:r>
        <w:r>
          <w:rPr>
            <w:rFonts w:ascii="Times New Roman" w:hAnsi="Times New Roman"/>
            <w:sz w:val="24"/>
            <w:szCs w:val="24"/>
          </w:rPr>
          <w:t xml:space="preserve"> </w:t>
        </w:r>
        <w:r w:rsidRPr="005054EA">
          <w:rPr>
            <w:rFonts w:ascii="Times New Roman" w:hAnsi="Times New Roman"/>
            <w:sz w:val="24"/>
            <w:szCs w:val="24"/>
          </w:rPr>
          <w:t>ter trajnostni socialno-ekonomski razvoj (upoštevaje priporočila EK posameznim državam članicam), vključno z naslavljanjem območij, ki so odvisna od v krizi najbolj prizadetih sektorjev.</w:t>
        </w:r>
      </w:ins>
    </w:p>
    <w:p w:rsidR="005054EA" w:rsidRPr="00DE7954" w:rsidRDefault="005054EA">
      <w:pPr>
        <w:pStyle w:val="Default"/>
        <w:tabs>
          <w:tab w:val="left" w:pos="3210"/>
        </w:tabs>
        <w:jc w:val="both"/>
        <w:rPr>
          <w:rFonts w:ascii="Times New Roman" w:hAnsi="Times New Roman"/>
        </w:rPr>
        <w:pPrChange w:id="867" w:author="Avtor">
          <w:pPr>
            <w:shd w:val="clear" w:color="auto" w:fill="FFFF00"/>
            <w:spacing w:after="0" w:line="240" w:lineRule="auto"/>
            <w:jc w:val="both"/>
          </w:pPr>
        </w:pPrChange>
      </w:pPr>
    </w:p>
    <w:p w:rsidR="009D362F" w:rsidRDefault="009D362F" w:rsidP="005054EA">
      <w:pPr>
        <w:spacing w:after="0" w:line="240" w:lineRule="auto"/>
        <w:jc w:val="both"/>
        <w:rPr>
          <w:rFonts w:ascii="Times New Roman" w:hAnsi="Times New Roman"/>
          <w:sz w:val="24"/>
          <w:szCs w:val="24"/>
        </w:rPr>
      </w:pPr>
    </w:p>
    <w:p w:rsidR="009F0381" w:rsidRDefault="009F0381">
      <w:pPr>
        <w:spacing w:after="0" w:line="240" w:lineRule="auto"/>
        <w:rPr>
          <w:rFonts w:ascii="Times New Roman" w:hAnsi="Times New Roman"/>
          <w:sz w:val="24"/>
          <w:szCs w:val="24"/>
        </w:rPr>
      </w:pPr>
      <w:r>
        <w:rPr>
          <w:rFonts w:ascii="Times New Roman" w:hAnsi="Times New Roman"/>
          <w:sz w:val="24"/>
          <w:szCs w:val="24"/>
        </w:rPr>
        <w:br w:type="page"/>
      </w:r>
    </w:p>
    <w:p w:rsidR="009D362F" w:rsidRDefault="009D362F" w:rsidP="005054EA">
      <w:pPr>
        <w:spacing w:after="0" w:line="240" w:lineRule="auto"/>
        <w:jc w:val="both"/>
        <w:rPr>
          <w:rFonts w:ascii="Times New Roman" w:hAnsi="Times New Roman"/>
          <w:sz w:val="24"/>
          <w:szCs w:val="24"/>
        </w:rPr>
      </w:pPr>
    </w:p>
    <w:p w:rsidR="009D362F" w:rsidRPr="00DE7954" w:rsidRDefault="009D362F" w:rsidP="009D362F">
      <w:pPr>
        <w:pStyle w:val="Naslov1"/>
        <w:numPr>
          <w:ilvl w:val="0"/>
          <w:numId w:val="78"/>
        </w:numPr>
        <w:spacing w:before="0" w:after="0" w:line="240" w:lineRule="auto"/>
      </w:pPr>
      <w:bookmarkStart w:id="868" w:name="_Toc57026953"/>
      <w:r w:rsidRPr="00DE7954">
        <w:t xml:space="preserve">PREDNOSTNA </w:t>
      </w:r>
      <w:r>
        <w:t xml:space="preserve">16 </w:t>
      </w:r>
      <w:r w:rsidRPr="00DE7954">
        <w:t>OS REACT-EU</w:t>
      </w:r>
      <w:r>
        <w:t xml:space="preserve"> ES</w:t>
      </w:r>
      <w:r w:rsidR="009A539B">
        <w:t>S</w:t>
      </w:r>
      <w:bookmarkEnd w:id="868"/>
    </w:p>
    <w:p w:rsidR="009D362F" w:rsidDel="005054EA" w:rsidRDefault="009D362F" w:rsidP="009D362F">
      <w:pPr>
        <w:pStyle w:val="Default"/>
        <w:tabs>
          <w:tab w:val="left" w:pos="3210"/>
        </w:tabs>
        <w:jc w:val="both"/>
        <w:rPr>
          <w:del w:id="869" w:author="Avtor"/>
          <w:rFonts w:ascii="Times New Roman" w:hAnsi="Times New Roman"/>
        </w:rPr>
      </w:pPr>
    </w:p>
    <w:p w:rsidR="005054EA" w:rsidRPr="00DE7954" w:rsidRDefault="005054EA" w:rsidP="005054EA">
      <w:pPr>
        <w:spacing w:after="0" w:line="240" w:lineRule="auto"/>
        <w:jc w:val="both"/>
        <w:rPr>
          <w:ins w:id="870" w:author="Avtor"/>
          <w:rFonts w:ascii="Times New Roman" w:hAnsi="Times New Roman"/>
          <w:i/>
          <w:sz w:val="24"/>
          <w:szCs w:val="24"/>
        </w:rPr>
      </w:pPr>
      <w:ins w:id="871" w:author="Avtor">
        <w:r w:rsidRPr="00DE7954">
          <w:rPr>
            <w:rFonts w:ascii="Times New Roman" w:hAnsi="Times New Roman"/>
            <w:i/>
            <w:sz w:val="24"/>
            <w:szCs w:val="24"/>
          </w:rPr>
          <w:t xml:space="preserve">SPODBUJANJE ODPRAVE POSLEDIC KRIZE V OKVIRU PANDEMIJE </w:t>
        </w:r>
        <w:r w:rsidRPr="00E41C2F">
          <w:rPr>
            <w:rFonts w:ascii="Times New Roman" w:hAnsi="Times New Roman"/>
            <w:sz w:val="24"/>
            <w:szCs w:val="24"/>
          </w:rPr>
          <w:t xml:space="preserve">COVID – 19 </w:t>
        </w:r>
        <w:r w:rsidRPr="00DE7954">
          <w:rPr>
            <w:rFonts w:ascii="Times New Roman" w:hAnsi="Times New Roman"/>
            <w:i/>
            <w:sz w:val="24"/>
            <w:szCs w:val="24"/>
          </w:rPr>
          <w:t xml:space="preserve">IN PRIPRAVA ZELENEGA, DIGITALNEGA IN ODPORNEGA OKREVANJA GOSPODARSTVA </w:t>
        </w:r>
      </w:ins>
    </w:p>
    <w:p w:rsidR="005054EA" w:rsidRPr="00B22C91" w:rsidRDefault="005054EA" w:rsidP="005054EA">
      <w:pPr>
        <w:pStyle w:val="Default"/>
        <w:tabs>
          <w:tab w:val="left" w:pos="3210"/>
        </w:tabs>
        <w:jc w:val="both"/>
        <w:rPr>
          <w:ins w:id="872" w:author="Avtor"/>
          <w:rFonts w:ascii="Times New Roman" w:hAnsi="Times New Roman"/>
        </w:rPr>
      </w:pPr>
    </w:p>
    <w:p w:rsidR="005054EA" w:rsidRPr="00DE7954" w:rsidRDefault="005054EA" w:rsidP="005054EA">
      <w:pPr>
        <w:spacing w:after="0" w:line="240" w:lineRule="auto"/>
        <w:jc w:val="both"/>
        <w:rPr>
          <w:ins w:id="873" w:author="Avtor"/>
          <w:rFonts w:ascii="Times New Roman" w:hAnsi="Times New Roman"/>
          <w:sz w:val="24"/>
          <w:szCs w:val="24"/>
        </w:rPr>
      </w:pPr>
      <w:ins w:id="874" w:author="Avtor">
        <w:r>
          <w:rPr>
            <w:rFonts w:ascii="Times New Roman" w:hAnsi="Times New Roman"/>
            <w:sz w:val="24"/>
            <w:szCs w:val="24"/>
          </w:rPr>
          <w:t>Šestnajsto</w:t>
        </w:r>
        <w:r w:rsidRPr="00DE7954">
          <w:rPr>
            <w:rFonts w:ascii="Times New Roman" w:hAnsi="Times New Roman"/>
            <w:sz w:val="24"/>
            <w:szCs w:val="24"/>
          </w:rPr>
          <w:t xml:space="preserve"> prednostno os v okviru OP14-20 »Spodbujanje odprave posledic krize v okviru pandemije </w:t>
        </w:r>
        <w:r w:rsidRPr="00E41C2F">
          <w:rPr>
            <w:rFonts w:ascii="Times New Roman" w:hAnsi="Times New Roman"/>
            <w:sz w:val="24"/>
            <w:szCs w:val="24"/>
          </w:rPr>
          <w:t xml:space="preserve">COVID – 19 </w:t>
        </w:r>
        <w:r w:rsidRPr="00DE7954">
          <w:rPr>
            <w:rFonts w:ascii="Times New Roman" w:hAnsi="Times New Roman"/>
            <w:sz w:val="24"/>
            <w:szCs w:val="24"/>
          </w:rPr>
          <w:t>in priprava zelenega, digitalnega in odpornega okrevanja gospodarstva« sestavlja ena prednostna naložba:</w:t>
        </w:r>
      </w:ins>
    </w:p>
    <w:p w:rsidR="005054EA" w:rsidRPr="00B22C91" w:rsidRDefault="005054EA" w:rsidP="005054EA">
      <w:pPr>
        <w:pStyle w:val="Default"/>
        <w:tabs>
          <w:tab w:val="left" w:pos="3210"/>
        </w:tabs>
        <w:jc w:val="both"/>
        <w:rPr>
          <w:ins w:id="875" w:author="Avtor"/>
          <w:rFonts w:ascii="Times New Roman" w:hAnsi="Times New Roman"/>
        </w:rPr>
      </w:pPr>
    </w:p>
    <w:p w:rsidR="005054EA" w:rsidRPr="005258E1" w:rsidRDefault="005054EA" w:rsidP="005054EA">
      <w:pPr>
        <w:pStyle w:val="Naslov2"/>
        <w:numPr>
          <w:ilvl w:val="0"/>
          <w:numId w:val="165"/>
        </w:numPr>
        <w:rPr>
          <w:ins w:id="876" w:author="Avtor"/>
        </w:rPr>
      </w:pPr>
      <w:ins w:id="877" w:author="Avtor">
        <w:r w:rsidRPr="005258E1">
          <w:t xml:space="preserve">Spodbujanje odprave posledic krize v okviru pandemije </w:t>
        </w:r>
        <w:r w:rsidRPr="00E41C2F">
          <w:t xml:space="preserve">COVID – 19 </w:t>
        </w:r>
        <w:r w:rsidRPr="005258E1">
          <w:t>in priprava zelenega, digitalnega in odpornega okrevanja gospodarstva</w:t>
        </w:r>
        <w:r w:rsidRPr="005258E1" w:rsidDel="00B25E21">
          <w:t xml:space="preserve"> </w:t>
        </w:r>
      </w:ins>
    </w:p>
    <w:p w:rsidR="005054EA" w:rsidRPr="0018635C" w:rsidRDefault="005054EA" w:rsidP="005054EA">
      <w:pPr>
        <w:spacing w:after="0" w:line="240" w:lineRule="auto"/>
        <w:jc w:val="both"/>
        <w:rPr>
          <w:ins w:id="878" w:author="Avtor"/>
          <w:rFonts w:ascii="Times New Roman" w:hAnsi="Times New Roman"/>
          <w:sz w:val="24"/>
          <w:szCs w:val="24"/>
        </w:rPr>
      </w:pPr>
    </w:p>
    <w:p w:rsidR="005054EA" w:rsidRPr="00FF75FC" w:rsidRDefault="005054EA" w:rsidP="005054EA">
      <w:pPr>
        <w:spacing w:after="0" w:line="240" w:lineRule="auto"/>
        <w:jc w:val="both"/>
        <w:rPr>
          <w:ins w:id="879" w:author="Avtor"/>
          <w:rFonts w:ascii="Times New Roman" w:hAnsi="Times New Roman"/>
          <w:sz w:val="24"/>
          <w:szCs w:val="24"/>
          <w:lang w:eastAsia="sl-SI"/>
        </w:rPr>
      </w:pPr>
      <w:ins w:id="880" w:author="Avtor">
        <w:r w:rsidRPr="00FF75FC">
          <w:rPr>
            <w:rFonts w:ascii="Times New Roman" w:hAnsi="Times New Roman"/>
            <w:sz w:val="24"/>
            <w:szCs w:val="24"/>
            <w:lang w:eastAsia="sl-SI"/>
          </w:rPr>
          <w:t>Za izvajanje prednostne osi je opredeljen ESS za obe kategoriji regij Vzhodna in Zahodna Slovenija.</w:t>
        </w:r>
      </w:ins>
    </w:p>
    <w:p w:rsidR="005054EA" w:rsidRPr="00680A2D" w:rsidRDefault="005054EA" w:rsidP="005054EA">
      <w:pPr>
        <w:pStyle w:val="Default"/>
        <w:tabs>
          <w:tab w:val="left" w:pos="3210"/>
        </w:tabs>
        <w:jc w:val="both"/>
        <w:rPr>
          <w:ins w:id="881" w:author="Avtor"/>
          <w:rFonts w:ascii="Times New Roman" w:hAnsi="Times New Roman"/>
          <w:b/>
        </w:rPr>
      </w:pPr>
    </w:p>
    <w:p w:rsidR="005054EA" w:rsidRPr="00DE7954" w:rsidRDefault="005054EA" w:rsidP="005054EA">
      <w:pPr>
        <w:pStyle w:val="Default"/>
        <w:tabs>
          <w:tab w:val="left" w:pos="3210"/>
        </w:tabs>
        <w:jc w:val="both"/>
        <w:rPr>
          <w:ins w:id="882" w:author="Avtor"/>
          <w:rFonts w:ascii="Times New Roman" w:hAnsi="Times New Roman" w:cs="Times New Roman"/>
          <w:b/>
          <w:color w:val="auto"/>
        </w:rPr>
      </w:pPr>
      <w:ins w:id="883" w:author="Avtor">
        <w:r w:rsidRPr="00DE7954">
          <w:rPr>
            <w:rFonts w:ascii="Times New Roman" w:hAnsi="Times New Roman" w:cs="Times New Roman"/>
            <w:b/>
            <w:color w:val="auto"/>
          </w:rPr>
          <w:t>Predvidene dejavnosti</w:t>
        </w:r>
      </w:ins>
    </w:p>
    <w:p w:rsidR="005054EA" w:rsidRDefault="005054EA" w:rsidP="005054EA">
      <w:pPr>
        <w:spacing w:after="0" w:line="240" w:lineRule="auto"/>
        <w:jc w:val="both"/>
        <w:rPr>
          <w:ins w:id="884" w:author="Avtor"/>
          <w:rFonts w:ascii="Times New Roman" w:hAnsi="Times New Roman"/>
          <w:sz w:val="24"/>
          <w:szCs w:val="24"/>
        </w:rPr>
      </w:pPr>
      <w:ins w:id="885" w:author="Avtor">
        <w:r w:rsidRPr="00C050AF">
          <w:rPr>
            <w:rFonts w:ascii="Times New Roman" w:hAnsi="Times New Roman"/>
            <w:sz w:val="24"/>
            <w:szCs w:val="24"/>
          </w:rPr>
          <w:t>Vrste in primeri področi</w:t>
        </w:r>
        <w:r>
          <w:rPr>
            <w:rFonts w:ascii="Times New Roman" w:hAnsi="Times New Roman"/>
            <w:sz w:val="24"/>
            <w:szCs w:val="24"/>
          </w:rPr>
          <w:t xml:space="preserve">j, ki jim je namenjena podpora, </w:t>
        </w:r>
        <w:r w:rsidRPr="005054EA">
          <w:rPr>
            <w:rFonts w:ascii="Times New Roman" w:hAnsi="Times New Roman"/>
            <w:sz w:val="24"/>
            <w:szCs w:val="24"/>
          </w:rPr>
          <w:t>so predvidoma</w:t>
        </w:r>
        <w:r w:rsidRPr="00C050AF" w:rsidDel="0032035A">
          <w:rPr>
            <w:rFonts w:ascii="Times New Roman" w:hAnsi="Times New Roman"/>
            <w:sz w:val="24"/>
            <w:szCs w:val="24"/>
          </w:rPr>
          <w:t xml:space="preserve"> </w:t>
        </w:r>
        <w:r w:rsidRPr="00C050AF">
          <w:rPr>
            <w:rFonts w:ascii="Times New Roman" w:hAnsi="Times New Roman"/>
            <w:sz w:val="24"/>
            <w:szCs w:val="24"/>
          </w:rPr>
          <w:t>:</w:t>
        </w:r>
      </w:ins>
    </w:p>
    <w:p w:rsidR="005054EA" w:rsidRPr="005054EA" w:rsidRDefault="005054EA" w:rsidP="005054EA">
      <w:pPr>
        <w:numPr>
          <w:ilvl w:val="0"/>
          <w:numId w:val="97"/>
        </w:numPr>
        <w:tabs>
          <w:tab w:val="left" w:pos="3210"/>
        </w:tabs>
        <w:spacing w:after="0" w:line="240" w:lineRule="auto"/>
        <w:jc w:val="both"/>
        <w:rPr>
          <w:ins w:id="886" w:author="Avtor"/>
          <w:rFonts w:ascii="Times New Roman" w:hAnsi="Times New Roman"/>
          <w:sz w:val="24"/>
          <w:szCs w:val="24"/>
        </w:rPr>
      </w:pPr>
      <w:ins w:id="887" w:author="Avtor">
        <w:r w:rsidRPr="005054EA">
          <w:rPr>
            <w:rFonts w:ascii="Times New Roman" w:hAnsi="Times New Roman"/>
            <w:sz w:val="24"/>
            <w:szCs w:val="24"/>
          </w:rPr>
          <w:t>spodbude za zaposlovanje mladih oseb, starih do vključno 29 let, predvsem iskalcev prve zaposlitve in dolgotrajno brezposelnih mladih,</w:t>
        </w:r>
      </w:ins>
    </w:p>
    <w:p w:rsidR="005054EA" w:rsidRDefault="005054EA" w:rsidP="005054EA">
      <w:pPr>
        <w:numPr>
          <w:ilvl w:val="0"/>
          <w:numId w:val="97"/>
        </w:numPr>
        <w:tabs>
          <w:tab w:val="left" w:pos="3210"/>
        </w:tabs>
        <w:spacing w:after="0" w:line="240" w:lineRule="auto"/>
        <w:jc w:val="both"/>
        <w:rPr>
          <w:ins w:id="888" w:author="Avtor"/>
          <w:rFonts w:ascii="Times New Roman" w:hAnsi="Times New Roman"/>
        </w:rPr>
      </w:pPr>
      <w:ins w:id="889" w:author="Avtor">
        <w:r w:rsidRPr="00591943">
          <w:rPr>
            <w:rFonts w:ascii="Times New Roman" w:hAnsi="Times New Roman"/>
            <w:sz w:val="24"/>
            <w:szCs w:val="24"/>
          </w:rPr>
          <w:t>krepitev odpornosti zdravstvenih sistemov</w:t>
        </w:r>
        <w:r>
          <w:rPr>
            <w:rFonts w:ascii="Times New Roman" w:hAnsi="Times New Roman"/>
            <w:sz w:val="24"/>
            <w:szCs w:val="24"/>
          </w:rPr>
          <w:t xml:space="preserve">, zaradi </w:t>
        </w:r>
        <w:r w:rsidRPr="00591943">
          <w:rPr>
            <w:rFonts w:ascii="Times New Roman" w:hAnsi="Times New Roman"/>
            <w:sz w:val="24"/>
            <w:szCs w:val="24"/>
          </w:rPr>
          <w:t>pandemij</w:t>
        </w:r>
        <w:r>
          <w:rPr>
            <w:rFonts w:ascii="Times New Roman" w:hAnsi="Times New Roman"/>
            <w:sz w:val="24"/>
            <w:szCs w:val="24"/>
          </w:rPr>
          <w:t>e</w:t>
        </w:r>
        <w:r w:rsidRPr="00591943">
          <w:rPr>
            <w:rFonts w:ascii="Times New Roman" w:hAnsi="Times New Roman"/>
            <w:sz w:val="24"/>
            <w:szCs w:val="24"/>
          </w:rPr>
          <w:t xml:space="preserve"> </w:t>
        </w:r>
        <w:r w:rsidRPr="00E41C2F">
          <w:rPr>
            <w:rFonts w:ascii="Times New Roman" w:hAnsi="Times New Roman"/>
            <w:sz w:val="24"/>
            <w:szCs w:val="24"/>
          </w:rPr>
          <w:t>COVID – 19</w:t>
        </w:r>
        <w:r>
          <w:rPr>
            <w:rFonts w:ascii="Times New Roman" w:hAnsi="Times New Roman"/>
            <w:sz w:val="24"/>
            <w:szCs w:val="24"/>
          </w:rPr>
          <w:t>,</w:t>
        </w:r>
      </w:ins>
    </w:p>
    <w:p w:rsidR="005054EA" w:rsidRPr="00F42D03" w:rsidRDefault="005054EA" w:rsidP="005054EA">
      <w:pPr>
        <w:numPr>
          <w:ilvl w:val="0"/>
          <w:numId w:val="97"/>
        </w:numPr>
        <w:tabs>
          <w:tab w:val="left" w:pos="3210"/>
        </w:tabs>
        <w:spacing w:after="0" w:line="240" w:lineRule="auto"/>
        <w:jc w:val="both"/>
        <w:rPr>
          <w:ins w:id="890" w:author="Avtor"/>
          <w:rFonts w:ascii="Times New Roman" w:hAnsi="Times New Roman"/>
        </w:rPr>
      </w:pPr>
      <w:ins w:id="891" w:author="Avtor">
        <w:r w:rsidRPr="00E41C2F">
          <w:rPr>
            <w:rFonts w:ascii="Times New Roman" w:hAnsi="Times New Roman"/>
            <w:sz w:val="24"/>
            <w:szCs w:val="24"/>
          </w:rPr>
          <w:t>k</w:t>
        </w:r>
        <w:r w:rsidRPr="005054EA">
          <w:rPr>
            <w:rFonts w:ascii="Times New Roman" w:hAnsi="Times New Roman"/>
            <w:sz w:val="24"/>
            <w:szCs w:val="24"/>
          </w:rPr>
          <w:t>repitev odpornosti na področju socialnega varstva starejših in storitev v okviru sistema dolgotrajne oskrbe</w:t>
        </w:r>
        <w:r w:rsidRPr="00E41C2F">
          <w:rPr>
            <w:rFonts w:ascii="Times New Roman" w:hAnsi="Times New Roman"/>
            <w:sz w:val="24"/>
            <w:szCs w:val="24"/>
          </w:rPr>
          <w:t xml:space="preserve"> ter zagotavljanje zaščitn</w:t>
        </w:r>
        <w:r w:rsidRPr="005054EA">
          <w:rPr>
            <w:rFonts w:ascii="Times New Roman" w:hAnsi="Times New Roman"/>
            <w:sz w:val="24"/>
            <w:szCs w:val="24"/>
          </w:rPr>
          <w:t>e opreme za preprečevanje širjenja okužb</w:t>
        </w:r>
        <w:r>
          <w:rPr>
            <w:rFonts w:ascii="Times New Roman" w:hAnsi="Times New Roman"/>
            <w:sz w:val="24"/>
            <w:szCs w:val="24"/>
          </w:rPr>
          <w:t>,</w:t>
        </w:r>
      </w:ins>
    </w:p>
    <w:p w:rsidR="005054EA" w:rsidRPr="00DE7954" w:rsidRDefault="005054EA" w:rsidP="005054EA">
      <w:pPr>
        <w:pStyle w:val="Default"/>
        <w:tabs>
          <w:tab w:val="left" w:pos="3210"/>
        </w:tabs>
        <w:jc w:val="both"/>
        <w:rPr>
          <w:ins w:id="892" w:author="Avtor"/>
          <w:rFonts w:ascii="Times New Roman" w:hAnsi="Times New Roman"/>
        </w:rPr>
      </w:pPr>
    </w:p>
    <w:p w:rsidR="005054EA" w:rsidRPr="00DE7954" w:rsidRDefault="005054EA" w:rsidP="005054EA">
      <w:pPr>
        <w:pStyle w:val="Default"/>
        <w:tabs>
          <w:tab w:val="left" w:pos="3210"/>
        </w:tabs>
        <w:jc w:val="both"/>
        <w:rPr>
          <w:ins w:id="893" w:author="Avtor"/>
          <w:rFonts w:ascii="Times New Roman" w:hAnsi="Times New Roman" w:cs="Times New Roman"/>
          <w:b/>
          <w:color w:val="auto"/>
        </w:rPr>
      </w:pPr>
      <w:ins w:id="894" w:author="Avtor">
        <w:r w:rsidRPr="00DE7954">
          <w:rPr>
            <w:rFonts w:ascii="Times New Roman" w:hAnsi="Times New Roman" w:cs="Times New Roman"/>
            <w:b/>
            <w:color w:val="auto"/>
          </w:rPr>
          <w:t>Ciljne skupine in upravičenci</w:t>
        </w:r>
      </w:ins>
    </w:p>
    <w:p w:rsidR="005054EA" w:rsidRPr="005054EA" w:rsidRDefault="005054EA" w:rsidP="005054EA">
      <w:pPr>
        <w:spacing w:after="0" w:line="240" w:lineRule="auto"/>
        <w:jc w:val="both"/>
        <w:rPr>
          <w:ins w:id="895" w:author="Avtor"/>
          <w:rFonts w:ascii="Times New Roman" w:hAnsi="Times New Roman"/>
          <w:sz w:val="24"/>
          <w:szCs w:val="24"/>
        </w:rPr>
      </w:pPr>
      <w:ins w:id="896" w:author="Avtor">
        <w:r w:rsidRPr="005054EA">
          <w:rPr>
            <w:rFonts w:ascii="Times New Roman" w:hAnsi="Times New Roman"/>
            <w:sz w:val="24"/>
            <w:szCs w:val="24"/>
          </w:rPr>
          <w:t xml:space="preserve">Ciljne skupine specifičnega cilja prednostne naložbe so </w:t>
        </w:r>
        <w:r>
          <w:rPr>
            <w:rFonts w:ascii="Times New Roman" w:hAnsi="Times New Roman"/>
            <w:sz w:val="24"/>
            <w:szCs w:val="24"/>
          </w:rPr>
          <w:t xml:space="preserve">različne skupine oseb </w:t>
        </w:r>
        <w:r w:rsidRPr="005054EA">
          <w:rPr>
            <w:rFonts w:ascii="Times New Roman" w:hAnsi="Times New Roman"/>
            <w:sz w:val="24"/>
            <w:szCs w:val="24"/>
          </w:rPr>
          <w:t xml:space="preserve">zaposlene na področju zdravstva in dolgotrajne oskrbe, starejši, še zlasti tisti, ki živijo v domačem okolju in so odvisni od pomoči drugih, uporabniki zdravstvenega sistema, mladi do 29 let in drugi, ki so oškodovani zaradi epidemije </w:t>
        </w:r>
        <w:r w:rsidRPr="00E41C2F">
          <w:rPr>
            <w:rFonts w:ascii="Times New Roman" w:hAnsi="Times New Roman"/>
            <w:sz w:val="24"/>
            <w:szCs w:val="24"/>
          </w:rPr>
          <w:t>COVID – 19</w:t>
        </w:r>
        <w:r w:rsidRPr="005054EA">
          <w:rPr>
            <w:rFonts w:ascii="Times New Roman" w:hAnsi="Times New Roman"/>
            <w:sz w:val="24"/>
            <w:szCs w:val="24"/>
          </w:rPr>
          <w:t xml:space="preserve">. </w:t>
        </w:r>
      </w:ins>
    </w:p>
    <w:p w:rsidR="005054EA" w:rsidRPr="005054EA" w:rsidRDefault="005054EA" w:rsidP="005054EA">
      <w:pPr>
        <w:spacing w:after="0" w:line="240" w:lineRule="auto"/>
        <w:jc w:val="both"/>
        <w:rPr>
          <w:ins w:id="897" w:author="Avtor"/>
          <w:rFonts w:ascii="Times New Roman" w:hAnsi="Times New Roman"/>
          <w:sz w:val="24"/>
          <w:szCs w:val="24"/>
        </w:rPr>
      </w:pPr>
    </w:p>
    <w:p w:rsidR="005054EA" w:rsidRPr="005054EA" w:rsidRDefault="005054EA" w:rsidP="005054EA">
      <w:pPr>
        <w:spacing w:after="0" w:line="240" w:lineRule="auto"/>
        <w:jc w:val="both"/>
        <w:rPr>
          <w:ins w:id="898" w:author="Avtor"/>
          <w:rFonts w:ascii="Times New Roman" w:hAnsi="Times New Roman"/>
          <w:sz w:val="24"/>
          <w:szCs w:val="24"/>
        </w:rPr>
      </w:pPr>
      <w:ins w:id="899" w:author="Avtor">
        <w:r w:rsidRPr="005054EA">
          <w:rPr>
            <w:rFonts w:ascii="Times New Roman" w:hAnsi="Times New Roman"/>
            <w:sz w:val="24"/>
            <w:szCs w:val="24"/>
          </w:rPr>
          <w:t xml:space="preserve">Upravičenci specifičnega cilja prednostne naložbe so pravne osebe javnega in zasebnega prava </w:t>
        </w:r>
      </w:ins>
    </w:p>
    <w:p w:rsidR="005054EA" w:rsidRPr="00DE7954" w:rsidRDefault="005054EA" w:rsidP="005054EA">
      <w:pPr>
        <w:spacing w:after="0" w:line="240" w:lineRule="auto"/>
        <w:jc w:val="both"/>
        <w:rPr>
          <w:ins w:id="900" w:author="Avtor"/>
          <w:rFonts w:ascii="Times New Roman" w:eastAsia="Times New Roman" w:hAnsi="Times New Roman"/>
          <w:bCs/>
          <w:sz w:val="24"/>
          <w:szCs w:val="24"/>
        </w:rPr>
      </w:pPr>
      <w:ins w:id="901" w:author="Avtor">
        <w:r w:rsidRPr="00DE7954">
          <w:rPr>
            <w:rFonts w:ascii="Times New Roman" w:eastAsia="Times New Roman" w:hAnsi="Times New Roman"/>
            <w:bCs/>
            <w:sz w:val="24"/>
            <w:szCs w:val="24"/>
          </w:rPr>
          <w:t>in drugi, prizadeti zaradi epidemije Covid-19.</w:t>
        </w:r>
      </w:ins>
    </w:p>
    <w:p w:rsidR="005054EA" w:rsidRPr="0018635C" w:rsidRDefault="005054EA" w:rsidP="005054EA">
      <w:pPr>
        <w:spacing w:after="0" w:line="240" w:lineRule="auto"/>
        <w:jc w:val="both"/>
        <w:rPr>
          <w:ins w:id="902" w:author="Avtor"/>
          <w:rFonts w:ascii="Times New Roman" w:eastAsia="Times New Roman" w:hAnsi="Times New Roman"/>
          <w:bCs/>
        </w:rPr>
      </w:pPr>
    </w:p>
    <w:p w:rsidR="005054EA" w:rsidRPr="00DE7954" w:rsidRDefault="005054EA" w:rsidP="005054EA">
      <w:pPr>
        <w:pStyle w:val="Default"/>
        <w:tabs>
          <w:tab w:val="left" w:pos="3210"/>
        </w:tabs>
        <w:jc w:val="both"/>
        <w:rPr>
          <w:ins w:id="903" w:author="Avtor"/>
          <w:rFonts w:ascii="Times New Roman" w:hAnsi="Times New Roman" w:cs="Times New Roman"/>
          <w:b/>
          <w:color w:val="auto"/>
        </w:rPr>
      </w:pPr>
      <w:ins w:id="904" w:author="Avtor">
        <w:r w:rsidRPr="00DE7954">
          <w:rPr>
            <w:rFonts w:ascii="Times New Roman" w:hAnsi="Times New Roman" w:cs="Times New Roman"/>
            <w:b/>
            <w:color w:val="auto"/>
          </w:rPr>
          <w:t>Finančni instrumenti in veliki projekti</w:t>
        </w:r>
      </w:ins>
    </w:p>
    <w:p w:rsidR="005054EA" w:rsidRPr="0018635C" w:rsidRDefault="005054EA" w:rsidP="005054EA">
      <w:pPr>
        <w:spacing w:after="0" w:line="240" w:lineRule="auto"/>
        <w:jc w:val="both"/>
        <w:rPr>
          <w:ins w:id="905" w:author="Avtor"/>
          <w:rFonts w:ascii="Times New Roman" w:eastAsia="Times New Roman" w:hAnsi="Times New Roman"/>
          <w:bCs/>
          <w:sz w:val="24"/>
          <w:szCs w:val="24"/>
        </w:rPr>
      </w:pPr>
      <w:ins w:id="906" w:author="Avtor">
        <w:r w:rsidRPr="0018635C">
          <w:rPr>
            <w:rFonts w:ascii="Times New Roman" w:eastAsia="Times New Roman" w:hAnsi="Times New Roman"/>
            <w:bCs/>
            <w:sz w:val="24"/>
            <w:szCs w:val="24"/>
          </w:rPr>
          <w:t xml:space="preserve">V </w:t>
        </w:r>
        <w:r w:rsidRPr="0018635C">
          <w:rPr>
            <w:rFonts w:ascii="Times New Roman" w:eastAsia="Times New Roman" w:hAnsi="Times New Roman"/>
            <w:bCs/>
          </w:rPr>
          <w:t>izvajanju</w:t>
        </w:r>
        <w:r w:rsidRPr="0018635C">
          <w:rPr>
            <w:rFonts w:ascii="Times New Roman" w:eastAsia="Times New Roman" w:hAnsi="Times New Roman"/>
            <w:bCs/>
            <w:sz w:val="24"/>
            <w:szCs w:val="24"/>
          </w:rPr>
          <w:t xml:space="preserve"> prednostne naložbe se ne načrtuje uporabe finančnih instrumentov.</w:t>
        </w:r>
      </w:ins>
    </w:p>
    <w:p w:rsidR="005054EA" w:rsidRPr="0018635C" w:rsidRDefault="005054EA" w:rsidP="005054EA">
      <w:pPr>
        <w:spacing w:after="0" w:line="240" w:lineRule="auto"/>
        <w:jc w:val="both"/>
        <w:rPr>
          <w:ins w:id="907" w:author="Avtor"/>
          <w:rFonts w:ascii="Times New Roman" w:eastAsia="Times New Roman" w:hAnsi="Times New Roman"/>
          <w:bCs/>
          <w:sz w:val="24"/>
          <w:szCs w:val="24"/>
        </w:rPr>
      </w:pPr>
    </w:p>
    <w:p w:rsidR="005054EA" w:rsidRPr="0018635C" w:rsidRDefault="005054EA" w:rsidP="005054EA">
      <w:pPr>
        <w:spacing w:after="0" w:line="240" w:lineRule="auto"/>
        <w:jc w:val="both"/>
        <w:rPr>
          <w:ins w:id="908" w:author="Avtor"/>
          <w:rFonts w:ascii="Times New Roman" w:eastAsia="Times New Roman" w:hAnsi="Times New Roman"/>
          <w:bCs/>
          <w:sz w:val="24"/>
          <w:szCs w:val="24"/>
        </w:rPr>
      </w:pPr>
      <w:ins w:id="909" w:author="Avtor">
        <w:r w:rsidRPr="0018635C">
          <w:rPr>
            <w:rFonts w:ascii="Times New Roman" w:eastAsia="Times New Roman" w:hAnsi="Times New Roman"/>
            <w:bCs/>
            <w:sz w:val="24"/>
            <w:szCs w:val="24"/>
          </w:rPr>
          <w:t>V izvajanju prednostne naložbe se ne načrtuje izvajanje velikih projektov.</w:t>
        </w:r>
      </w:ins>
    </w:p>
    <w:p w:rsidR="005054EA" w:rsidRPr="00DE7954" w:rsidRDefault="005054EA" w:rsidP="005054EA">
      <w:pPr>
        <w:spacing w:after="0" w:line="240" w:lineRule="auto"/>
        <w:jc w:val="both"/>
        <w:rPr>
          <w:ins w:id="910" w:author="Avtor"/>
          <w:rFonts w:ascii="Times New Roman" w:hAnsi="Times New Roman"/>
          <w:sz w:val="24"/>
          <w:szCs w:val="24"/>
        </w:rPr>
      </w:pPr>
    </w:p>
    <w:p w:rsidR="005054EA" w:rsidRPr="00DE7954" w:rsidRDefault="005054EA" w:rsidP="005054EA">
      <w:pPr>
        <w:pStyle w:val="Default"/>
        <w:tabs>
          <w:tab w:val="left" w:pos="3210"/>
        </w:tabs>
        <w:jc w:val="both"/>
        <w:rPr>
          <w:ins w:id="911" w:author="Avtor"/>
          <w:rFonts w:ascii="Times New Roman" w:hAnsi="Times New Roman" w:cs="Times New Roman"/>
          <w:b/>
          <w:color w:val="auto"/>
        </w:rPr>
      </w:pPr>
      <w:ins w:id="912" w:author="Avtor">
        <w:r w:rsidRPr="00DE7954">
          <w:rPr>
            <w:rFonts w:ascii="Times New Roman" w:hAnsi="Times New Roman" w:cs="Times New Roman"/>
            <w:b/>
            <w:color w:val="auto"/>
          </w:rPr>
          <w:t>Način izbora operacij</w:t>
        </w:r>
      </w:ins>
    </w:p>
    <w:p w:rsidR="005054EA" w:rsidRPr="00DE7954" w:rsidRDefault="005054EA" w:rsidP="005054EA">
      <w:pPr>
        <w:spacing w:after="0" w:line="240" w:lineRule="auto"/>
        <w:jc w:val="both"/>
        <w:rPr>
          <w:ins w:id="913" w:author="Avtor"/>
          <w:rFonts w:ascii="Times New Roman" w:hAnsi="Times New Roman"/>
          <w:sz w:val="24"/>
          <w:szCs w:val="24"/>
        </w:rPr>
      </w:pPr>
      <w:ins w:id="914" w:author="Avtor">
        <w:r w:rsidRPr="00DE7954">
          <w:rPr>
            <w:rFonts w:ascii="Times New Roman" w:hAnsi="Times New Roman"/>
            <w:sz w:val="24"/>
            <w:szCs w:val="24"/>
          </w:rPr>
          <w:t>V smislu mehanizmov izvajanja bosta smiselno uporabljena javni razpis za izbor operacij oziroma drug podoben/enakovreden postopek ali neposredna potrditev operacij.</w:t>
        </w:r>
      </w:ins>
    </w:p>
    <w:p w:rsidR="005054EA" w:rsidRDefault="005054EA" w:rsidP="005054EA">
      <w:pPr>
        <w:pStyle w:val="Default"/>
        <w:tabs>
          <w:tab w:val="left" w:pos="3210"/>
        </w:tabs>
        <w:jc w:val="both"/>
        <w:rPr>
          <w:ins w:id="915" w:author="Avtor"/>
          <w:rFonts w:ascii="Times New Roman" w:hAnsi="Times New Roman" w:cs="Times New Roman"/>
          <w:b/>
          <w:color w:val="auto"/>
        </w:rPr>
      </w:pPr>
    </w:p>
    <w:p w:rsidR="005054EA" w:rsidRPr="00DE7954" w:rsidRDefault="005054EA" w:rsidP="005054EA">
      <w:pPr>
        <w:pStyle w:val="Default"/>
        <w:tabs>
          <w:tab w:val="left" w:pos="3210"/>
        </w:tabs>
        <w:jc w:val="both"/>
        <w:rPr>
          <w:ins w:id="916" w:author="Avtor"/>
          <w:rFonts w:ascii="Times New Roman" w:hAnsi="Times New Roman" w:cs="Times New Roman"/>
          <w:b/>
          <w:color w:val="auto"/>
        </w:rPr>
      </w:pPr>
      <w:ins w:id="917" w:author="Avtor">
        <w:r w:rsidRPr="00DE7954">
          <w:rPr>
            <w:rFonts w:ascii="Times New Roman" w:hAnsi="Times New Roman" w:cs="Times New Roman"/>
            <w:b/>
            <w:color w:val="auto"/>
          </w:rPr>
          <w:t>Ugotavljanje upravičenosti</w:t>
        </w:r>
      </w:ins>
    </w:p>
    <w:p w:rsidR="005054EA" w:rsidRPr="00B22C91" w:rsidRDefault="005054EA" w:rsidP="005054EA">
      <w:pPr>
        <w:spacing w:after="0" w:line="240" w:lineRule="auto"/>
        <w:jc w:val="both"/>
        <w:rPr>
          <w:ins w:id="918" w:author="Avtor"/>
          <w:rFonts w:ascii="Times New Roman" w:hAnsi="Times New Roman"/>
        </w:rPr>
      </w:pPr>
      <w:ins w:id="919" w:author="Avtor">
        <w:r w:rsidRPr="0018635C">
          <w:rPr>
            <w:rFonts w:ascii="Times New Roman" w:hAnsi="Times New Roman"/>
            <w:sz w:val="24"/>
            <w:szCs w:val="24"/>
          </w:rPr>
          <w:t xml:space="preserve">Ob upoštevanju predmeta vsakega posameznega izbora operacij se glede na relevantnost zagotovi zastopanost </w:t>
        </w:r>
        <w:r w:rsidRPr="00DE7954">
          <w:rPr>
            <w:rFonts w:ascii="Times New Roman" w:hAnsi="Times New Roman"/>
            <w:sz w:val="24"/>
            <w:szCs w:val="24"/>
          </w:rPr>
          <w:t>vsaj naslednjih pogojev za ugotavljanje</w:t>
        </w:r>
        <w:r w:rsidRPr="0018635C">
          <w:rPr>
            <w:rFonts w:ascii="Times New Roman" w:hAnsi="Times New Roman"/>
            <w:sz w:val="24"/>
            <w:szCs w:val="24"/>
          </w:rPr>
          <w:t xml:space="preserve"> upravičenosti:</w:t>
        </w:r>
      </w:ins>
    </w:p>
    <w:p w:rsidR="005054EA" w:rsidRPr="00DE7954" w:rsidRDefault="005054EA" w:rsidP="005054EA">
      <w:pPr>
        <w:numPr>
          <w:ilvl w:val="0"/>
          <w:numId w:val="14"/>
        </w:numPr>
        <w:spacing w:after="0" w:line="240" w:lineRule="auto"/>
        <w:jc w:val="both"/>
        <w:rPr>
          <w:ins w:id="920" w:author="Avtor"/>
          <w:rFonts w:ascii="Times New Roman" w:hAnsi="Times New Roman" w:cs="Calibri"/>
          <w:color w:val="000000"/>
          <w:sz w:val="24"/>
          <w:szCs w:val="24"/>
          <w:lang w:eastAsia="sl-SI"/>
        </w:rPr>
      </w:pPr>
      <w:ins w:id="921" w:author="Avtor">
        <w:r w:rsidRPr="00DE7954">
          <w:rPr>
            <w:rFonts w:ascii="Times New Roman" w:hAnsi="Times New Roman" w:cs="Calibri"/>
            <w:color w:val="000000"/>
            <w:sz w:val="24"/>
            <w:szCs w:val="24"/>
            <w:lang w:eastAsia="sl-SI"/>
          </w:rPr>
          <w:t>realna izvedljivost v obdobju, za katerega velja podpora,</w:t>
        </w:r>
      </w:ins>
    </w:p>
    <w:p w:rsidR="005054EA" w:rsidRPr="00DE7954" w:rsidRDefault="005054EA" w:rsidP="005054EA">
      <w:pPr>
        <w:numPr>
          <w:ilvl w:val="0"/>
          <w:numId w:val="14"/>
        </w:numPr>
        <w:spacing w:after="0" w:line="240" w:lineRule="auto"/>
        <w:jc w:val="both"/>
        <w:rPr>
          <w:ins w:id="922" w:author="Avtor"/>
          <w:rFonts w:ascii="Times New Roman" w:hAnsi="Times New Roman" w:cs="Calibri"/>
          <w:color w:val="000000"/>
          <w:sz w:val="24"/>
          <w:szCs w:val="24"/>
          <w:lang w:eastAsia="sl-SI"/>
        </w:rPr>
      </w:pPr>
      <w:ins w:id="923" w:author="Avtor">
        <w:r w:rsidRPr="00DE7954">
          <w:rPr>
            <w:rFonts w:ascii="Times New Roman" w:hAnsi="Times New Roman" w:cs="Calibri"/>
            <w:color w:val="000000"/>
            <w:sz w:val="24"/>
            <w:szCs w:val="24"/>
            <w:lang w:eastAsia="sl-SI"/>
          </w:rPr>
          <w:t>ustreznost ter sposobnost upravičencev,</w:t>
        </w:r>
        <w:r w:rsidRPr="0018635C">
          <w:rPr>
            <w:rFonts w:ascii="Times New Roman" w:hAnsi="Times New Roman" w:cs="Calibri"/>
            <w:color w:val="000000"/>
            <w:sz w:val="24"/>
            <w:szCs w:val="24"/>
            <w:lang w:eastAsia="sl-SI"/>
          </w:rPr>
          <w:t xml:space="preserve"> </w:t>
        </w:r>
      </w:ins>
    </w:p>
    <w:p w:rsidR="005054EA" w:rsidRPr="0018635C" w:rsidRDefault="005054EA" w:rsidP="005054EA">
      <w:pPr>
        <w:numPr>
          <w:ilvl w:val="0"/>
          <w:numId w:val="14"/>
        </w:numPr>
        <w:spacing w:after="0" w:line="240" w:lineRule="auto"/>
        <w:jc w:val="both"/>
        <w:rPr>
          <w:ins w:id="924" w:author="Avtor"/>
          <w:rFonts w:ascii="Times New Roman" w:hAnsi="Times New Roman" w:cs="Calibri"/>
          <w:color w:val="000000"/>
          <w:sz w:val="24"/>
          <w:szCs w:val="24"/>
          <w:lang w:eastAsia="sl-SI"/>
        </w:rPr>
      </w:pPr>
      <w:ins w:id="925" w:author="Avtor">
        <w:r w:rsidRPr="00DE7954">
          <w:rPr>
            <w:rFonts w:ascii="Times New Roman" w:hAnsi="Times New Roman" w:cs="Calibri"/>
            <w:color w:val="000000"/>
            <w:sz w:val="24"/>
            <w:szCs w:val="24"/>
            <w:lang w:eastAsia="sl-SI"/>
          </w:rPr>
          <w:t>ustreznost ciljnih skupin,</w:t>
        </w:r>
      </w:ins>
    </w:p>
    <w:p w:rsidR="005054EA" w:rsidRPr="00DE7954" w:rsidRDefault="005054EA" w:rsidP="005054EA">
      <w:pPr>
        <w:numPr>
          <w:ilvl w:val="0"/>
          <w:numId w:val="14"/>
        </w:numPr>
        <w:spacing w:after="0" w:line="240" w:lineRule="auto"/>
        <w:jc w:val="both"/>
        <w:rPr>
          <w:ins w:id="926" w:author="Avtor"/>
          <w:rFonts w:ascii="Times New Roman" w:hAnsi="Times New Roman" w:cs="Calibri"/>
          <w:color w:val="000000"/>
          <w:sz w:val="24"/>
          <w:szCs w:val="24"/>
          <w:lang w:eastAsia="sl-SI"/>
        </w:rPr>
      </w:pPr>
      <w:ins w:id="927" w:author="Avtor">
        <w:r w:rsidRPr="00DE7954">
          <w:rPr>
            <w:rFonts w:ascii="Times New Roman" w:hAnsi="Times New Roman" w:cs="Calibri"/>
            <w:color w:val="000000"/>
            <w:sz w:val="24"/>
            <w:szCs w:val="24"/>
            <w:lang w:eastAsia="sl-SI"/>
          </w:rPr>
          <w:lastRenderedPageBreak/>
          <w:t>skladnost s cilji/rezultati na ravni prednostne osi oziroma naložb.</w:t>
        </w:r>
      </w:ins>
    </w:p>
    <w:p w:rsidR="005054EA" w:rsidRPr="00DE7954" w:rsidRDefault="005054EA" w:rsidP="005054EA">
      <w:pPr>
        <w:spacing w:after="0" w:line="240" w:lineRule="auto"/>
        <w:ind w:left="720"/>
        <w:jc w:val="both"/>
        <w:rPr>
          <w:ins w:id="928" w:author="Avtor"/>
          <w:rFonts w:ascii="Times New Roman" w:hAnsi="Times New Roman"/>
        </w:rPr>
      </w:pPr>
    </w:p>
    <w:p w:rsidR="005054EA" w:rsidRPr="00DE7954" w:rsidRDefault="005054EA" w:rsidP="005054EA">
      <w:pPr>
        <w:pStyle w:val="Default"/>
        <w:tabs>
          <w:tab w:val="left" w:pos="3210"/>
        </w:tabs>
        <w:jc w:val="both"/>
        <w:rPr>
          <w:ins w:id="929" w:author="Avtor"/>
          <w:rFonts w:ascii="Times New Roman" w:hAnsi="Times New Roman" w:cs="Times New Roman"/>
          <w:b/>
          <w:color w:val="auto"/>
        </w:rPr>
      </w:pPr>
      <w:ins w:id="930" w:author="Avtor">
        <w:r w:rsidRPr="00DE7954">
          <w:rPr>
            <w:rFonts w:ascii="Times New Roman" w:hAnsi="Times New Roman" w:cs="Times New Roman"/>
            <w:b/>
            <w:color w:val="auto"/>
          </w:rPr>
          <w:t>Merila za ocenjevanje</w:t>
        </w:r>
      </w:ins>
    </w:p>
    <w:p w:rsidR="005054EA" w:rsidRPr="00B22C91" w:rsidRDefault="005054EA" w:rsidP="005054EA">
      <w:pPr>
        <w:spacing w:after="0" w:line="240" w:lineRule="auto"/>
        <w:jc w:val="both"/>
        <w:rPr>
          <w:ins w:id="931" w:author="Avtor"/>
          <w:rFonts w:ascii="Times New Roman" w:hAnsi="Times New Roman"/>
        </w:rPr>
      </w:pPr>
      <w:ins w:id="932" w:author="Avtor">
        <w:r w:rsidRPr="0018635C">
          <w:rPr>
            <w:rFonts w:ascii="Times New Roman" w:hAnsi="Times New Roman"/>
            <w:sz w:val="24"/>
            <w:szCs w:val="24"/>
          </w:rPr>
          <w:t xml:space="preserve">Ob upoštevanju predmeta vsakega posameznega izbora operacij se zagotovi zastopanost </w:t>
        </w:r>
        <w:r w:rsidRPr="00DE7954">
          <w:rPr>
            <w:rFonts w:ascii="Times New Roman" w:hAnsi="Times New Roman"/>
            <w:sz w:val="24"/>
            <w:szCs w:val="24"/>
          </w:rPr>
          <w:t>nekaterih ali vseh</w:t>
        </w:r>
        <w:r w:rsidRPr="0018635C">
          <w:rPr>
            <w:rFonts w:ascii="Times New Roman" w:hAnsi="Times New Roman"/>
            <w:sz w:val="24"/>
            <w:szCs w:val="24"/>
          </w:rPr>
          <w:t xml:space="preserve"> meril za ocenjevanje:</w:t>
        </w:r>
      </w:ins>
    </w:p>
    <w:p w:rsidR="005054EA" w:rsidRPr="00DE7954" w:rsidRDefault="005054EA" w:rsidP="005054EA">
      <w:pPr>
        <w:numPr>
          <w:ilvl w:val="0"/>
          <w:numId w:val="14"/>
        </w:numPr>
        <w:spacing w:after="0" w:line="240" w:lineRule="auto"/>
        <w:jc w:val="both"/>
        <w:rPr>
          <w:ins w:id="933" w:author="Avtor"/>
          <w:rFonts w:ascii="Times New Roman" w:hAnsi="Times New Roman" w:cs="Calibri"/>
          <w:color w:val="000000"/>
          <w:sz w:val="24"/>
          <w:szCs w:val="24"/>
          <w:lang w:eastAsia="sl-SI"/>
        </w:rPr>
      </w:pPr>
      <w:ins w:id="934" w:author="Avtor">
        <w:r w:rsidRPr="00DE7954">
          <w:rPr>
            <w:rFonts w:ascii="Times New Roman" w:hAnsi="Times New Roman" w:cs="Calibri"/>
            <w:color w:val="000000"/>
            <w:sz w:val="24"/>
            <w:szCs w:val="24"/>
            <w:lang w:eastAsia="sl-SI"/>
          </w:rPr>
          <w:t>ustreznost operacije (ocenjuje se na primer ustreznost namena (pomen oziroma nujnost naslavljanja zaradi vpliva oziroma za okrevanje po epidemiji), aktivnosti, učinkov, časovne dinamike, utemeljenost in racionalnost predlaganih stroškov in človeških virov glede na predmet izbornega postopka),</w:t>
        </w:r>
      </w:ins>
    </w:p>
    <w:p w:rsidR="005054EA" w:rsidRPr="00DE7954" w:rsidRDefault="005054EA" w:rsidP="005054EA">
      <w:pPr>
        <w:numPr>
          <w:ilvl w:val="0"/>
          <w:numId w:val="14"/>
        </w:numPr>
        <w:spacing w:after="0" w:line="240" w:lineRule="auto"/>
        <w:jc w:val="both"/>
        <w:rPr>
          <w:ins w:id="935" w:author="Avtor"/>
          <w:rFonts w:ascii="Times New Roman" w:hAnsi="Times New Roman" w:cs="Calibri"/>
          <w:color w:val="000000"/>
          <w:sz w:val="24"/>
          <w:szCs w:val="24"/>
          <w:lang w:eastAsia="sl-SI"/>
        </w:rPr>
      </w:pPr>
      <w:ins w:id="936" w:author="Avtor">
        <w:r w:rsidRPr="00DE7954">
          <w:rPr>
            <w:rFonts w:ascii="Times New Roman" w:hAnsi="Times New Roman" w:cs="Calibri"/>
            <w:color w:val="000000"/>
            <w:sz w:val="24"/>
            <w:szCs w:val="24"/>
            <w:lang w:eastAsia="sl-SI"/>
          </w:rPr>
          <w:t>izvedljivost operacije do konca obdobja upravičenosti, to je do 31.12.2023 (ocenjuje se na primer skladnost predlaganih aktivnosti s terminskim, stroškovnim in kadrovskim načrtom operacije ter predvidena tveganja in ukrepi za njihovo obvladovanje),</w:t>
        </w:r>
      </w:ins>
    </w:p>
    <w:p w:rsidR="005054EA" w:rsidRPr="00DE7954" w:rsidRDefault="005054EA" w:rsidP="005054EA">
      <w:pPr>
        <w:numPr>
          <w:ilvl w:val="0"/>
          <w:numId w:val="14"/>
        </w:numPr>
        <w:spacing w:after="0" w:line="240" w:lineRule="auto"/>
        <w:jc w:val="both"/>
        <w:rPr>
          <w:ins w:id="937" w:author="Avtor"/>
          <w:rFonts w:ascii="Times New Roman" w:hAnsi="Times New Roman" w:cs="Calibri"/>
          <w:color w:val="000000"/>
          <w:sz w:val="24"/>
          <w:szCs w:val="24"/>
          <w:lang w:eastAsia="sl-SI"/>
        </w:rPr>
      </w:pPr>
      <w:ins w:id="938" w:author="Avtor">
        <w:r w:rsidRPr="00DE7954">
          <w:rPr>
            <w:rFonts w:ascii="Times New Roman" w:hAnsi="Times New Roman" w:cs="Calibri"/>
            <w:color w:val="000000"/>
            <w:sz w:val="24"/>
            <w:szCs w:val="24"/>
            <w:lang w:eastAsia="sl-SI"/>
          </w:rPr>
          <w:t>usposobljenost upravičencev za izvedbo operacije (ocenjuje se na primer reference in strokovnost predlaganih človeških virov)</w:t>
        </w:r>
        <w:r w:rsidRPr="005054EA">
          <w:rPr>
            <w:rFonts w:ascii="Times New Roman" w:hAnsi="Times New Roman" w:cs="Calibri"/>
            <w:color w:val="000000"/>
            <w:sz w:val="24"/>
            <w:szCs w:val="24"/>
            <w:lang w:eastAsia="sl-SI"/>
          </w:rPr>
          <w:t>.</w:t>
        </w:r>
      </w:ins>
    </w:p>
    <w:p w:rsidR="005054EA" w:rsidRPr="005054EA" w:rsidRDefault="005054EA" w:rsidP="005054EA">
      <w:pPr>
        <w:numPr>
          <w:ilvl w:val="0"/>
          <w:numId w:val="14"/>
        </w:numPr>
        <w:spacing w:after="0" w:line="240" w:lineRule="auto"/>
        <w:jc w:val="both"/>
        <w:rPr>
          <w:ins w:id="939" w:author="Avtor"/>
          <w:rFonts w:ascii="Times New Roman" w:hAnsi="Times New Roman" w:cs="Calibri"/>
          <w:color w:val="000000"/>
          <w:sz w:val="24"/>
          <w:szCs w:val="24"/>
          <w:lang w:eastAsia="sl-SI"/>
        </w:rPr>
      </w:pPr>
      <w:ins w:id="940" w:author="Avtor">
        <w:r w:rsidRPr="005054EA">
          <w:rPr>
            <w:rFonts w:ascii="Times New Roman" w:hAnsi="Times New Roman" w:cs="Calibri"/>
            <w:color w:val="000000"/>
            <w:sz w:val="24"/>
            <w:szCs w:val="24"/>
            <w:lang w:eastAsia="sl-SI"/>
          </w:rPr>
          <w:t xml:space="preserve">trajnost predvidenih rezultatov (Ocenjuje se trajnost predlaganih rešitev, saj se z reševanjem težav ne premošča oz rešuje le posledice izbruha epidemije, temveč se zagotavlja dolgotrajnejšo rešitev težav v primeru novih epidemij/kriz.  </w:t>
        </w:r>
      </w:ins>
    </w:p>
    <w:p w:rsidR="005054EA" w:rsidRPr="00DE7954" w:rsidRDefault="005054EA" w:rsidP="005054EA">
      <w:pPr>
        <w:spacing w:after="0" w:line="240" w:lineRule="auto"/>
        <w:ind w:left="720"/>
        <w:jc w:val="both"/>
        <w:rPr>
          <w:ins w:id="941" w:author="Avtor"/>
          <w:rFonts w:ascii="Times New Roman" w:hAnsi="Times New Roman"/>
          <w:sz w:val="24"/>
          <w:szCs w:val="24"/>
          <w:lang w:eastAsia="sl-SI"/>
        </w:rPr>
      </w:pPr>
    </w:p>
    <w:p w:rsidR="005054EA" w:rsidRPr="0018635C" w:rsidRDefault="005054EA" w:rsidP="005054EA">
      <w:pPr>
        <w:spacing w:after="0" w:line="240" w:lineRule="auto"/>
        <w:jc w:val="both"/>
        <w:rPr>
          <w:ins w:id="942" w:author="Avtor"/>
          <w:rFonts w:ascii="Times New Roman" w:hAnsi="Times New Roman"/>
          <w:sz w:val="24"/>
          <w:szCs w:val="24"/>
        </w:rPr>
      </w:pPr>
      <w:ins w:id="943" w:author="Avtor">
        <w:r w:rsidRPr="00DE7954">
          <w:rPr>
            <w:rFonts w:ascii="Times New Roman" w:hAnsi="Times New Roman"/>
            <w:sz w:val="24"/>
            <w:szCs w:val="24"/>
          </w:rPr>
          <w:t>Poleg meril navedenih v prejšnjem odstavku bodo imeli prednost upravičenci, ki bodo bolje ocenjeni z vidika naslednjih posebnih vsebinskih meril, ki bodo uporabljena posamično in smiselno glede na predmet izbornega postopka:</w:t>
        </w:r>
      </w:ins>
    </w:p>
    <w:p w:rsidR="005054EA" w:rsidRDefault="005054EA" w:rsidP="005054EA">
      <w:pPr>
        <w:numPr>
          <w:ilvl w:val="0"/>
          <w:numId w:val="14"/>
        </w:numPr>
        <w:spacing w:after="0" w:line="240" w:lineRule="auto"/>
        <w:jc w:val="both"/>
        <w:rPr>
          <w:ins w:id="944" w:author="Avtor"/>
          <w:rFonts w:ascii="Times New Roman" w:hAnsi="Times New Roman" w:cs="Calibri"/>
          <w:color w:val="000000"/>
          <w:sz w:val="24"/>
          <w:szCs w:val="24"/>
          <w:lang w:eastAsia="sl-SI"/>
        </w:rPr>
      </w:pPr>
      <w:ins w:id="945" w:author="Avtor">
        <w:r w:rsidRPr="005054EA">
          <w:rPr>
            <w:rFonts w:ascii="Times New Roman" w:hAnsi="Times New Roman" w:cs="Calibri"/>
            <w:color w:val="000000"/>
            <w:sz w:val="24"/>
            <w:szCs w:val="24"/>
            <w:lang w:eastAsia="sl-SI"/>
          </w:rPr>
          <w:t>krepitev odpornosti zdravstvenih sistemov, vključno z zagotavljanjem preventive na najbolj kritičnem delu;</w:t>
        </w:r>
      </w:ins>
    </w:p>
    <w:p w:rsidR="005054EA" w:rsidRDefault="005054EA" w:rsidP="005054EA">
      <w:pPr>
        <w:numPr>
          <w:ilvl w:val="0"/>
          <w:numId w:val="14"/>
        </w:numPr>
        <w:spacing w:after="0" w:line="240" w:lineRule="auto"/>
        <w:jc w:val="both"/>
        <w:rPr>
          <w:ins w:id="946" w:author="Avtor"/>
          <w:rFonts w:ascii="Times New Roman" w:hAnsi="Times New Roman" w:cs="Calibri"/>
          <w:color w:val="000000"/>
          <w:sz w:val="24"/>
          <w:szCs w:val="24"/>
          <w:lang w:eastAsia="sl-SI"/>
        </w:rPr>
      </w:pPr>
      <w:ins w:id="947" w:author="Avtor">
        <w:r>
          <w:rPr>
            <w:rFonts w:ascii="Times New Roman" w:hAnsi="Times New Roman" w:cs="Calibri"/>
            <w:color w:val="000000"/>
            <w:sz w:val="24"/>
            <w:szCs w:val="24"/>
            <w:lang w:eastAsia="sl-SI"/>
          </w:rPr>
          <w:t>krepitev DSO in drugih izvajalcev socialnega varstva ter zagotavljanje zaščitne opreme za preprečevanje širjenja okužb;</w:t>
        </w:r>
      </w:ins>
    </w:p>
    <w:p w:rsidR="005054EA" w:rsidRPr="005054EA" w:rsidRDefault="005054EA" w:rsidP="005054EA">
      <w:pPr>
        <w:numPr>
          <w:ilvl w:val="0"/>
          <w:numId w:val="14"/>
        </w:numPr>
        <w:spacing w:after="0" w:line="240" w:lineRule="auto"/>
        <w:jc w:val="both"/>
        <w:rPr>
          <w:ins w:id="948" w:author="Avtor"/>
          <w:rFonts w:ascii="Times New Roman" w:hAnsi="Times New Roman" w:cs="Calibri"/>
          <w:color w:val="000000"/>
          <w:sz w:val="24"/>
          <w:szCs w:val="24"/>
          <w:lang w:eastAsia="sl-SI"/>
        </w:rPr>
      </w:pPr>
      <w:ins w:id="949" w:author="Avtor">
        <w:r w:rsidRPr="005054EA">
          <w:rPr>
            <w:rFonts w:ascii="Times New Roman" w:hAnsi="Times New Roman" w:cs="Calibri"/>
            <w:color w:val="000000"/>
            <w:sz w:val="24"/>
            <w:szCs w:val="24"/>
            <w:lang w:eastAsia="sl-SI"/>
          </w:rPr>
          <w:t>ohranjanje in ustvarjanje delovnih mest, zlasti za mlade</w:t>
        </w:r>
        <w:r>
          <w:rPr>
            <w:rFonts w:ascii="Times New Roman" w:hAnsi="Times New Roman" w:cs="Calibri"/>
            <w:color w:val="000000"/>
            <w:sz w:val="24"/>
            <w:szCs w:val="24"/>
            <w:lang w:eastAsia="sl-SI"/>
          </w:rPr>
          <w:t>.</w:t>
        </w:r>
      </w:ins>
    </w:p>
    <w:p w:rsidR="005054EA" w:rsidRPr="00DE7954" w:rsidRDefault="005054EA" w:rsidP="009D362F">
      <w:pPr>
        <w:pStyle w:val="Default"/>
        <w:tabs>
          <w:tab w:val="left" w:pos="3210"/>
        </w:tabs>
        <w:jc w:val="both"/>
        <w:rPr>
          <w:ins w:id="950" w:author="Avtor"/>
          <w:rFonts w:ascii="Times New Roman" w:hAnsi="Times New Roman"/>
        </w:rPr>
      </w:pPr>
    </w:p>
    <w:p w:rsidR="009D362F" w:rsidDel="005054EA" w:rsidRDefault="009D362F" w:rsidP="005054EA">
      <w:pPr>
        <w:spacing w:after="0" w:line="240" w:lineRule="auto"/>
        <w:jc w:val="both"/>
        <w:rPr>
          <w:del w:id="951" w:author="Avtor"/>
          <w:rFonts w:ascii="Times New Roman" w:hAnsi="Times New Roman"/>
          <w:sz w:val="24"/>
          <w:szCs w:val="24"/>
        </w:rPr>
      </w:pPr>
    </w:p>
    <w:p w:rsidR="005054EA" w:rsidDel="005054EA" w:rsidRDefault="005054EA" w:rsidP="005054EA">
      <w:pPr>
        <w:spacing w:after="0" w:line="240" w:lineRule="auto"/>
        <w:jc w:val="both"/>
        <w:rPr>
          <w:del w:id="952" w:author="Avtor"/>
          <w:rFonts w:ascii="Times New Roman" w:hAnsi="Times New Roman"/>
          <w:sz w:val="24"/>
          <w:szCs w:val="24"/>
        </w:rPr>
      </w:pPr>
    </w:p>
    <w:p w:rsidR="005054EA" w:rsidDel="005054EA" w:rsidRDefault="005054EA" w:rsidP="005054EA">
      <w:pPr>
        <w:spacing w:after="0" w:line="240" w:lineRule="auto"/>
        <w:jc w:val="both"/>
        <w:rPr>
          <w:del w:id="953" w:author="Avtor"/>
          <w:rFonts w:ascii="Times New Roman" w:hAnsi="Times New Roman"/>
          <w:sz w:val="24"/>
          <w:szCs w:val="24"/>
        </w:rPr>
      </w:pPr>
    </w:p>
    <w:p w:rsidR="009D362F" w:rsidRPr="00DE7954" w:rsidDel="005054EA" w:rsidRDefault="009D362F">
      <w:pPr>
        <w:spacing w:after="0" w:line="240" w:lineRule="auto"/>
        <w:jc w:val="both"/>
        <w:rPr>
          <w:del w:id="954" w:author="Avtor"/>
          <w:rFonts w:ascii="Times New Roman" w:hAnsi="Times New Roman"/>
          <w:sz w:val="24"/>
          <w:szCs w:val="24"/>
          <w:rPrChange w:id="955" w:author="Avtor">
            <w:rPr>
              <w:del w:id="956" w:author="Avtor"/>
              <w:rFonts w:ascii="Times New Roman" w:hAnsi="Times New Roman" w:cs="Calibri"/>
              <w:color w:val="000000"/>
              <w:sz w:val="24"/>
              <w:szCs w:val="24"/>
              <w:lang w:eastAsia="sl-SI"/>
            </w:rPr>
          </w:rPrChange>
        </w:rPr>
        <w:pPrChange w:id="957" w:author="Avtor">
          <w:pPr>
            <w:numPr>
              <w:numId w:val="71"/>
            </w:numPr>
            <w:shd w:val="clear" w:color="auto" w:fill="FFFF00"/>
            <w:autoSpaceDE w:val="0"/>
            <w:autoSpaceDN w:val="0"/>
            <w:adjustRightInd w:val="0"/>
            <w:spacing w:after="0" w:line="240" w:lineRule="auto"/>
            <w:ind w:left="720" w:hanging="360"/>
            <w:jc w:val="both"/>
          </w:pPr>
        </w:pPrChange>
      </w:pPr>
    </w:p>
    <w:p w:rsidR="00C1758F" w:rsidRPr="00DE7954" w:rsidDel="005054EA" w:rsidRDefault="00C1758F">
      <w:pPr>
        <w:spacing w:after="0" w:line="240" w:lineRule="auto"/>
        <w:ind w:left="720"/>
        <w:jc w:val="both"/>
        <w:rPr>
          <w:del w:id="958" w:author="Avtor"/>
          <w:rFonts w:ascii="Times New Roman" w:hAnsi="Times New Roman"/>
          <w:sz w:val="24"/>
          <w:szCs w:val="24"/>
          <w:rPrChange w:id="959" w:author="Avtor">
            <w:rPr>
              <w:del w:id="960" w:author="Avtor"/>
              <w:rFonts w:ascii="Times New Roman" w:hAnsi="Times New Roman" w:cs="Calibri"/>
              <w:color w:val="000000"/>
              <w:sz w:val="24"/>
              <w:szCs w:val="24"/>
              <w:lang w:eastAsia="sl-SI"/>
            </w:rPr>
          </w:rPrChange>
        </w:rPr>
        <w:pPrChange w:id="961" w:author="Avtor">
          <w:pPr>
            <w:shd w:val="clear" w:color="auto" w:fill="FFFF00"/>
            <w:autoSpaceDE w:val="0"/>
            <w:autoSpaceDN w:val="0"/>
            <w:adjustRightInd w:val="0"/>
            <w:spacing w:after="0" w:line="240" w:lineRule="auto"/>
            <w:jc w:val="both"/>
          </w:pPr>
        </w:pPrChange>
      </w:pPr>
    </w:p>
    <w:p w:rsidR="00215EBC" w:rsidRPr="00DE7954" w:rsidDel="005054EA" w:rsidRDefault="00215EBC">
      <w:pPr>
        <w:spacing w:after="0" w:line="240" w:lineRule="auto"/>
        <w:ind w:left="720"/>
        <w:jc w:val="both"/>
        <w:rPr>
          <w:del w:id="962" w:author="Avtor"/>
          <w:rFonts w:ascii="Times New Roman" w:hAnsi="Times New Roman"/>
          <w:sz w:val="24"/>
          <w:szCs w:val="24"/>
        </w:rPr>
        <w:pPrChange w:id="963" w:author="Avtor">
          <w:pPr>
            <w:shd w:val="clear" w:color="auto" w:fill="FFFF00"/>
            <w:spacing w:after="0" w:line="240" w:lineRule="auto"/>
            <w:jc w:val="both"/>
          </w:pPr>
        </w:pPrChange>
      </w:pPr>
    </w:p>
    <w:p w:rsidR="009674F3" w:rsidRPr="00DE7954" w:rsidRDefault="009674F3">
      <w:pPr>
        <w:spacing w:after="0" w:line="240" w:lineRule="auto"/>
        <w:ind w:left="720"/>
        <w:jc w:val="both"/>
        <w:rPr>
          <w:ins w:id="964" w:author="Avtor"/>
          <w:rFonts w:ascii="Times New Roman" w:hAnsi="Times New Roman"/>
          <w:sz w:val="24"/>
          <w:szCs w:val="24"/>
          <w:rPrChange w:id="965" w:author="Avtor">
            <w:rPr>
              <w:ins w:id="966" w:author="Avtor"/>
              <w:rFonts w:ascii="Times New Roman" w:eastAsia="Times New Roman" w:hAnsi="Times New Roman"/>
              <w:b/>
              <w:bCs/>
              <w:kern w:val="32"/>
              <w:sz w:val="28"/>
              <w:szCs w:val="28"/>
              <w:lang w:eastAsia="sl-SI"/>
            </w:rPr>
          </w:rPrChange>
        </w:rPr>
        <w:pPrChange w:id="967" w:author="Avtor">
          <w:pPr>
            <w:spacing w:after="0" w:line="240" w:lineRule="auto"/>
          </w:pPr>
        </w:pPrChange>
      </w:pPr>
      <w:r w:rsidRPr="00DE7954">
        <w:rPr>
          <w:rFonts w:ascii="Times New Roman" w:hAnsi="Times New Roman"/>
          <w:sz w:val="24"/>
          <w:szCs w:val="24"/>
          <w:rPrChange w:id="968" w:author="Avtor">
            <w:rPr/>
          </w:rPrChange>
        </w:rPr>
        <w:br w:type="page"/>
      </w:r>
    </w:p>
    <w:p w:rsidR="00BF0E81" w:rsidRPr="00FF75FC" w:rsidRDefault="00BF0E81" w:rsidP="006A2971">
      <w:pPr>
        <w:pStyle w:val="Naslov1"/>
        <w:numPr>
          <w:ilvl w:val="0"/>
          <w:numId w:val="78"/>
        </w:numPr>
        <w:spacing w:before="0" w:after="0" w:line="240" w:lineRule="auto"/>
      </w:pPr>
      <w:bookmarkStart w:id="969" w:name="_Toc57026954"/>
      <w:r w:rsidRPr="00FF75FC">
        <w:lastRenderedPageBreak/>
        <w:t>CELOSTNE TERITORIALNE NALOŽBE</w:t>
      </w:r>
      <w:r w:rsidR="009263AE" w:rsidRPr="009263AE">
        <w:t xml:space="preserve"> </w:t>
      </w:r>
      <w:r w:rsidR="009263AE">
        <w:t>ZA SPODBUJANJE TRAJNOSTENGA URBANEGA RAZVOJA</w:t>
      </w:r>
      <w:bookmarkEnd w:id="969"/>
    </w:p>
    <w:p w:rsidR="00BF0E81" w:rsidRPr="00FF75FC" w:rsidRDefault="00BF0E81" w:rsidP="001F194D">
      <w:pPr>
        <w:spacing w:after="0" w:line="240" w:lineRule="auto"/>
        <w:jc w:val="both"/>
        <w:rPr>
          <w:rFonts w:ascii="Times New Roman" w:hAnsi="Times New Roman"/>
          <w:sz w:val="24"/>
          <w:szCs w:val="24"/>
        </w:rPr>
      </w:pPr>
    </w:p>
    <w:p w:rsidR="00B3783E" w:rsidRPr="00FF75FC" w:rsidRDefault="00B3783E"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Odločanje o </w:t>
      </w:r>
      <w:r>
        <w:rPr>
          <w:rFonts w:ascii="Times New Roman" w:hAnsi="Times New Roman"/>
          <w:sz w:val="24"/>
          <w:szCs w:val="24"/>
        </w:rPr>
        <w:t>financiranju izvajanja</w:t>
      </w:r>
      <w:r w:rsidRPr="00FF75FC">
        <w:rPr>
          <w:rFonts w:ascii="Times New Roman" w:hAnsi="Times New Roman"/>
          <w:sz w:val="24"/>
          <w:szCs w:val="24"/>
        </w:rPr>
        <w:t xml:space="preserve"> </w:t>
      </w:r>
      <w:r>
        <w:rPr>
          <w:rFonts w:ascii="Times New Roman" w:hAnsi="Times New Roman"/>
          <w:sz w:val="24"/>
          <w:szCs w:val="24"/>
        </w:rPr>
        <w:t>t</w:t>
      </w:r>
      <w:r w:rsidRPr="00FF75FC">
        <w:rPr>
          <w:rFonts w:ascii="Times New Roman" w:hAnsi="Times New Roman"/>
          <w:sz w:val="24"/>
          <w:szCs w:val="24"/>
        </w:rPr>
        <w:t xml:space="preserve">rajnostnih urbanih strategij </w:t>
      </w:r>
      <w:r>
        <w:rPr>
          <w:rFonts w:ascii="Times New Roman" w:hAnsi="Times New Roman"/>
          <w:sz w:val="24"/>
          <w:szCs w:val="24"/>
        </w:rPr>
        <w:t>z uporabo mehanizma CTN</w:t>
      </w:r>
      <w:r w:rsidRPr="00FF75FC">
        <w:rPr>
          <w:rFonts w:ascii="Times New Roman" w:hAnsi="Times New Roman"/>
          <w:sz w:val="24"/>
          <w:szCs w:val="24"/>
        </w:rPr>
        <w:t xml:space="preserve"> je smiselno ločeno od specifik opredeljevanja </w:t>
      </w:r>
      <w:r>
        <w:rPr>
          <w:rFonts w:ascii="Times New Roman" w:hAnsi="Times New Roman"/>
          <w:sz w:val="24"/>
          <w:szCs w:val="24"/>
        </w:rPr>
        <w:t xml:space="preserve">pogojev za ugotavljanje upravičenosti in </w:t>
      </w:r>
      <w:r w:rsidRPr="00FF75FC">
        <w:rPr>
          <w:rFonts w:ascii="Times New Roman" w:hAnsi="Times New Roman"/>
          <w:sz w:val="24"/>
          <w:szCs w:val="24"/>
        </w:rPr>
        <w:t xml:space="preserve">meril za izbor po prednostnih oseh OP. </w:t>
      </w:r>
    </w:p>
    <w:p w:rsidR="00B3783E" w:rsidRPr="00FF75FC" w:rsidRDefault="00B3783E" w:rsidP="001F194D">
      <w:pPr>
        <w:spacing w:after="0" w:line="240" w:lineRule="auto"/>
        <w:jc w:val="both"/>
        <w:rPr>
          <w:rFonts w:ascii="Times New Roman" w:hAnsi="Times New Roman"/>
          <w:sz w:val="24"/>
          <w:szCs w:val="24"/>
        </w:rPr>
      </w:pPr>
    </w:p>
    <w:p w:rsidR="00B3783E" w:rsidRPr="00FF75FC" w:rsidRDefault="00B3783E" w:rsidP="001F194D">
      <w:pPr>
        <w:spacing w:after="0" w:line="240" w:lineRule="auto"/>
        <w:jc w:val="both"/>
        <w:rPr>
          <w:rFonts w:ascii="Times New Roman" w:hAnsi="Times New Roman"/>
          <w:sz w:val="24"/>
          <w:szCs w:val="24"/>
        </w:rPr>
      </w:pPr>
      <w:r>
        <w:rPr>
          <w:rFonts w:ascii="Times New Roman" w:hAnsi="Times New Roman"/>
          <w:sz w:val="24"/>
          <w:szCs w:val="24"/>
        </w:rPr>
        <w:t xml:space="preserve">Do uporabe mehanizma CTN za spodbujanje trajnostnega urbanega razvoja </w:t>
      </w:r>
      <w:r w:rsidR="00992182">
        <w:rPr>
          <w:rFonts w:ascii="Times New Roman" w:hAnsi="Times New Roman"/>
          <w:sz w:val="24"/>
          <w:szCs w:val="24"/>
        </w:rPr>
        <w:t xml:space="preserve">na območju mestnih naselij in naselij mestnih območij </w:t>
      </w:r>
      <w:r>
        <w:rPr>
          <w:rFonts w:ascii="Times New Roman" w:hAnsi="Times New Roman"/>
          <w:sz w:val="24"/>
          <w:szCs w:val="24"/>
        </w:rPr>
        <w:t>so upravičene naslednje mestne občine:</w:t>
      </w:r>
    </w:p>
    <w:p w:rsidR="00B3783E" w:rsidRPr="00FF75FC" w:rsidRDefault="00B3783E" w:rsidP="001F194D">
      <w:pPr>
        <w:numPr>
          <w:ilvl w:val="0"/>
          <w:numId w:val="14"/>
        </w:numPr>
        <w:spacing w:after="0" w:line="240" w:lineRule="auto"/>
        <w:jc w:val="both"/>
        <w:rPr>
          <w:rFonts w:ascii="Times New Roman" w:hAnsi="Times New Roman"/>
          <w:sz w:val="24"/>
          <w:szCs w:val="24"/>
        </w:rPr>
      </w:pPr>
      <w:r w:rsidRPr="00FF75FC">
        <w:rPr>
          <w:rFonts w:ascii="Times New Roman" w:hAnsi="Times New Roman"/>
          <w:sz w:val="24"/>
          <w:szCs w:val="24"/>
        </w:rPr>
        <w:t>Ljubljana,</w:t>
      </w:r>
    </w:p>
    <w:p w:rsidR="00B3783E" w:rsidRPr="00FF75FC" w:rsidRDefault="00B3783E" w:rsidP="001F194D">
      <w:pPr>
        <w:numPr>
          <w:ilvl w:val="0"/>
          <w:numId w:val="14"/>
        </w:numPr>
        <w:spacing w:after="0" w:line="240" w:lineRule="auto"/>
        <w:jc w:val="both"/>
        <w:rPr>
          <w:rFonts w:ascii="Times New Roman" w:hAnsi="Times New Roman"/>
          <w:sz w:val="24"/>
          <w:szCs w:val="24"/>
        </w:rPr>
      </w:pPr>
      <w:r w:rsidRPr="00FF75FC">
        <w:rPr>
          <w:rFonts w:ascii="Times New Roman" w:hAnsi="Times New Roman"/>
          <w:sz w:val="24"/>
          <w:szCs w:val="24"/>
        </w:rPr>
        <w:t>Maribor,</w:t>
      </w:r>
    </w:p>
    <w:p w:rsidR="00B3783E" w:rsidRPr="00FF75FC" w:rsidRDefault="00B3783E" w:rsidP="001F194D">
      <w:pPr>
        <w:numPr>
          <w:ilvl w:val="0"/>
          <w:numId w:val="14"/>
        </w:numPr>
        <w:spacing w:after="0" w:line="240" w:lineRule="auto"/>
        <w:jc w:val="both"/>
        <w:rPr>
          <w:rFonts w:ascii="Times New Roman" w:hAnsi="Times New Roman"/>
          <w:sz w:val="24"/>
          <w:szCs w:val="24"/>
        </w:rPr>
      </w:pPr>
      <w:r w:rsidRPr="00FF75FC">
        <w:rPr>
          <w:rFonts w:ascii="Times New Roman" w:hAnsi="Times New Roman"/>
          <w:sz w:val="24"/>
          <w:szCs w:val="24"/>
        </w:rPr>
        <w:t>Koper,</w:t>
      </w:r>
    </w:p>
    <w:p w:rsidR="00B3783E" w:rsidRPr="00FF75FC" w:rsidRDefault="00B3783E" w:rsidP="001F194D">
      <w:pPr>
        <w:numPr>
          <w:ilvl w:val="0"/>
          <w:numId w:val="14"/>
        </w:numPr>
        <w:spacing w:after="0" w:line="240" w:lineRule="auto"/>
        <w:jc w:val="both"/>
        <w:rPr>
          <w:rFonts w:ascii="Times New Roman" w:hAnsi="Times New Roman"/>
          <w:sz w:val="24"/>
          <w:szCs w:val="24"/>
        </w:rPr>
      </w:pPr>
      <w:r w:rsidRPr="00FF75FC">
        <w:rPr>
          <w:rFonts w:ascii="Times New Roman" w:hAnsi="Times New Roman"/>
          <w:sz w:val="24"/>
          <w:szCs w:val="24"/>
        </w:rPr>
        <w:t>Kranj,</w:t>
      </w:r>
    </w:p>
    <w:p w:rsidR="00B3783E" w:rsidRPr="00FF75FC" w:rsidRDefault="00B3783E" w:rsidP="001F194D">
      <w:pPr>
        <w:numPr>
          <w:ilvl w:val="0"/>
          <w:numId w:val="14"/>
        </w:numPr>
        <w:spacing w:after="0" w:line="240" w:lineRule="auto"/>
        <w:jc w:val="both"/>
        <w:rPr>
          <w:rFonts w:ascii="Times New Roman" w:hAnsi="Times New Roman"/>
          <w:sz w:val="24"/>
          <w:szCs w:val="24"/>
        </w:rPr>
      </w:pPr>
      <w:r w:rsidRPr="00FF75FC">
        <w:rPr>
          <w:rFonts w:ascii="Times New Roman" w:hAnsi="Times New Roman"/>
          <w:sz w:val="24"/>
          <w:szCs w:val="24"/>
        </w:rPr>
        <w:t>Celje,</w:t>
      </w:r>
    </w:p>
    <w:p w:rsidR="00B3783E" w:rsidRPr="00FF75FC" w:rsidRDefault="00B3783E" w:rsidP="001F194D">
      <w:pPr>
        <w:numPr>
          <w:ilvl w:val="0"/>
          <w:numId w:val="14"/>
        </w:numPr>
        <w:spacing w:after="0" w:line="240" w:lineRule="auto"/>
        <w:jc w:val="both"/>
        <w:rPr>
          <w:rFonts w:ascii="Times New Roman" w:hAnsi="Times New Roman"/>
          <w:sz w:val="24"/>
          <w:szCs w:val="24"/>
        </w:rPr>
      </w:pPr>
      <w:r w:rsidRPr="00FF75FC">
        <w:rPr>
          <w:rFonts w:ascii="Times New Roman" w:hAnsi="Times New Roman"/>
          <w:sz w:val="24"/>
          <w:szCs w:val="24"/>
        </w:rPr>
        <w:t>Novo Mesto,</w:t>
      </w:r>
    </w:p>
    <w:p w:rsidR="00B3783E" w:rsidRPr="00FF75FC" w:rsidRDefault="00B3783E" w:rsidP="001F194D">
      <w:pPr>
        <w:numPr>
          <w:ilvl w:val="0"/>
          <w:numId w:val="14"/>
        </w:numPr>
        <w:spacing w:after="0" w:line="240" w:lineRule="auto"/>
        <w:jc w:val="both"/>
        <w:rPr>
          <w:rFonts w:ascii="Times New Roman" w:hAnsi="Times New Roman"/>
          <w:sz w:val="24"/>
          <w:szCs w:val="24"/>
        </w:rPr>
      </w:pPr>
      <w:r w:rsidRPr="00FF75FC">
        <w:rPr>
          <w:rFonts w:ascii="Times New Roman" w:hAnsi="Times New Roman"/>
          <w:sz w:val="24"/>
          <w:szCs w:val="24"/>
        </w:rPr>
        <w:t>Velenje,</w:t>
      </w:r>
    </w:p>
    <w:p w:rsidR="00B3783E" w:rsidRPr="00FF75FC" w:rsidRDefault="00B3783E" w:rsidP="001F194D">
      <w:pPr>
        <w:numPr>
          <w:ilvl w:val="0"/>
          <w:numId w:val="14"/>
        </w:numPr>
        <w:spacing w:after="0" w:line="240" w:lineRule="auto"/>
        <w:jc w:val="both"/>
        <w:rPr>
          <w:rFonts w:ascii="Times New Roman" w:hAnsi="Times New Roman"/>
          <w:sz w:val="24"/>
          <w:szCs w:val="24"/>
        </w:rPr>
      </w:pPr>
      <w:r w:rsidRPr="00FF75FC">
        <w:rPr>
          <w:rFonts w:ascii="Times New Roman" w:hAnsi="Times New Roman"/>
          <w:sz w:val="24"/>
          <w:szCs w:val="24"/>
        </w:rPr>
        <w:t>Nova Gorica,</w:t>
      </w:r>
    </w:p>
    <w:p w:rsidR="00B3783E" w:rsidRPr="00FF75FC" w:rsidRDefault="00B3783E" w:rsidP="001F194D">
      <w:pPr>
        <w:numPr>
          <w:ilvl w:val="0"/>
          <w:numId w:val="14"/>
        </w:numPr>
        <w:spacing w:after="0" w:line="240" w:lineRule="auto"/>
        <w:jc w:val="both"/>
        <w:rPr>
          <w:rFonts w:ascii="Times New Roman" w:hAnsi="Times New Roman"/>
          <w:sz w:val="24"/>
          <w:szCs w:val="24"/>
        </w:rPr>
      </w:pPr>
      <w:r w:rsidRPr="00FF75FC">
        <w:rPr>
          <w:rFonts w:ascii="Times New Roman" w:hAnsi="Times New Roman"/>
          <w:sz w:val="24"/>
          <w:szCs w:val="24"/>
        </w:rPr>
        <w:t>Ptuj,</w:t>
      </w:r>
    </w:p>
    <w:p w:rsidR="00B3783E" w:rsidRPr="00FF75FC" w:rsidRDefault="00B3783E" w:rsidP="001F194D">
      <w:pPr>
        <w:numPr>
          <w:ilvl w:val="0"/>
          <w:numId w:val="14"/>
        </w:numPr>
        <w:spacing w:after="0" w:line="240" w:lineRule="auto"/>
        <w:jc w:val="both"/>
        <w:rPr>
          <w:rFonts w:ascii="Times New Roman" w:hAnsi="Times New Roman"/>
          <w:sz w:val="24"/>
          <w:szCs w:val="24"/>
        </w:rPr>
      </w:pPr>
      <w:r w:rsidRPr="00FF75FC">
        <w:rPr>
          <w:rFonts w:ascii="Times New Roman" w:hAnsi="Times New Roman"/>
          <w:sz w:val="24"/>
          <w:szCs w:val="24"/>
        </w:rPr>
        <w:t>Murska Sobota in</w:t>
      </w:r>
    </w:p>
    <w:p w:rsidR="00B3783E" w:rsidRPr="00FF75FC" w:rsidRDefault="00B3783E" w:rsidP="001F194D">
      <w:pPr>
        <w:numPr>
          <w:ilvl w:val="0"/>
          <w:numId w:val="14"/>
        </w:numPr>
        <w:spacing w:after="0" w:line="240" w:lineRule="auto"/>
        <w:jc w:val="both"/>
        <w:rPr>
          <w:rFonts w:ascii="Times New Roman" w:hAnsi="Times New Roman"/>
          <w:sz w:val="24"/>
          <w:szCs w:val="24"/>
        </w:rPr>
      </w:pPr>
      <w:r w:rsidRPr="00FF75FC">
        <w:rPr>
          <w:rFonts w:ascii="Times New Roman" w:hAnsi="Times New Roman"/>
          <w:sz w:val="24"/>
          <w:szCs w:val="24"/>
        </w:rPr>
        <w:t>Slovenj Gradec.</w:t>
      </w:r>
    </w:p>
    <w:p w:rsidR="00B3783E" w:rsidRDefault="00B3783E" w:rsidP="001F194D">
      <w:pPr>
        <w:spacing w:after="0" w:line="240" w:lineRule="auto"/>
        <w:jc w:val="both"/>
        <w:rPr>
          <w:rFonts w:ascii="Times New Roman" w:hAnsi="Times New Roman"/>
          <w:sz w:val="24"/>
          <w:szCs w:val="24"/>
        </w:rPr>
      </w:pPr>
    </w:p>
    <w:p w:rsidR="00B3783E" w:rsidRDefault="00B3783E" w:rsidP="001F194D">
      <w:pPr>
        <w:spacing w:after="0" w:line="240" w:lineRule="auto"/>
        <w:jc w:val="both"/>
        <w:rPr>
          <w:rFonts w:ascii="Times New Roman" w:hAnsi="Times New Roman"/>
          <w:sz w:val="24"/>
          <w:szCs w:val="24"/>
        </w:rPr>
      </w:pPr>
      <w:r>
        <w:rPr>
          <w:rFonts w:ascii="Times New Roman" w:hAnsi="Times New Roman"/>
          <w:sz w:val="24"/>
          <w:szCs w:val="24"/>
        </w:rPr>
        <w:t xml:space="preserve">Za </w:t>
      </w:r>
      <w:r w:rsidR="00992182">
        <w:rPr>
          <w:rFonts w:ascii="Times New Roman" w:hAnsi="Times New Roman"/>
          <w:sz w:val="24"/>
          <w:szCs w:val="24"/>
        </w:rPr>
        <w:t>uveljavitev</w:t>
      </w:r>
      <w:r>
        <w:rPr>
          <w:rFonts w:ascii="Times New Roman" w:hAnsi="Times New Roman"/>
          <w:sz w:val="24"/>
          <w:szCs w:val="24"/>
        </w:rPr>
        <w:t xml:space="preserve"> mehanizma CTN morajo biti izpolnjeni naslednji pogoji:</w:t>
      </w:r>
    </w:p>
    <w:p w:rsidR="00B3783E" w:rsidRDefault="00B3783E" w:rsidP="001F194D">
      <w:pPr>
        <w:numPr>
          <w:ilvl w:val="0"/>
          <w:numId w:val="14"/>
        </w:numPr>
        <w:spacing w:after="0" w:line="240" w:lineRule="auto"/>
        <w:jc w:val="both"/>
        <w:rPr>
          <w:rFonts w:ascii="Times New Roman" w:hAnsi="Times New Roman"/>
          <w:sz w:val="24"/>
          <w:szCs w:val="24"/>
        </w:rPr>
      </w:pPr>
      <w:r>
        <w:rPr>
          <w:rFonts w:ascii="Times New Roman" w:hAnsi="Times New Roman"/>
          <w:sz w:val="24"/>
          <w:szCs w:val="24"/>
        </w:rPr>
        <w:t xml:space="preserve">sprejeta </w:t>
      </w:r>
      <w:r w:rsidR="00992182">
        <w:rPr>
          <w:rFonts w:ascii="Times New Roman" w:hAnsi="Times New Roman"/>
          <w:sz w:val="24"/>
          <w:szCs w:val="24"/>
        </w:rPr>
        <w:t xml:space="preserve">kakovostna </w:t>
      </w:r>
      <w:r>
        <w:rPr>
          <w:rFonts w:ascii="Times New Roman" w:hAnsi="Times New Roman"/>
          <w:sz w:val="24"/>
          <w:szCs w:val="24"/>
        </w:rPr>
        <w:t>trajnostna urbana strategija (TUS)</w:t>
      </w:r>
      <w:r w:rsidRPr="009D1408">
        <w:rPr>
          <w:rFonts w:ascii="Times New Roman" w:hAnsi="Times New Roman"/>
          <w:sz w:val="24"/>
          <w:szCs w:val="24"/>
        </w:rPr>
        <w:t>,</w:t>
      </w:r>
    </w:p>
    <w:p w:rsidR="00992182" w:rsidRDefault="00992182" w:rsidP="001F194D">
      <w:pPr>
        <w:numPr>
          <w:ilvl w:val="0"/>
          <w:numId w:val="14"/>
        </w:numPr>
        <w:spacing w:after="0" w:line="240" w:lineRule="auto"/>
        <w:jc w:val="both"/>
        <w:rPr>
          <w:rFonts w:ascii="Times New Roman" w:hAnsi="Times New Roman"/>
          <w:sz w:val="24"/>
          <w:szCs w:val="24"/>
        </w:rPr>
      </w:pPr>
      <w:r>
        <w:rPr>
          <w:rFonts w:ascii="Times New Roman" w:hAnsi="Times New Roman"/>
          <w:sz w:val="24"/>
          <w:szCs w:val="24"/>
        </w:rPr>
        <w:t xml:space="preserve">izvajanje naložb </w:t>
      </w:r>
      <w:r w:rsidR="00022FED">
        <w:rPr>
          <w:rFonts w:ascii="Times New Roman" w:hAnsi="Times New Roman"/>
          <w:sz w:val="24"/>
          <w:szCs w:val="24"/>
        </w:rPr>
        <w:t xml:space="preserve">iz TUS </w:t>
      </w:r>
      <w:r>
        <w:rPr>
          <w:rFonts w:ascii="Times New Roman" w:hAnsi="Times New Roman"/>
          <w:sz w:val="24"/>
          <w:szCs w:val="24"/>
        </w:rPr>
        <w:t>z vključevanje</w:t>
      </w:r>
      <w:r w:rsidR="00D45CAE">
        <w:rPr>
          <w:rFonts w:ascii="Times New Roman" w:hAnsi="Times New Roman"/>
          <w:sz w:val="24"/>
          <w:szCs w:val="24"/>
        </w:rPr>
        <w:t>m</w:t>
      </w:r>
      <w:r>
        <w:rPr>
          <w:rFonts w:ascii="Times New Roman" w:hAnsi="Times New Roman"/>
          <w:sz w:val="24"/>
          <w:szCs w:val="24"/>
        </w:rPr>
        <w:t xml:space="preserve"> različnih virov financiranja,</w:t>
      </w:r>
    </w:p>
    <w:p w:rsidR="00B3783E" w:rsidRDefault="00B3783E" w:rsidP="001F194D">
      <w:pPr>
        <w:numPr>
          <w:ilvl w:val="0"/>
          <w:numId w:val="14"/>
        </w:numPr>
        <w:spacing w:after="0" w:line="240" w:lineRule="auto"/>
        <w:jc w:val="both"/>
        <w:rPr>
          <w:rFonts w:ascii="Times New Roman" w:hAnsi="Times New Roman"/>
          <w:sz w:val="24"/>
          <w:szCs w:val="24"/>
        </w:rPr>
      </w:pPr>
      <w:r>
        <w:rPr>
          <w:rFonts w:ascii="Times New Roman" w:hAnsi="Times New Roman"/>
          <w:sz w:val="24"/>
          <w:szCs w:val="24"/>
        </w:rPr>
        <w:t xml:space="preserve">zagotovljena ustrezna institucionalna ureditev in usposobljenost </w:t>
      </w:r>
      <w:r w:rsidR="00992182">
        <w:rPr>
          <w:rFonts w:ascii="Times New Roman" w:hAnsi="Times New Roman"/>
          <w:sz w:val="24"/>
          <w:szCs w:val="24"/>
        </w:rPr>
        <w:t>vključenih v</w:t>
      </w:r>
      <w:r>
        <w:rPr>
          <w:rFonts w:ascii="Times New Roman" w:hAnsi="Times New Roman"/>
          <w:sz w:val="24"/>
          <w:szCs w:val="24"/>
        </w:rPr>
        <w:t xml:space="preserve"> izvajanje mehanizma CTN</w:t>
      </w:r>
      <w:r w:rsidR="006B2386">
        <w:rPr>
          <w:rFonts w:ascii="Times New Roman" w:hAnsi="Times New Roman"/>
          <w:sz w:val="24"/>
          <w:szCs w:val="24"/>
        </w:rPr>
        <w:t>.</w:t>
      </w:r>
    </w:p>
    <w:p w:rsidR="00B3783E" w:rsidRDefault="00B3783E" w:rsidP="001F194D">
      <w:pPr>
        <w:spacing w:after="0" w:line="240" w:lineRule="auto"/>
        <w:jc w:val="both"/>
        <w:rPr>
          <w:rFonts w:ascii="Times New Roman" w:hAnsi="Times New Roman"/>
          <w:sz w:val="24"/>
          <w:szCs w:val="24"/>
        </w:rPr>
      </w:pPr>
    </w:p>
    <w:p w:rsidR="00B3783E" w:rsidRDefault="00B3783E" w:rsidP="001F194D">
      <w:pPr>
        <w:spacing w:after="0" w:line="240" w:lineRule="auto"/>
        <w:jc w:val="both"/>
        <w:rPr>
          <w:rFonts w:ascii="Times New Roman" w:hAnsi="Times New Roman"/>
        </w:rPr>
      </w:pPr>
      <w:r>
        <w:rPr>
          <w:rFonts w:ascii="Times New Roman" w:hAnsi="Times New Roman"/>
          <w:sz w:val="24"/>
          <w:szCs w:val="24"/>
        </w:rPr>
        <w:t xml:space="preserve">Za odločitev o financiranju TUS z uporabo mehanizma CTN se upošteva </w:t>
      </w:r>
      <w:r>
        <w:rPr>
          <w:rFonts w:ascii="Times New Roman" w:hAnsi="Times New Roman"/>
        </w:rPr>
        <w:t>naslednja merila</w:t>
      </w:r>
      <w:r w:rsidRPr="00F032E8">
        <w:rPr>
          <w:rFonts w:ascii="Times New Roman" w:hAnsi="Times New Roman"/>
        </w:rPr>
        <w:t>:</w:t>
      </w:r>
    </w:p>
    <w:p w:rsidR="00B3783E" w:rsidRDefault="00B3783E" w:rsidP="001F194D">
      <w:pPr>
        <w:numPr>
          <w:ilvl w:val="0"/>
          <w:numId w:val="14"/>
        </w:numPr>
        <w:spacing w:after="0" w:line="240" w:lineRule="auto"/>
        <w:jc w:val="both"/>
        <w:rPr>
          <w:rFonts w:ascii="Times New Roman" w:hAnsi="Times New Roman"/>
          <w:sz w:val="24"/>
          <w:szCs w:val="24"/>
        </w:rPr>
      </w:pPr>
      <w:r>
        <w:rPr>
          <w:rFonts w:ascii="Times New Roman" w:hAnsi="Times New Roman"/>
          <w:sz w:val="24"/>
          <w:szCs w:val="24"/>
        </w:rPr>
        <w:t>kakovost trajnostne urbane strategije,</w:t>
      </w:r>
    </w:p>
    <w:p w:rsidR="00B3783E" w:rsidRDefault="00B3783E" w:rsidP="001F194D">
      <w:pPr>
        <w:numPr>
          <w:ilvl w:val="0"/>
          <w:numId w:val="14"/>
        </w:numPr>
        <w:spacing w:after="0" w:line="240" w:lineRule="auto"/>
        <w:jc w:val="both"/>
        <w:rPr>
          <w:rFonts w:ascii="Times New Roman" w:hAnsi="Times New Roman"/>
          <w:sz w:val="24"/>
          <w:szCs w:val="24"/>
        </w:rPr>
      </w:pPr>
      <w:r>
        <w:rPr>
          <w:rFonts w:ascii="Times New Roman" w:hAnsi="Times New Roman"/>
          <w:sz w:val="24"/>
          <w:szCs w:val="24"/>
        </w:rPr>
        <w:t xml:space="preserve">raven središča v </w:t>
      </w:r>
      <w:r w:rsidR="00992182">
        <w:rPr>
          <w:rFonts w:ascii="Times New Roman" w:hAnsi="Times New Roman"/>
          <w:sz w:val="24"/>
          <w:szCs w:val="24"/>
        </w:rPr>
        <w:t xml:space="preserve">posamezni kohezijski regiji, pri čemer se smiselno upošteva policentrični sistem </w:t>
      </w:r>
      <w:r>
        <w:rPr>
          <w:rFonts w:ascii="Times New Roman" w:hAnsi="Times New Roman"/>
          <w:sz w:val="24"/>
          <w:szCs w:val="24"/>
        </w:rPr>
        <w:t xml:space="preserve"> poselitve </w:t>
      </w:r>
      <w:r w:rsidR="00992182">
        <w:rPr>
          <w:rFonts w:ascii="Times New Roman" w:hAnsi="Times New Roman"/>
          <w:sz w:val="24"/>
          <w:szCs w:val="24"/>
        </w:rPr>
        <w:t>v Republiki Sloveniji,</w:t>
      </w:r>
    </w:p>
    <w:p w:rsidR="00B3783E" w:rsidRPr="006163C9" w:rsidRDefault="00B3783E" w:rsidP="001F194D">
      <w:pPr>
        <w:numPr>
          <w:ilvl w:val="0"/>
          <w:numId w:val="14"/>
        </w:numPr>
        <w:spacing w:after="0" w:line="240" w:lineRule="auto"/>
        <w:jc w:val="both"/>
        <w:rPr>
          <w:rFonts w:ascii="Times New Roman" w:hAnsi="Times New Roman"/>
          <w:sz w:val="24"/>
          <w:szCs w:val="24"/>
        </w:rPr>
      </w:pPr>
      <w:r>
        <w:rPr>
          <w:rFonts w:ascii="Times New Roman" w:hAnsi="Times New Roman"/>
          <w:sz w:val="24"/>
          <w:szCs w:val="24"/>
        </w:rPr>
        <w:t>število prebivalcev na območju izvajanja CTN.</w:t>
      </w:r>
    </w:p>
    <w:p w:rsidR="00B3783E" w:rsidRDefault="00B3783E" w:rsidP="001F194D">
      <w:pPr>
        <w:spacing w:after="0" w:line="240" w:lineRule="auto"/>
        <w:jc w:val="both"/>
        <w:rPr>
          <w:rFonts w:ascii="Times New Roman" w:hAnsi="Times New Roman"/>
          <w:sz w:val="24"/>
          <w:szCs w:val="24"/>
        </w:rPr>
      </w:pPr>
    </w:p>
    <w:p w:rsidR="00B3783E" w:rsidRDefault="00B3783E" w:rsidP="001F194D">
      <w:pPr>
        <w:spacing w:after="0" w:line="240" w:lineRule="auto"/>
        <w:jc w:val="both"/>
        <w:rPr>
          <w:rFonts w:ascii="Times New Roman" w:hAnsi="Times New Roman"/>
          <w:sz w:val="24"/>
          <w:szCs w:val="24"/>
        </w:rPr>
      </w:pPr>
      <w:r>
        <w:rPr>
          <w:rFonts w:ascii="Times New Roman" w:hAnsi="Times New Roman"/>
          <w:sz w:val="24"/>
          <w:szCs w:val="24"/>
        </w:rPr>
        <w:t>Ocena kakovosti</w:t>
      </w:r>
      <w:r w:rsidRPr="00B81245">
        <w:rPr>
          <w:rFonts w:ascii="Times New Roman" w:hAnsi="Times New Roman"/>
          <w:sz w:val="24"/>
          <w:szCs w:val="24"/>
        </w:rPr>
        <w:t xml:space="preserve"> </w:t>
      </w:r>
      <w:r>
        <w:rPr>
          <w:rFonts w:ascii="Times New Roman" w:hAnsi="Times New Roman"/>
          <w:sz w:val="24"/>
          <w:szCs w:val="24"/>
        </w:rPr>
        <w:t>TUS bo izvedena na podlagi naslednjih meril:</w:t>
      </w:r>
    </w:p>
    <w:p w:rsidR="00945C25" w:rsidRDefault="00945C25" w:rsidP="001F194D">
      <w:pPr>
        <w:numPr>
          <w:ilvl w:val="0"/>
          <w:numId w:val="14"/>
        </w:numPr>
        <w:spacing w:after="0" w:line="240" w:lineRule="auto"/>
        <w:jc w:val="both"/>
        <w:rPr>
          <w:rFonts w:ascii="Times New Roman" w:hAnsi="Times New Roman"/>
          <w:sz w:val="24"/>
          <w:szCs w:val="24"/>
        </w:rPr>
      </w:pPr>
      <w:r>
        <w:rPr>
          <w:rFonts w:ascii="Times New Roman" w:hAnsi="Times New Roman"/>
          <w:sz w:val="24"/>
          <w:szCs w:val="24"/>
        </w:rPr>
        <w:t>usklajenost s sprejetimi razvojnimi dokumenti občine,</w:t>
      </w:r>
    </w:p>
    <w:p w:rsidR="00B3783E" w:rsidRDefault="00B3783E" w:rsidP="001F194D">
      <w:pPr>
        <w:numPr>
          <w:ilvl w:val="0"/>
          <w:numId w:val="14"/>
        </w:numPr>
        <w:spacing w:after="0" w:line="240" w:lineRule="auto"/>
        <w:jc w:val="both"/>
        <w:rPr>
          <w:rFonts w:ascii="Times New Roman" w:hAnsi="Times New Roman"/>
          <w:sz w:val="24"/>
          <w:szCs w:val="24"/>
        </w:rPr>
      </w:pPr>
      <w:r>
        <w:rPr>
          <w:rFonts w:ascii="Times New Roman" w:hAnsi="Times New Roman"/>
          <w:sz w:val="24"/>
          <w:szCs w:val="24"/>
        </w:rPr>
        <w:t>skladnost z razvojnimi potrebami mesta,</w:t>
      </w:r>
    </w:p>
    <w:p w:rsidR="00B3783E" w:rsidRDefault="00B3783E" w:rsidP="001F194D">
      <w:pPr>
        <w:numPr>
          <w:ilvl w:val="0"/>
          <w:numId w:val="14"/>
        </w:numPr>
        <w:spacing w:after="0" w:line="240" w:lineRule="auto"/>
        <w:jc w:val="both"/>
        <w:rPr>
          <w:rFonts w:ascii="Times New Roman" w:hAnsi="Times New Roman"/>
          <w:sz w:val="24"/>
          <w:szCs w:val="24"/>
        </w:rPr>
      </w:pPr>
      <w:r>
        <w:rPr>
          <w:rFonts w:ascii="Times New Roman" w:hAnsi="Times New Roman"/>
          <w:sz w:val="24"/>
          <w:szCs w:val="24"/>
        </w:rPr>
        <w:t>usklajenost med posameznimi poglavji,</w:t>
      </w:r>
    </w:p>
    <w:p w:rsidR="00B3783E" w:rsidRDefault="00B3783E" w:rsidP="001F194D">
      <w:pPr>
        <w:numPr>
          <w:ilvl w:val="0"/>
          <w:numId w:val="14"/>
        </w:numPr>
        <w:spacing w:after="0" w:line="240" w:lineRule="auto"/>
        <w:jc w:val="both"/>
        <w:rPr>
          <w:rFonts w:ascii="Times New Roman" w:hAnsi="Times New Roman"/>
          <w:sz w:val="24"/>
          <w:szCs w:val="24"/>
        </w:rPr>
      </w:pPr>
      <w:r>
        <w:rPr>
          <w:rFonts w:ascii="Times New Roman" w:hAnsi="Times New Roman"/>
          <w:sz w:val="24"/>
          <w:szCs w:val="24"/>
        </w:rPr>
        <w:t>prispevek naložb k ciljem vsaj dveh prednostnih osi tega OP,</w:t>
      </w:r>
    </w:p>
    <w:p w:rsidR="00B3783E" w:rsidRPr="00945C25" w:rsidRDefault="00B3783E" w:rsidP="001F194D">
      <w:pPr>
        <w:numPr>
          <w:ilvl w:val="0"/>
          <w:numId w:val="14"/>
        </w:numPr>
        <w:spacing w:after="0" w:line="240" w:lineRule="auto"/>
        <w:jc w:val="both"/>
        <w:rPr>
          <w:rFonts w:ascii="Times New Roman" w:hAnsi="Times New Roman"/>
          <w:sz w:val="24"/>
          <w:szCs w:val="24"/>
        </w:rPr>
      </w:pPr>
      <w:r>
        <w:rPr>
          <w:rFonts w:ascii="Times New Roman" w:hAnsi="Times New Roman"/>
          <w:sz w:val="24"/>
          <w:szCs w:val="24"/>
        </w:rPr>
        <w:t>kartografski prikaz območja TUS in območja izvajanja CTN vključno z lokacijami predvidenih prednostnih naložb,</w:t>
      </w:r>
    </w:p>
    <w:p w:rsidR="00B3783E" w:rsidRDefault="00B3783E" w:rsidP="001F194D">
      <w:pPr>
        <w:numPr>
          <w:ilvl w:val="0"/>
          <w:numId w:val="14"/>
        </w:numPr>
        <w:spacing w:after="0" w:line="240" w:lineRule="auto"/>
        <w:jc w:val="both"/>
        <w:rPr>
          <w:rFonts w:ascii="Times New Roman" w:hAnsi="Times New Roman"/>
          <w:sz w:val="24"/>
          <w:szCs w:val="24"/>
        </w:rPr>
      </w:pPr>
      <w:r>
        <w:rPr>
          <w:rFonts w:ascii="Times New Roman" w:hAnsi="Times New Roman"/>
          <w:sz w:val="24"/>
          <w:szCs w:val="24"/>
        </w:rPr>
        <w:t>upoštevanje usmeritev za spodbujanje trajnostnega urbanega razvoja v Sloveniji opredeljenih v OP,</w:t>
      </w:r>
    </w:p>
    <w:p w:rsidR="00B3783E" w:rsidRDefault="00B3783E" w:rsidP="001F194D">
      <w:pPr>
        <w:numPr>
          <w:ilvl w:val="0"/>
          <w:numId w:val="14"/>
        </w:numPr>
        <w:spacing w:after="0" w:line="240" w:lineRule="auto"/>
        <w:jc w:val="both"/>
        <w:rPr>
          <w:rFonts w:ascii="Times New Roman" w:hAnsi="Times New Roman"/>
          <w:sz w:val="24"/>
          <w:szCs w:val="24"/>
        </w:rPr>
      </w:pPr>
      <w:r>
        <w:rPr>
          <w:rFonts w:ascii="Times New Roman" w:hAnsi="Times New Roman"/>
          <w:sz w:val="24"/>
          <w:szCs w:val="24"/>
        </w:rPr>
        <w:t xml:space="preserve">skladnost s Strategijo prostorskega razvoja Slovenije in drugimi nacionalnimi razvojnimi dokumenti, </w:t>
      </w:r>
    </w:p>
    <w:p w:rsidR="00B3783E" w:rsidRDefault="00B3783E" w:rsidP="001F194D">
      <w:pPr>
        <w:numPr>
          <w:ilvl w:val="0"/>
          <w:numId w:val="14"/>
        </w:numPr>
        <w:spacing w:after="0" w:line="240" w:lineRule="auto"/>
        <w:jc w:val="both"/>
        <w:rPr>
          <w:rFonts w:ascii="Times New Roman" w:hAnsi="Times New Roman"/>
          <w:sz w:val="24"/>
          <w:szCs w:val="24"/>
        </w:rPr>
      </w:pPr>
      <w:r w:rsidRPr="000E2971">
        <w:rPr>
          <w:rFonts w:ascii="Times New Roman" w:hAnsi="Times New Roman"/>
          <w:sz w:val="24"/>
          <w:szCs w:val="24"/>
        </w:rPr>
        <w:t>povezljivost z razvojnimi usmeritvami regije,</w:t>
      </w:r>
    </w:p>
    <w:p w:rsidR="00B3783E" w:rsidRPr="000E2971" w:rsidRDefault="00B3783E" w:rsidP="001F194D">
      <w:pPr>
        <w:numPr>
          <w:ilvl w:val="0"/>
          <w:numId w:val="14"/>
        </w:numPr>
        <w:spacing w:after="0" w:line="240" w:lineRule="auto"/>
        <w:jc w:val="both"/>
        <w:rPr>
          <w:rFonts w:ascii="Times New Roman" w:hAnsi="Times New Roman"/>
          <w:sz w:val="24"/>
          <w:szCs w:val="24"/>
        </w:rPr>
      </w:pPr>
      <w:r w:rsidRPr="000E2971">
        <w:rPr>
          <w:rFonts w:ascii="Times New Roman" w:hAnsi="Times New Roman"/>
          <w:sz w:val="24"/>
          <w:szCs w:val="24"/>
        </w:rPr>
        <w:lastRenderedPageBreak/>
        <w:t>vključevanje javnosti in drugih relevantnih deležnikov v pripra</w:t>
      </w:r>
      <w:r>
        <w:rPr>
          <w:rFonts w:ascii="Times New Roman" w:hAnsi="Times New Roman"/>
          <w:sz w:val="24"/>
          <w:szCs w:val="24"/>
        </w:rPr>
        <w:t>vo trajnostne urbane strategije.</w:t>
      </w:r>
    </w:p>
    <w:p w:rsidR="00B3783E" w:rsidRDefault="00B3783E" w:rsidP="001F194D">
      <w:pPr>
        <w:spacing w:after="0" w:line="240" w:lineRule="auto"/>
        <w:jc w:val="both"/>
        <w:rPr>
          <w:rFonts w:ascii="Times New Roman" w:hAnsi="Times New Roman"/>
          <w:sz w:val="24"/>
          <w:szCs w:val="24"/>
        </w:rPr>
      </w:pPr>
    </w:p>
    <w:p w:rsidR="00B3783E" w:rsidRDefault="00B3783E" w:rsidP="001F194D">
      <w:pPr>
        <w:spacing w:after="0" w:line="240" w:lineRule="auto"/>
        <w:jc w:val="both"/>
        <w:rPr>
          <w:rFonts w:ascii="Times New Roman" w:hAnsi="Times New Roman"/>
          <w:sz w:val="24"/>
          <w:szCs w:val="24"/>
        </w:rPr>
      </w:pPr>
      <w:r>
        <w:rPr>
          <w:rFonts w:ascii="Times New Roman" w:hAnsi="Times New Roman"/>
          <w:sz w:val="24"/>
          <w:szCs w:val="24"/>
        </w:rPr>
        <w:t>Na podlagi izpolnjevanja pogojev</w:t>
      </w:r>
      <w:r w:rsidRPr="00B3783E">
        <w:rPr>
          <w:rFonts w:ascii="Times New Roman" w:hAnsi="Times New Roman"/>
          <w:sz w:val="24"/>
          <w:szCs w:val="24"/>
        </w:rPr>
        <w:t xml:space="preserve"> </w:t>
      </w:r>
      <w:r>
        <w:rPr>
          <w:rFonts w:ascii="Times New Roman" w:hAnsi="Times New Roman"/>
          <w:sz w:val="24"/>
          <w:szCs w:val="24"/>
        </w:rPr>
        <w:t xml:space="preserve">za </w:t>
      </w:r>
      <w:r w:rsidR="00992182">
        <w:rPr>
          <w:rFonts w:ascii="Times New Roman" w:hAnsi="Times New Roman"/>
          <w:sz w:val="24"/>
          <w:szCs w:val="24"/>
        </w:rPr>
        <w:t xml:space="preserve">uveljavitev </w:t>
      </w:r>
      <w:r>
        <w:rPr>
          <w:rFonts w:ascii="Times New Roman" w:hAnsi="Times New Roman"/>
          <w:sz w:val="24"/>
          <w:szCs w:val="24"/>
        </w:rPr>
        <w:t xml:space="preserve"> mehanizma CTN in meril za odločitev o financiranju TUS</w:t>
      </w:r>
      <w:r w:rsidR="006B2386">
        <w:rPr>
          <w:rFonts w:ascii="Times New Roman" w:hAnsi="Times New Roman"/>
          <w:sz w:val="24"/>
          <w:szCs w:val="24"/>
        </w:rPr>
        <w:t>,</w:t>
      </w:r>
      <w:r>
        <w:rPr>
          <w:rFonts w:ascii="Times New Roman" w:hAnsi="Times New Roman"/>
          <w:sz w:val="24"/>
          <w:szCs w:val="24"/>
        </w:rPr>
        <w:t xml:space="preserve"> </w:t>
      </w:r>
      <w:r w:rsidR="00992182">
        <w:rPr>
          <w:rFonts w:ascii="Times New Roman" w:hAnsi="Times New Roman"/>
          <w:sz w:val="24"/>
          <w:szCs w:val="24"/>
        </w:rPr>
        <w:t>ZMOS kot posredniški organ sprejme</w:t>
      </w:r>
      <w:r w:rsidR="00CE4A43">
        <w:rPr>
          <w:rFonts w:ascii="Times New Roman" w:hAnsi="Times New Roman"/>
          <w:sz w:val="24"/>
          <w:szCs w:val="24"/>
        </w:rPr>
        <w:t xml:space="preserve"> </w:t>
      </w:r>
      <w:r w:rsidR="00CE4A43" w:rsidRPr="00BE75DA">
        <w:rPr>
          <w:rFonts w:ascii="Times New Roman" w:hAnsi="Times New Roman"/>
          <w:sz w:val="24"/>
          <w:szCs w:val="24"/>
        </w:rPr>
        <w:t>Metodologijo za izračun indikativne alokacije sredstev z uporabo mehanizma celostnih trajnostnih naložb CTN</w:t>
      </w:r>
      <w:r w:rsidR="00BE75DA">
        <w:rPr>
          <w:rFonts w:ascii="Times New Roman" w:hAnsi="Times New Roman"/>
          <w:sz w:val="24"/>
          <w:szCs w:val="24"/>
        </w:rPr>
        <w:t xml:space="preserve">. </w:t>
      </w:r>
      <w:r w:rsidR="00992182" w:rsidRPr="00DD2C78">
        <w:rPr>
          <w:rFonts w:ascii="Times New Roman" w:hAnsi="Times New Roman"/>
          <w:sz w:val="24"/>
          <w:szCs w:val="24"/>
        </w:rPr>
        <w:t>I</w:t>
      </w:r>
      <w:r w:rsidR="00992182">
        <w:rPr>
          <w:rFonts w:ascii="Times New Roman" w:hAnsi="Times New Roman"/>
          <w:sz w:val="24"/>
          <w:szCs w:val="24"/>
        </w:rPr>
        <w:t>zpolnjevanje pogojev za uveljavitev mehanizma CTN ter upoštevanje meril za odločitev o financiranju TUS z uporabo mehanizma CTN preveri organ upravljanja.</w:t>
      </w:r>
    </w:p>
    <w:p w:rsidR="00CE4A43" w:rsidRDefault="00CE4A43" w:rsidP="001F194D">
      <w:pPr>
        <w:spacing w:after="0" w:line="240" w:lineRule="auto"/>
        <w:jc w:val="both"/>
        <w:rPr>
          <w:rFonts w:ascii="Times New Roman" w:hAnsi="Times New Roman"/>
          <w:sz w:val="24"/>
          <w:szCs w:val="24"/>
        </w:rPr>
      </w:pPr>
    </w:p>
    <w:p w:rsidR="005944CB" w:rsidRDefault="00B3783E" w:rsidP="001F194D">
      <w:pPr>
        <w:spacing w:after="0" w:line="240" w:lineRule="auto"/>
        <w:jc w:val="both"/>
        <w:rPr>
          <w:rFonts w:ascii="Times New Roman" w:hAnsi="Times New Roman"/>
          <w:sz w:val="24"/>
          <w:szCs w:val="24"/>
          <w:lang w:eastAsia="sl-SI"/>
        </w:rPr>
      </w:pPr>
      <w:r w:rsidRPr="00161717">
        <w:rPr>
          <w:rFonts w:ascii="Times New Roman" w:hAnsi="Times New Roman"/>
          <w:sz w:val="24"/>
          <w:szCs w:val="24"/>
          <w:lang w:eastAsia="sl-SI"/>
        </w:rPr>
        <w:t>V s</w:t>
      </w:r>
      <w:r>
        <w:rPr>
          <w:rFonts w:ascii="Times New Roman" w:hAnsi="Times New Roman"/>
          <w:sz w:val="24"/>
          <w:szCs w:val="24"/>
          <w:lang w:eastAsia="sl-SI"/>
        </w:rPr>
        <w:t>mislu mehanizmov izvajanja bo za izbor operacij</w:t>
      </w:r>
      <w:r w:rsidRPr="00161717">
        <w:rPr>
          <w:rFonts w:ascii="Times New Roman" w:hAnsi="Times New Roman"/>
          <w:sz w:val="24"/>
          <w:szCs w:val="24"/>
          <w:lang w:eastAsia="sl-SI"/>
        </w:rPr>
        <w:t xml:space="preserve"> </w:t>
      </w:r>
      <w:r w:rsidR="00E127E1">
        <w:rPr>
          <w:rFonts w:ascii="Times New Roman" w:hAnsi="Times New Roman"/>
          <w:sz w:val="24"/>
          <w:szCs w:val="24"/>
          <w:lang w:eastAsia="sl-SI"/>
        </w:rPr>
        <w:t>predvidoma</w:t>
      </w:r>
      <w:r w:rsidRPr="00161717">
        <w:rPr>
          <w:rFonts w:ascii="Times New Roman" w:hAnsi="Times New Roman"/>
          <w:sz w:val="24"/>
          <w:szCs w:val="24"/>
          <w:lang w:eastAsia="sl-SI"/>
        </w:rPr>
        <w:t xml:space="preserve"> uporabljena neposredna potrditev operacij</w:t>
      </w:r>
      <w:r w:rsidR="005944CB">
        <w:rPr>
          <w:rFonts w:ascii="Times New Roman" w:hAnsi="Times New Roman"/>
          <w:sz w:val="24"/>
          <w:szCs w:val="24"/>
          <w:lang w:eastAsia="sl-SI"/>
        </w:rPr>
        <w:t>, ki se izvede v dveh fazah, in sicer:</w:t>
      </w:r>
    </w:p>
    <w:p w:rsidR="005944CB" w:rsidRDefault="005944CB" w:rsidP="006A2971">
      <w:pPr>
        <w:numPr>
          <w:ilvl w:val="0"/>
          <w:numId w:val="101"/>
        </w:numPr>
        <w:spacing w:after="0" w:line="240" w:lineRule="auto"/>
        <w:jc w:val="both"/>
        <w:rPr>
          <w:rFonts w:ascii="Times New Roman" w:hAnsi="Times New Roman"/>
          <w:sz w:val="24"/>
          <w:szCs w:val="24"/>
          <w:lang w:eastAsia="sl-SI"/>
        </w:rPr>
      </w:pPr>
      <w:r>
        <w:rPr>
          <w:rFonts w:ascii="Times New Roman" w:hAnsi="Times New Roman"/>
          <w:sz w:val="24"/>
          <w:szCs w:val="24"/>
          <w:lang w:eastAsia="sl-SI"/>
        </w:rPr>
        <w:t>faza: priprava in obj</w:t>
      </w:r>
      <w:r w:rsidR="00D45CAE">
        <w:rPr>
          <w:rFonts w:ascii="Times New Roman" w:hAnsi="Times New Roman"/>
          <w:sz w:val="24"/>
          <w:szCs w:val="24"/>
          <w:lang w:eastAsia="sl-SI"/>
        </w:rPr>
        <w:t>a</w:t>
      </w:r>
      <w:r>
        <w:rPr>
          <w:rFonts w:ascii="Times New Roman" w:hAnsi="Times New Roman"/>
          <w:sz w:val="24"/>
          <w:szCs w:val="24"/>
          <w:lang w:eastAsia="sl-SI"/>
        </w:rPr>
        <w:t>va povabila za predložitev vlog za operacije mestnih občin ter pregled in razvrstitev vlog na seznamu izbranih operacij s strani ZMOS (izbor operacij); do 31.12.201</w:t>
      </w:r>
      <w:r w:rsidR="006A2971">
        <w:rPr>
          <w:rFonts w:ascii="Times New Roman" w:hAnsi="Times New Roman"/>
          <w:sz w:val="24"/>
          <w:szCs w:val="24"/>
          <w:lang w:eastAsia="sl-SI"/>
        </w:rPr>
        <w:t>9</w:t>
      </w:r>
      <w:r>
        <w:rPr>
          <w:rFonts w:ascii="Times New Roman" w:hAnsi="Times New Roman"/>
          <w:sz w:val="24"/>
          <w:szCs w:val="24"/>
          <w:lang w:eastAsia="sl-SI"/>
        </w:rPr>
        <w:t xml:space="preserve"> ob upoštevanju indikativne alokacije sredstev za izvajanje TUS, od vključno 1.1.20</w:t>
      </w:r>
      <w:r w:rsidR="006A2971">
        <w:rPr>
          <w:rFonts w:ascii="Times New Roman" w:hAnsi="Times New Roman"/>
          <w:sz w:val="24"/>
          <w:szCs w:val="24"/>
          <w:lang w:eastAsia="sl-SI"/>
        </w:rPr>
        <w:t>20</w:t>
      </w:r>
      <w:r>
        <w:rPr>
          <w:rFonts w:ascii="Times New Roman" w:hAnsi="Times New Roman"/>
          <w:sz w:val="24"/>
          <w:szCs w:val="24"/>
          <w:lang w:eastAsia="sl-SI"/>
        </w:rPr>
        <w:t xml:space="preserve"> brez upoštevanja indikativne alokacije sredstev za izvajanje TUS.</w:t>
      </w:r>
    </w:p>
    <w:p w:rsidR="005944CB" w:rsidRDefault="005944CB" w:rsidP="006A2971">
      <w:pPr>
        <w:numPr>
          <w:ilvl w:val="0"/>
          <w:numId w:val="101"/>
        </w:numPr>
        <w:spacing w:after="0" w:line="240" w:lineRule="auto"/>
        <w:jc w:val="both"/>
        <w:rPr>
          <w:rFonts w:ascii="Times New Roman" w:hAnsi="Times New Roman"/>
          <w:sz w:val="24"/>
          <w:szCs w:val="24"/>
          <w:lang w:eastAsia="sl-SI"/>
        </w:rPr>
      </w:pPr>
      <w:r>
        <w:rPr>
          <w:rFonts w:ascii="Times New Roman" w:hAnsi="Times New Roman"/>
          <w:sz w:val="24"/>
          <w:szCs w:val="24"/>
          <w:lang w:eastAsia="sl-SI"/>
        </w:rPr>
        <w:t xml:space="preserve">faza: </w:t>
      </w:r>
      <w:r w:rsidRPr="006B2386">
        <w:rPr>
          <w:rFonts w:ascii="Times New Roman" w:hAnsi="Times New Roman"/>
          <w:sz w:val="24"/>
          <w:szCs w:val="24"/>
          <w:lang w:eastAsia="sl-SI"/>
        </w:rPr>
        <w:t xml:space="preserve">preverjanje </w:t>
      </w:r>
      <w:r w:rsidR="00507926" w:rsidRPr="006B2386">
        <w:rPr>
          <w:rFonts w:ascii="Times New Roman" w:hAnsi="Times New Roman"/>
          <w:sz w:val="24"/>
          <w:szCs w:val="24"/>
        </w:rPr>
        <w:t>postopkov izbora operacij in preverjanje ustreznosti vlog</w:t>
      </w:r>
      <w:r w:rsidR="00507926">
        <w:rPr>
          <w:rFonts w:ascii="Arial" w:hAnsi="Arial" w:cs="Arial"/>
          <w:sz w:val="20"/>
          <w:szCs w:val="20"/>
        </w:rPr>
        <w:t xml:space="preserve"> </w:t>
      </w:r>
      <w:r w:rsidR="00507926" w:rsidRPr="009A4273">
        <w:rPr>
          <w:rFonts w:ascii="Arial" w:hAnsi="Arial" w:cs="Arial"/>
          <w:sz w:val="20"/>
          <w:szCs w:val="20"/>
        </w:rPr>
        <w:t xml:space="preserve"> </w:t>
      </w:r>
      <w:r w:rsidR="0033072B">
        <w:rPr>
          <w:rFonts w:ascii="Times New Roman" w:hAnsi="Times New Roman"/>
          <w:sz w:val="24"/>
          <w:szCs w:val="24"/>
          <w:lang w:eastAsia="sl-SI"/>
        </w:rPr>
        <w:t xml:space="preserve">s strani </w:t>
      </w:r>
      <w:r>
        <w:rPr>
          <w:rFonts w:ascii="Times New Roman" w:hAnsi="Times New Roman"/>
          <w:sz w:val="24"/>
          <w:szCs w:val="24"/>
          <w:lang w:eastAsia="sl-SI"/>
        </w:rPr>
        <w:t>vsebinsko pristojnega posredniškega organa ter potrditev operacij s strani organa upravljanja (odločitev o podpori).</w:t>
      </w:r>
    </w:p>
    <w:p w:rsidR="00CE4A43" w:rsidRDefault="00CE4A43" w:rsidP="001F194D">
      <w:pPr>
        <w:spacing w:after="0" w:line="240" w:lineRule="auto"/>
        <w:jc w:val="both"/>
        <w:rPr>
          <w:rFonts w:ascii="Times New Roman" w:hAnsi="Times New Roman"/>
          <w:sz w:val="24"/>
          <w:szCs w:val="24"/>
          <w:lang w:eastAsia="sl-SI"/>
        </w:rPr>
      </w:pPr>
      <w:r w:rsidRPr="00BE75DA">
        <w:rPr>
          <w:rFonts w:ascii="Times New Roman" w:hAnsi="Times New Roman"/>
          <w:sz w:val="24"/>
          <w:szCs w:val="24"/>
          <w:lang w:eastAsia="sl-SI"/>
        </w:rPr>
        <w:t>kot je opredeljeno v Navodilih organa upravljanja za izvajanje mehanizma celostnih teritorialnih naložb v programskem obdobju 2014-2020.</w:t>
      </w:r>
      <w:r>
        <w:rPr>
          <w:rFonts w:ascii="Times New Roman" w:hAnsi="Times New Roman"/>
          <w:sz w:val="24"/>
          <w:szCs w:val="24"/>
          <w:lang w:eastAsia="sl-SI"/>
        </w:rPr>
        <w:t xml:space="preserve"> </w:t>
      </w:r>
    </w:p>
    <w:p w:rsidR="006B2386" w:rsidRDefault="006B2386" w:rsidP="001F194D">
      <w:pPr>
        <w:spacing w:after="0" w:line="240" w:lineRule="auto"/>
        <w:jc w:val="both"/>
        <w:rPr>
          <w:rFonts w:ascii="Times New Roman" w:hAnsi="Times New Roman"/>
          <w:sz w:val="24"/>
          <w:szCs w:val="24"/>
          <w:lang w:eastAsia="sl-SI"/>
        </w:rPr>
      </w:pPr>
    </w:p>
    <w:p w:rsidR="005944CB" w:rsidRDefault="00CE4A43" w:rsidP="001F194D">
      <w:pPr>
        <w:spacing w:after="0" w:line="240" w:lineRule="auto"/>
        <w:jc w:val="both"/>
        <w:rPr>
          <w:rFonts w:ascii="Times New Roman" w:hAnsi="Times New Roman"/>
          <w:sz w:val="24"/>
          <w:szCs w:val="24"/>
          <w:lang w:eastAsia="sl-SI"/>
        </w:rPr>
      </w:pPr>
      <w:r w:rsidRPr="00BE75DA">
        <w:rPr>
          <w:rFonts w:ascii="Times New Roman" w:hAnsi="Times New Roman"/>
          <w:sz w:val="24"/>
          <w:szCs w:val="24"/>
          <w:lang w:eastAsia="sl-SI"/>
        </w:rPr>
        <w:t>Vsebinska izhodišča za upravičence mehanizma CTN za pripravo operacij za PN 4.1, PN 4.4 in PN 6.3 določajo vsebine, upravičenost in zahtevano dokumentacijo za prijavo operacij v obeh fazah postopka neposredne potrditve operacij.</w:t>
      </w:r>
    </w:p>
    <w:p w:rsidR="00CE4A43" w:rsidRDefault="00CE4A43" w:rsidP="001F194D">
      <w:pPr>
        <w:spacing w:after="0" w:line="240" w:lineRule="auto"/>
        <w:jc w:val="both"/>
        <w:rPr>
          <w:rFonts w:ascii="Times New Roman" w:hAnsi="Times New Roman"/>
          <w:sz w:val="24"/>
          <w:szCs w:val="24"/>
          <w:lang w:eastAsia="sl-SI"/>
        </w:rPr>
      </w:pPr>
    </w:p>
    <w:p w:rsidR="005944CB" w:rsidRPr="00BE75DA" w:rsidRDefault="005944CB" w:rsidP="001F194D">
      <w:pPr>
        <w:spacing w:after="0" w:line="240" w:lineRule="auto"/>
        <w:jc w:val="both"/>
        <w:rPr>
          <w:rFonts w:ascii="Times New Roman" w:hAnsi="Times New Roman"/>
          <w:sz w:val="24"/>
          <w:szCs w:val="24"/>
          <w:lang w:eastAsia="sl-SI"/>
        </w:rPr>
      </w:pPr>
      <w:r w:rsidRPr="00BE75DA">
        <w:rPr>
          <w:rFonts w:ascii="Times New Roman" w:hAnsi="Times New Roman"/>
          <w:sz w:val="24"/>
          <w:szCs w:val="24"/>
          <w:lang w:eastAsia="sl-SI"/>
        </w:rPr>
        <w:t xml:space="preserve">Izvedbeni načrt za izvajanje TUS je pogoj za predložitev vloge MO na povabilo, objavljeno s strani ZMOS. </w:t>
      </w:r>
    </w:p>
    <w:p w:rsidR="00CE4A43" w:rsidRDefault="00CE4A43" w:rsidP="001F194D">
      <w:pPr>
        <w:spacing w:after="0" w:line="240" w:lineRule="auto"/>
        <w:jc w:val="both"/>
        <w:rPr>
          <w:rFonts w:ascii="Times New Roman" w:hAnsi="Times New Roman"/>
          <w:sz w:val="24"/>
          <w:szCs w:val="24"/>
          <w:lang w:eastAsia="sl-SI"/>
        </w:rPr>
      </w:pPr>
    </w:p>
    <w:p w:rsidR="00BF2D63" w:rsidRPr="00FF75FC" w:rsidRDefault="00B3783E" w:rsidP="001F194D">
      <w:pPr>
        <w:spacing w:after="0" w:line="240" w:lineRule="auto"/>
        <w:jc w:val="both"/>
        <w:rPr>
          <w:rFonts w:ascii="Times New Roman" w:hAnsi="Times New Roman"/>
          <w:sz w:val="24"/>
          <w:szCs w:val="24"/>
        </w:rPr>
      </w:pPr>
      <w:r w:rsidRPr="00FF75FC">
        <w:rPr>
          <w:rFonts w:ascii="Times New Roman" w:hAnsi="Times New Roman"/>
          <w:sz w:val="24"/>
          <w:szCs w:val="24"/>
        </w:rPr>
        <w:t xml:space="preserve">Izbor posameznih operacij v izvajanju </w:t>
      </w:r>
      <w:r>
        <w:rPr>
          <w:rFonts w:ascii="Times New Roman" w:hAnsi="Times New Roman"/>
          <w:sz w:val="24"/>
          <w:szCs w:val="24"/>
        </w:rPr>
        <w:t>CTN</w:t>
      </w:r>
      <w:r w:rsidRPr="00FF75FC">
        <w:rPr>
          <w:rFonts w:ascii="Times New Roman" w:hAnsi="Times New Roman"/>
          <w:sz w:val="24"/>
          <w:szCs w:val="24"/>
        </w:rPr>
        <w:t xml:space="preserve"> temelji na podlagi </w:t>
      </w:r>
      <w:r>
        <w:rPr>
          <w:rFonts w:ascii="Times New Roman" w:hAnsi="Times New Roman"/>
          <w:sz w:val="24"/>
          <w:szCs w:val="24"/>
        </w:rPr>
        <w:t>pogojev za ugotavljanje upravičenosti in meril za ocenjevanje</w:t>
      </w:r>
      <w:r w:rsidRPr="00FF75FC">
        <w:rPr>
          <w:rFonts w:ascii="Times New Roman" w:hAnsi="Times New Roman"/>
          <w:sz w:val="24"/>
          <w:szCs w:val="24"/>
        </w:rPr>
        <w:t xml:space="preserve"> v okviru relevantnih prednostnih osi</w:t>
      </w:r>
      <w:r>
        <w:rPr>
          <w:rFonts w:ascii="Times New Roman" w:hAnsi="Times New Roman"/>
          <w:sz w:val="24"/>
          <w:szCs w:val="24"/>
        </w:rPr>
        <w:t xml:space="preserve"> OP</w:t>
      </w:r>
      <w:r w:rsidR="006E44AD">
        <w:rPr>
          <w:rFonts w:ascii="Times New Roman" w:hAnsi="Times New Roman"/>
          <w:sz w:val="24"/>
          <w:szCs w:val="24"/>
        </w:rPr>
        <w:t>, ki se povzamejo v povabilu  posredniškega organa ZMOS mestnim občinam</w:t>
      </w:r>
      <w:r w:rsidRPr="00FF75FC">
        <w:rPr>
          <w:rFonts w:ascii="Times New Roman" w:hAnsi="Times New Roman"/>
          <w:sz w:val="24"/>
          <w:szCs w:val="24"/>
        </w:rPr>
        <w:t>.</w:t>
      </w:r>
    </w:p>
    <w:p w:rsidR="00BF0E81" w:rsidRPr="00FF75FC" w:rsidRDefault="00BF0E81" w:rsidP="006A2971">
      <w:pPr>
        <w:pStyle w:val="Naslov1"/>
        <w:numPr>
          <w:ilvl w:val="0"/>
          <w:numId w:val="78"/>
        </w:numPr>
        <w:spacing w:before="0" w:after="0" w:line="240" w:lineRule="auto"/>
      </w:pPr>
      <w:r w:rsidRPr="00FF75FC">
        <w:br w:type="page"/>
      </w:r>
      <w:bookmarkStart w:id="970" w:name="_Toc57026955"/>
      <w:r w:rsidRPr="00FF75FC">
        <w:lastRenderedPageBreak/>
        <w:t>STRATEGIJE LOKALNEGA RAZVOJA</w:t>
      </w:r>
      <w:bookmarkEnd w:id="970"/>
    </w:p>
    <w:p w:rsidR="00BF0E81" w:rsidRPr="00F64ABA" w:rsidRDefault="00BF0E81" w:rsidP="001F194D">
      <w:pPr>
        <w:pStyle w:val="Default"/>
        <w:jc w:val="both"/>
        <w:rPr>
          <w:rFonts w:ascii="Times New Roman" w:hAnsi="Times New Roman" w:cs="Times New Roman"/>
          <w:color w:val="auto"/>
        </w:rPr>
      </w:pPr>
    </w:p>
    <w:p w:rsidR="00B81245" w:rsidRPr="00F64ABA" w:rsidRDefault="00B81245" w:rsidP="001F194D">
      <w:pPr>
        <w:pStyle w:val="Default"/>
        <w:jc w:val="both"/>
        <w:rPr>
          <w:rFonts w:ascii="Times New Roman" w:hAnsi="Times New Roman" w:cs="Times New Roman"/>
          <w:color w:val="auto"/>
        </w:rPr>
      </w:pPr>
      <w:r w:rsidRPr="00F64ABA">
        <w:rPr>
          <w:rFonts w:ascii="Times New Roman" w:hAnsi="Times New Roman" w:cs="Times New Roman"/>
          <w:color w:val="auto"/>
        </w:rPr>
        <w:t xml:space="preserve">Odločanje o sprejemu Strategij lokalnega razvoja </w:t>
      </w:r>
      <w:r w:rsidR="00F64ABA">
        <w:rPr>
          <w:rFonts w:ascii="Times New Roman" w:hAnsi="Times New Roman" w:cs="Times New Roman"/>
          <w:color w:val="auto"/>
        </w:rPr>
        <w:t xml:space="preserve">in Lokalnih akcijskih skupin (LAS) </w:t>
      </w:r>
      <w:r w:rsidRPr="00F64ABA">
        <w:rPr>
          <w:rFonts w:ascii="Times New Roman" w:hAnsi="Times New Roman" w:cs="Times New Roman"/>
          <w:color w:val="auto"/>
        </w:rPr>
        <w:t xml:space="preserve">je smiselno ločeno od specifik opredeljevanja meril za izbor po prednostnih oseh OP. </w:t>
      </w:r>
    </w:p>
    <w:p w:rsidR="00B81245" w:rsidRPr="00F64ABA" w:rsidRDefault="00B81245" w:rsidP="001F194D">
      <w:pPr>
        <w:pStyle w:val="Default"/>
        <w:jc w:val="both"/>
        <w:rPr>
          <w:rFonts w:ascii="Times New Roman" w:hAnsi="Times New Roman" w:cs="Times New Roman"/>
          <w:color w:val="auto"/>
        </w:rPr>
      </w:pPr>
    </w:p>
    <w:p w:rsidR="00B81245" w:rsidRPr="00F64ABA" w:rsidRDefault="00B81245" w:rsidP="001F194D">
      <w:pPr>
        <w:pStyle w:val="Default"/>
        <w:jc w:val="both"/>
        <w:rPr>
          <w:rFonts w:ascii="Times New Roman" w:hAnsi="Times New Roman" w:cs="Times New Roman"/>
          <w:color w:val="auto"/>
        </w:rPr>
      </w:pPr>
      <w:r w:rsidRPr="00F64ABA">
        <w:rPr>
          <w:rFonts w:ascii="Times New Roman" w:hAnsi="Times New Roman" w:cs="Times New Roman"/>
          <w:color w:val="auto"/>
        </w:rPr>
        <w:t>Izbor Strategije lokalnega razvoja in LAS v okviru te prednostne osi »Socialna vključenost in zmanjševanje tveganja revščine« (prednostne naložbe »Vlaganja v okviru strategij lokalnega razvoja, ki ga vodi skupnost«) bo izveden na podlagi skupnih meril za izbor, ki bodo veljali za vse tri sklade EU:</w:t>
      </w:r>
    </w:p>
    <w:p w:rsidR="00B81245" w:rsidRPr="00F64ABA" w:rsidRDefault="00B81245" w:rsidP="006A2971">
      <w:pPr>
        <w:pStyle w:val="Default"/>
        <w:numPr>
          <w:ilvl w:val="0"/>
          <w:numId w:val="83"/>
        </w:numPr>
        <w:jc w:val="both"/>
        <w:rPr>
          <w:rFonts w:ascii="Times New Roman" w:hAnsi="Times New Roman" w:cs="Times New Roman"/>
          <w:color w:val="auto"/>
        </w:rPr>
      </w:pPr>
      <w:r w:rsidRPr="00F64ABA">
        <w:rPr>
          <w:rFonts w:ascii="Times New Roman" w:hAnsi="Times New Roman" w:cs="Times New Roman"/>
          <w:color w:val="auto"/>
        </w:rPr>
        <w:t xml:space="preserve">usklajenost SLR z razvojnimi potrebami območja, </w:t>
      </w:r>
    </w:p>
    <w:p w:rsidR="00B81245" w:rsidRPr="00F64ABA" w:rsidRDefault="00B81245" w:rsidP="006A2971">
      <w:pPr>
        <w:pStyle w:val="Default"/>
        <w:numPr>
          <w:ilvl w:val="0"/>
          <w:numId w:val="83"/>
        </w:numPr>
        <w:jc w:val="both"/>
        <w:rPr>
          <w:rFonts w:ascii="Times New Roman" w:hAnsi="Times New Roman" w:cs="Times New Roman"/>
          <w:color w:val="auto"/>
        </w:rPr>
      </w:pPr>
      <w:r w:rsidRPr="00F64ABA">
        <w:rPr>
          <w:rFonts w:ascii="Times New Roman" w:hAnsi="Times New Roman" w:cs="Times New Roman"/>
          <w:color w:val="auto"/>
        </w:rPr>
        <w:t xml:space="preserve">tematska področja ukrepanja, </w:t>
      </w:r>
    </w:p>
    <w:p w:rsidR="00B81245" w:rsidRPr="00F64ABA" w:rsidRDefault="00B81245" w:rsidP="006A2971">
      <w:pPr>
        <w:pStyle w:val="Default"/>
        <w:numPr>
          <w:ilvl w:val="0"/>
          <w:numId w:val="83"/>
        </w:numPr>
        <w:jc w:val="both"/>
        <w:rPr>
          <w:rFonts w:ascii="Times New Roman" w:hAnsi="Times New Roman" w:cs="Times New Roman"/>
          <w:color w:val="auto"/>
        </w:rPr>
      </w:pPr>
      <w:r w:rsidRPr="00F64ABA">
        <w:rPr>
          <w:rFonts w:ascii="Times New Roman" w:hAnsi="Times New Roman" w:cs="Times New Roman"/>
          <w:color w:val="auto"/>
        </w:rPr>
        <w:t xml:space="preserve">vsebinska usklajenost med posameznimi poglavji SLR, </w:t>
      </w:r>
    </w:p>
    <w:p w:rsidR="00B81245" w:rsidRPr="00F64ABA" w:rsidRDefault="00B81245" w:rsidP="006A2971">
      <w:pPr>
        <w:pStyle w:val="Default"/>
        <w:numPr>
          <w:ilvl w:val="0"/>
          <w:numId w:val="83"/>
        </w:numPr>
        <w:jc w:val="both"/>
        <w:rPr>
          <w:rFonts w:ascii="Times New Roman" w:hAnsi="Times New Roman" w:cs="Times New Roman"/>
          <w:color w:val="auto"/>
        </w:rPr>
      </w:pPr>
      <w:r w:rsidRPr="00F64ABA">
        <w:rPr>
          <w:rFonts w:ascii="Times New Roman" w:hAnsi="Times New Roman" w:cs="Times New Roman"/>
          <w:color w:val="auto"/>
        </w:rPr>
        <w:t xml:space="preserve">usklajenost akcijskega načrta, </w:t>
      </w:r>
    </w:p>
    <w:p w:rsidR="00B81245" w:rsidRPr="00F64ABA" w:rsidRDefault="00B81245" w:rsidP="006A2971">
      <w:pPr>
        <w:pStyle w:val="Default"/>
        <w:numPr>
          <w:ilvl w:val="0"/>
          <w:numId w:val="83"/>
        </w:numPr>
        <w:jc w:val="both"/>
        <w:rPr>
          <w:rFonts w:ascii="Times New Roman" w:hAnsi="Times New Roman" w:cs="Times New Roman"/>
          <w:color w:val="auto"/>
        </w:rPr>
      </w:pPr>
      <w:r w:rsidRPr="00F64ABA">
        <w:rPr>
          <w:rFonts w:ascii="Times New Roman" w:hAnsi="Times New Roman" w:cs="Times New Roman"/>
          <w:color w:val="auto"/>
        </w:rPr>
        <w:t xml:space="preserve">vključenost lokalnih akterjev v pripravo SLR in </w:t>
      </w:r>
    </w:p>
    <w:p w:rsidR="00B81245" w:rsidRPr="00F64ABA" w:rsidRDefault="00B81245" w:rsidP="006A2971">
      <w:pPr>
        <w:pStyle w:val="Default"/>
        <w:numPr>
          <w:ilvl w:val="0"/>
          <w:numId w:val="83"/>
        </w:numPr>
        <w:jc w:val="both"/>
        <w:rPr>
          <w:rFonts w:ascii="Times New Roman" w:hAnsi="Times New Roman" w:cs="Times New Roman"/>
          <w:color w:val="auto"/>
        </w:rPr>
      </w:pPr>
      <w:r w:rsidRPr="00F64ABA">
        <w:rPr>
          <w:rFonts w:ascii="Times New Roman" w:hAnsi="Times New Roman" w:cs="Times New Roman"/>
          <w:color w:val="auto"/>
        </w:rPr>
        <w:t>ustreznost in učinkovitost partnerstva.</w:t>
      </w:r>
    </w:p>
    <w:p w:rsidR="00B81245" w:rsidRPr="00F64ABA" w:rsidRDefault="00B81245" w:rsidP="001F194D">
      <w:pPr>
        <w:pStyle w:val="Default"/>
        <w:jc w:val="both"/>
        <w:rPr>
          <w:rFonts w:ascii="Times New Roman" w:hAnsi="Times New Roman" w:cs="Times New Roman"/>
          <w:color w:val="auto"/>
        </w:rPr>
      </w:pPr>
    </w:p>
    <w:p w:rsidR="00B81245" w:rsidRPr="00F64ABA" w:rsidRDefault="00B81245" w:rsidP="001F194D">
      <w:pPr>
        <w:pStyle w:val="Default"/>
        <w:jc w:val="both"/>
        <w:rPr>
          <w:rFonts w:ascii="Times New Roman" w:hAnsi="Times New Roman" w:cs="Times New Roman"/>
          <w:color w:val="auto"/>
        </w:rPr>
      </w:pPr>
      <w:r w:rsidRPr="00F64ABA">
        <w:rPr>
          <w:rFonts w:ascii="Times New Roman" w:hAnsi="Times New Roman" w:cs="Times New Roman"/>
          <w:color w:val="auto"/>
        </w:rPr>
        <w:t xml:space="preserve">Poleg tega bodo Strategije lokalnega razvoja za ESRR upoštevale </w:t>
      </w:r>
      <w:r w:rsidR="00F64ABA">
        <w:rPr>
          <w:rFonts w:ascii="Times New Roman" w:hAnsi="Times New Roman" w:cs="Times New Roman"/>
          <w:color w:val="auto"/>
        </w:rPr>
        <w:t xml:space="preserve">tudi naslednja </w:t>
      </w:r>
      <w:r w:rsidR="00477687">
        <w:rPr>
          <w:rFonts w:ascii="Times New Roman" w:hAnsi="Times New Roman" w:cs="Times New Roman"/>
          <w:color w:val="auto"/>
        </w:rPr>
        <w:t>načela</w:t>
      </w:r>
      <w:r w:rsidR="00F64ABA">
        <w:rPr>
          <w:rFonts w:ascii="Times New Roman" w:hAnsi="Times New Roman" w:cs="Times New Roman"/>
          <w:color w:val="auto"/>
        </w:rPr>
        <w:t xml:space="preserve"> za izbor:</w:t>
      </w:r>
    </w:p>
    <w:p w:rsidR="00B81245" w:rsidRPr="00F64ABA" w:rsidRDefault="00B81245" w:rsidP="006A2971">
      <w:pPr>
        <w:pStyle w:val="Default"/>
        <w:numPr>
          <w:ilvl w:val="0"/>
          <w:numId w:val="84"/>
        </w:numPr>
        <w:jc w:val="both"/>
        <w:rPr>
          <w:rFonts w:ascii="Times New Roman" w:hAnsi="Times New Roman" w:cs="Times New Roman"/>
          <w:color w:val="auto"/>
        </w:rPr>
      </w:pPr>
      <w:r w:rsidRPr="00F64ABA">
        <w:rPr>
          <w:rFonts w:ascii="Times New Roman" w:hAnsi="Times New Roman" w:cs="Times New Roman"/>
          <w:color w:val="auto"/>
        </w:rPr>
        <w:t>usklajenost izvedbenega dela Strategije lokalnega razvoja in relevantnega reg</w:t>
      </w:r>
      <w:r w:rsidR="00F64ABA" w:rsidRPr="00F64ABA">
        <w:rPr>
          <w:rFonts w:ascii="Times New Roman" w:hAnsi="Times New Roman" w:cs="Times New Roman"/>
          <w:color w:val="auto"/>
        </w:rPr>
        <w:t xml:space="preserve">ionalno razvojnega programa ter </w:t>
      </w:r>
      <w:r w:rsidRPr="00F64ABA">
        <w:rPr>
          <w:rFonts w:ascii="Times New Roman" w:hAnsi="Times New Roman" w:cs="Times New Roman"/>
          <w:color w:val="auto"/>
        </w:rPr>
        <w:t>prispevek Strategije lokalnega razvoja k doseganju ciljev relevantnega regionalno razvojnega programa,</w:t>
      </w:r>
    </w:p>
    <w:p w:rsidR="00BF0E81" w:rsidRPr="00F64ABA" w:rsidRDefault="00B81245" w:rsidP="006A2971">
      <w:pPr>
        <w:pStyle w:val="Default"/>
        <w:numPr>
          <w:ilvl w:val="0"/>
          <w:numId w:val="84"/>
        </w:numPr>
        <w:jc w:val="both"/>
        <w:rPr>
          <w:rFonts w:ascii="Times New Roman" w:hAnsi="Times New Roman" w:cs="Times New Roman"/>
          <w:color w:val="auto"/>
        </w:rPr>
      </w:pPr>
      <w:r w:rsidRPr="00F64ABA">
        <w:rPr>
          <w:rFonts w:ascii="Times New Roman" w:hAnsi="Times New Roman" w:cs="Times New Roman"/>
          <w:color w:val="auto"/>
        </w:rPr>
        <w:t>inovativnost predlaganih ukrepov v Strategije lokalnega razvoja za reševanje urbane problematike v manjših mestih in urbanih območjih.</w:t>
      </w:r>
    </w:p>
    <w:p w:rsidR="00F64ABA" w:rsidRDefault="00F64ABA" w:rsidP="001F194D">
      <w:pPr>
        <w:spacing w:after="0" w:line="240" w:lineRule="auto"/>
        <w:jc w:val="both"/>
        <w:rPr>
          <w:ins w:id="971" w:author="Avtor"/>
          <w:rFonts w:ascii="Times New Roman" w:eastAsia="Times New Roman" w:hAnsi="Times New Roman"/>
          <w:bCs/>
          <w:sz w:val="24"/>
          <w:szCs w:val="24"/>
        </w:rPr>
      </w:pPr>
    </w:p>
    <w:p w:rsidR="007953A3" w:rsidRPr="00FF75FC" w:rsidRDefault="007953A3" w:rsidP="001F194D">
      <w:pPr>
        <w:spacing w:after="0" w:line="240" w:lineRule="auto"/>
        <w:jc w:val="both"/>
        <w:rPr>
          <w:rFonts w:ascii="Times New Roman" w:eastAsia="Times New Roman" w:hAnsi="Times New Roman"/>
          <w:bCs/>
          <w:sz w:val="24"/>
          <w:szCs w:val="24"/>
        </w:rPr>
      </w:pPr>
    </w:p>
    <w:sectPr w:rsidR="007953A3" w:rsidRPr="00FF75FC" w:rsidSect="009B2A4D">
      <w:headerReference w:type="default" r:id="rId11"/>
      <w:footerReference w:type="default" r:id="rId12"/>
      <w:headerReference w:type="first" r:id="rId13"/>
      <w:footerReference w:type="first" r:id="rId14"/>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38ED" w:rsidRDefault="006F38ED" w:rsidP="00782771">
      <w:pPr>
        <w:spacing w:after="0" w:line="240" w:lineRule="auto"/>
      </w:pPr>
      <w:r>
        <w:separator/>
      </w:r>
    </w:p>
  </w:endnote>
  <w:endnote w:type="continuationSeparator" w:id="0">
    <w:p w:rsidR="006F38ED" w:rsidRDefault="006F38ED" w:rsidP="00782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Tms Rmn">
    <w:panose1 w:val="02020603040505020304"/>
    <w:charset w:val="00"/>
    <w:family w:val="roman"/>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8ED" w:rsidRPr="002B7BAF" w:rsidRDefault="006F38ED" w:rsidP="00DB4A91">
    <w:pPr>
      <w:pStyle w:val="Noga"/>
      <w:jc w:val="center"/>
      <w:rPr>
        <w:rFonts w:ascii="Times New Roman" w:hAnsi="Times New Roman"/>
      </w:rPr>
    </w:pPr>
    <w:r>
      <w:rPr>
        <w:rFonts w:ascii="Times New Roman" w:hAnsi="Times New Roman"/>
      </w:rPr>
      <w:t xml:space="preserve">Merila, </w:t>
    </w:r>
    <w:ins w:id="972" w:author="Avtor">
      <w:r>
        <w:rPr>
          <w:rFonts w:ascii="Times New Roman" w:hAnsi="Times New Roman"/>
        </w:rPr>
        <w:t xml:space="preserve">november </w:t>
      </w:r>
      <w:r w:rsidRPr="006A2971">
        <w:rPr>
          <w:rFonts w:ascii="Times New Roman" w:hAnsi="Times New Roman"/>
        </w:rPr>
        <w:t>20</w:t>
      </w:r>
      <w:r>
        <w:rPr>
          <w:rFonts w:ascii="Times New Roman" w:hAnsi="Times New Roman"/>
        </w:rPr>
        <w:t>20</w:t>
      </w:r>
    </w:ins>
    <w:del w:id="973" w:author="Avtor">
      <w:r w:rsidDel="0024002D">
        <w:rPr>
          <w:rFonts w:ascii="Times New Roman" w:hAnsi="Times New Roman"/>
        </w:rPr>
        <w:delText>maj 2018</w:delText>
      </w:r>
    </w:del>
    <w:r w:rsidRPr="002B7BAF">
      <w:rPr>
        <w:rFonts w:ascii="Times New Roman" w:hAnsi="Times New Roman"/>
      </w:rPr>
      <w:tab/>
    </w:r>
    <w:r w:rsidRPr="002B7BAF">
      <w:rPr>
        <w:rFonts w:ascii="Times New Roman" w:hAnsi="Times New Roman"/>
      </w:rPr>
      <w:fldChar w:fldCharType="begin"/>
    </w:r>
    <w:r w:rsidRPr="002B7BAF">
      <w:rPr>
        <w:rFonts w:ascii="Times New Roman" w:hAnsi="Times New Roman"/>
      </w:rPr>
      <w:instrText>PAGE   \* MERGEFORMAT</w:instrText>
    </w:r>
    <w:r w:rsidRPr="002B7BAF">
      <w:rPr>
        <w:rFonts w:ascii="Times New Roman" w:hAnsi="Times New Roman"/>
      </w:rPr>
      <w:fldChar w:fldCharType="separate"/>
    </w:r>
    <w:r w:rsidR="00D063C8">
      <w:rPr>
        <w:rFonts w:ascii="Times New Roman" w:hAnsi="Times New Roman"/>
        <w:noProof/>
      </w:rPr>
      <w:t>90</w:t>
    </w:r>
    <w:r w:rsidRPr="002B7BAF">
      <w:rPr>
        <w:rFonts w:ascii="Times New Roman" w:hAnsi="Times New Roman"/>
      </w:rPr>
      <w:fldChar w:fldCharType="end"/>
    </w:r>
    <w:r>
      <w:rPr>
        <w:rFonts w:ascii="Times New Roman" w:hAnsi="Times New Roman"/>
      </w:rPr>
      <w:tab/>
      <w:t xml:space="preserve">Verzija: </w:t>
    </w:r>
    <w:ins w:id="974" w:author="Avtor">
      <w:r>
        <w:rPr>
          <w:rFonts w:ascii="Times New Roman" w:hAnsi="Times New Roman"/>
        </w:rPr>
        <w:t>4</w:t>
      </w:r>
    </w:ins>
    <w:del w:id="975" w:author="Avtor">
      <w:r w:rsidDel="0024002D">
        <w:rPr>
          <w:rFonts w:ascii="Times New Roman" w:hAnsi="Times New Roman"/>
        </w:rPr>
        <w:delText>3</w:delText>
      </w:r>
    </w:del>
    <w:r>
      <w:rPr>
        <w:rFonts w:ascii="Times New Roman" w:hAnsi="Times New Roman"/>
      </w:rPr>
      <w:t>.0</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8ED" w:rsidRPr="009D1588" w:rsidRDefault="006F38ED">
    <w:pPr>
      <w:pStyle w:val="Noga"/>
      <w:rPr>
        <w:rFonts w:ascii="Times New Roman" w:hAnsi="Times New Roman"/>
      </w:rPr>
    </w:pPr>
    <w:r w:rsidRPr="006A2971">
      <w:rPr>
        <w:rFonts w:ascii="Times New Roman" w:hAnsi="Times New Roman"/>
      </w:rPr>
      <w:t xml:space="preserve">Merila, </w:t>
    </w:r>
    <w:ins w:id="976" w:author="Avtor">
      <w:r>
        <w:rPr>
          <w:rFonts w:ascii="Times New Roman" w:hAnsi="Times New Roman"/>
        </w:rPr>
        <w:t xml:space="preserve">november </w:t>
      </w:r>
    </w:ins>
    <w:del w:id="977" w:author="Avtor">
      <w:r w:rsidDel="00754794">
        <w:rPr>
          <w:rFonts w:ascii="Times New Roman" w:hAnsi="Times New Roman"/>
        </w:rPr>
        <w:delText>maj</w:delText>
      </w:r>
      <w:r w:rsidRPr="006A2971" w:rsidDel="00754794">
        <w:rPr>
          <w:rFonts w:ascii="Times New Roman" w:hAnsi="Times New Roman"/>
        </w:rPr>
        <w:delText xml:space="preserve"> </w:delText>
      </w:r>
    </w:del>
    <w:r w:rsidRPr="006A2971">
      <w:rPr>
        <w:rFonts w:ascii="Times New Roman" w:hAnsi="Times New Roman"/>
      </w:rPr>
      <w:t>20</w:t>
    </w:r>
    <w:ins w:id="978" w:author="Avtor">
      <w:r>
        <w:rPr>
          <w:rFonts w:ascii="Times New Roman" w:hAnsi="Times New Roman"/>
        </w:rPr>
        <w:t>20</w:t>
      </w:r>
    </w:ins>
    <w:del w:id="979" w:author="Avtor">
      <w:r w:rsidRPr="006A2971" w:rsidDel="00754794">
        <w:rPr>
          <w:rFonts w:ascii="Times New Roman" w:hAnsi="Times New Roman"/>
        </w:rPr>
        <w:delText>18</w:delText>
      </w:r>
    </w:del>
    <w:r w:rsidRPr="006A2971">
      <w:rPr>
        <w:rFonts w:ascii="Times New Roman" w:hAnsi="Times New Roman"/>
      </w:rPr>
      <w:tab/>
    </w:r>
    <w:r w:rsidRPr="006A2971">
      <w:rPr>
        <w:rFonts w:ascii="Times New Roman" w:hAnsi="Times New Roman"/>
      </w:rPr>
      <w:tab/>
      <w:t xml:space="preserve">Verzija: </w:t>
    </w:r>
    <w:ins w:id="980" w:author="Avtor">
      <w:r>
        <w:rPr>
          <w:rFonts w:ascii="Times New Roman" w:hAnsi="Times New Roman"/>
        </w:rPr>
        <w:t>4</w:t>
      </w:r>
    </w:ins>
    <w:del w:id="981" w:author="Avtor">
      <w:r w:rsidRPr="006A2971" w:rsidDel="00754794">
        <w:rPr>
          <w:rFonts w:ascii="Times New Roman" w:hAnsi="Times New Roman"/>
        </w:rPr>
        <w:delText>3</w:delText>
      </w:r>
    </w:del>
    <w:r w:rsidRPr="006A2971">
      <w:rPr>
        <w:rFonts w:ascii="Times New Roman" w:hAnsi="Times New Roman"/>
      </w:rPr>
      <w:t>.0</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38ED" w:rsidRDefault="006F38ED" w:rsidP="00782771">
      <w:pPr>
        <w:spacing w:after="0" w:line="240" w:lineRule="auto"/>
      </w:pPr>
      <w:r>
        <w:separator/>
      </w:r>
    </w:p>
  </w:footnote>
  <w:footnote w:type="continuationSeparator" w:id="0">
    <w:p w:rsidR="006F38ED" w:rsidRDefault="006F38ED" w:rsidP="00782771">
      <w:pPr>
        <w:spacing w:after="0" w:line="240" w:lineRule="auto"/>
      </w:pPr>
      <w:r>
        <w:continuationSeparator/>
      </w:r>
    </w:p>
  </w:footnote>
  <w:footnote w:id="1">
    <w:p w:rsidR="006F38ED" w:rsidRPr="00D0074F" w:rsidRDefault="006F38ED" w:rsidP="001872FB">
      <w:pPr>
        <w:pStyle w:val="Sprotnaopomba-besedilo"/>
        <w:jc w:val="both"/>
        <w:rPr>
          <w:rFonts w:ascii="Times New Roman" w:hAnsi="Times New Roman"/>
        </w:rPr>
      </w:pPr>
      <w:r>
        <w:rPr>
          <w:rStyle w:val="Sprotnaopomba-sklic"/>
        </w:rPr>
        <w:footnoteRef/>
      </w:r>
      <w:r>
        <w:t xml:space="preserve"> </w:t>
      </w:r>
      <w:r w:rsidRPr="00D0074F">
        <w:rPr>
          <w:rFonts w:ascii="Times New Roman" w:hAnsi="Times New Roman"/>
        </w:rPr>
        <w:t xml:space="preserve">Uporaba javnemu razpisu podobnega postopka za izbor operacij </w:t>
      </w:r>
      <w:r>
        <w:rPr>
          <w:rFonts w:ascii="Times New Roman" w:hAnsi="Times New Roman"/>
        </w:rPr>
        <w:t>se nanaša na javni poziv, ki ga podrobneje prav tako ureja nacionalna pravna podlaga za izvajanje kohezijske politike 2014-2020.</w:t>
      </w:r>
    </w:p>
  </w:footnote>
  <w:footnote w:id="2">
    <w:p w:rsidR="006F38ED" w:rsidRDefault="006F38ED">
      <w:r>
        <w:rPr>
          <w:rStyle w:val="Sprotnaopomba-sklic"/>
        </w:rPr>
        <w:footnoteRef/>
      </w:r>
      <w:r>
        <w:t xml:space="preserve"> </w:t>
      </w:r>
      <w:r w:rsidRPr="00D871F0">
        <w:rPr>
          <w:rFonts w:ascii="Times New Roman" w:hAnsi="Times New Roman"/>
        </w:rPr>
        <w:t>V skladu z določili  člena  69 (3)(B) uredbe 1303/2013</w:t>
      </w:r>
      <w:r w:rsidRPr="00D871F0">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8ED" w:rsidRDefault="006F38ED" w:rsidP="00621477">
    <w:pPr>
      <w:pStyle w:val="Glava"/>
      <w:tabs>
        <w:tab w:val="clear" w:pos="4536"/>
        <w:tab w:val="clear" w:pos="9072"/>
        <w:tab w:val="left" w:pos="3371"/>
      </w:tabs>
    </w:pPr>
    <w:r>
      <w:rPr>
        <w:noProof/>
        <w:lang w:eastAsia="sl-SI"/>
      </w:rPr>
      <w:drawing>
        <wp:anchor distT="0" distB="0" distL="114300" distR="114300" simplePos="0" relativeHeight="251659264" behindDoc="1" locked="0" layoutInCell="1" allowOverlap="1">
          <wp:simplePos x="0" y="0"/>
          <wp:positionH relativeFrom="column">
            <wp:posOffset>3538220</wp:posOffset>
          </wp:positionH>
          <wp:positionV relativeFrom="paragraph">
            <wp:posOffset>-346710</wp:posOffset>
          </wp:positionV>
          <wp:extent cx="2428875" cy="1174750"/>
          <wp:effectExtent l="0" t="0" r="0" b="0"/>
          <wp:wrapThrough wrapText="bothSides">
            <wp:wrapPolygon edited="0">
              <wp:start x="0" y="0"/>
              <wp:lineTo x="0" y="21366"/>
              <wp:lineTo x="21515" y="21366"/>
              <wp:lineTo x="21515" y="0"/>
              <wp:lineTo x="0" y="0"/>
            </wp:wrapPolygon>
          </wp:wrapThrough>
          <wp:docPr id="7"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8875" cy="1174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l-SI"/>
      </w:rPr>
      <w:drawing>
        <wp:anchor distT="0" distB="0" distL="114300" distR="114300" simplePos="0" relativeHeight="251656192" behindDoc="1" locked="0" layoutInCell="1" allowOverlap="1">
          <wp:simplePos x="0" y="0"/>
          <wp:positionH relativeFrom="column">
            <wp:posOffset>-442595</wp:posOffset>
          </wp:positionH>
          <wp:positionV relativeFrom="paragraph">
            <wp:posOffset>-38100</wp:posOffset>
          </wp:positionV>
          <wp:extent cx="3314700" cy="466725"/>
          <wp:effectExtent l="0" t="0" r="0" b="0"/>
          <wp:wrapNone/>
          <wp:docPr id="4" name="Slika 4" descr="SV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VR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14700" cy="466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38ED" w:rsidRDefault="006F38ED" w:rsidP="00621477">
    <w:pPr>
      <w:pStyle w:val="Glava"/>
      <w:tabs>
        <w:tab w:val="clear" w:pos="4536"/>
        <w:tab w:val="clear" w:pos="9072"/>
        <w:tab w:val="left" w:pos="1711"/>
      </w:tabs>
    </w:pPr>
  </w:p>
  <w:p w:rsidR="006F38ED" w:rsidRDefault="006F38ED"/>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8ED" w:rsidRDefault="006F38ED">
    <w:pPr>
      <w:pStyle w:val="Glava"/>
    </w:pPr>
    <w:r>
      <w:rPr>
        <w:noProof/>
        <w:lang w:eastAsia="sl-SI"/>
      </w:rPr>
      <w:drawing>
        <wp:anchor distT="0" distB="0" distL="114300" distR="114300" simplePos="0" relativeHeight="251658240" behindDoc="1" locked="0" layoutInCell="1" allowOverlap="1">
          <wp:simplePos x="0" y="0"/>
          <wp:positionH relativeFrom="column">
            <wp:posOffset>3460750</wp:posOffset>
          </wp:positionH>
          <wp:positionV relativeFrom="paragraph">
            <wp:posOffset>-281940</wp:posOffset>
          </wp:positionV>
          <wp:extent cx="2428875" cy="1174750"/>
          <wp:effectExtent l="0" t="0" r="0" b="0"/>
          <wp:wrapThrough wrapText="bothSides">
            <wp:wrapPolygon edited="0">
              <wp:start x="0" y="0"/>
              <wp:lineTo x="0" y="21366"/>
              <wp:lineTo x="21515" y="21366"/>
              <wp:lineTo x="21515" y="0"/>
              <wp:lineTo x="0" y="0"/>
            </wp:wrapPolygon>
          </wp:wrapThrough>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8875" cy="1174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l-SI"/>
      </w:rPr>
      <w:drawing>
        <wp:anchor distT="0" distB="0" distL="114300" distR="114300" simplePos="0" relativeHeight="251657216" behindDoc="1" locked="0" layoutInCell="1" allowOverlap="1">
          <wp:simplePos x="0" y="0"/>
          <wp:positionH relativeFrom="column">
            <wp:posOffset>-290195</wp:posOffset>
          </wp:positionH>
          <wp:positionV relativeFrom="paragraph">
            <wp:posOffset>26670</wp:posOffset>
          </wp:positionV>
          <wp:extent cx="3314700" cy="466725"/>
          <wp:effectExtent l="0" t="0" r="0" b="0"/>
          <wp:wrapNone/>
          <wp:docPr id="5" name="Slika 5" descr="SV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VR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14700" cy="466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38ED" w:rsidRDefault="006F38ED">
    <w:pPr>
      <w:pStyle w:val="Glava"/>
    </w:pPr>
  </w:p>
  <w:p w:rsidR="006F38ED" w:rsidRDefault="006F38ED">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17"/>
    <w:multiLevelType w:val="multilevel"/>
    <w:tmpl w:val="00000017"/>
    <w:name w:val="WW8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41"/>
    <w:multiLevelType w:val="singleLevel"/>
    <w:tmpl w:val="00000041"/>
    <w:name w:val="WW8Num65"/>
    <w:lvl w:ilvl="0">
      <w:numFmt w:val="bullet"/>
      <w:lvlText w:val="-"/>
      <w:lvlJc w:val="left"/>
      <w:pPr>
        <w:tabs>
          <w:tab w:val="num" w:pos="0"/>
        </w:tabs>
        <w:ind w:left="720" w:hanging="360"/>
      </w:pPr>
      <w:rPr>
        <w:rFonts w:ascii="Calibri" w:hAnsi="Calibri" w:cs="Calibri"/>
      </w:rPr>
    </w:lvl>
  </w:abstractNum>
  <w:abstractNum w:abstractNumId="3" w15:restartNumberingAfterBreak="0">
    <w:nsid w:val="03155A2C"/>
    <w:multiLevelType w:val="hybridMultilevel"/>
    <w:tmpl w:val="4AF61E00"/>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36854FF"/>
    <w:multiLevelType w:val="hybridMultilevel"/>
    <w:tmpl w:val="E3D40116"/>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3725CFE"/>
    <w:multiLevelType w:val="hybridMultilevel"/>
    <w:tmpl w:val="9EEE89D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05152E9F"/>
    <w:multiLevelType w:val="hybridMultilevel"/>
    <w:tmpl w:val="8E942CAE"/>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65C230E"/>
    <w:multiLevelType w:val="hybridMultilevel"/>
    <w:tmpl w:val="26E4794E"/>
    <w:lvl w:ilvl="0" w:tplc="3CE0E6D8">
      <w:numFmt w:val="bullet"/>
      <w:lvlText w:val="-"/>
      <w:lvlJc w:val="left"/>
      <w:pPr>
        <w:ind w:left="784" w:hanging="360"/>
      </w:pPr>
      <w:rPr>
        <w:rFonts w:ascii="Calibri" w:eastAsia="Calibri" w:hAnsi="Calibri" w:cs="Times New Roman" w:hint="default"/>
      </w:rPr>
    </w:lvl>
    <w:lvl w:ilvl="1" w:tplc="04240003">
      <w:start w:val="1"/>
      <w:numFmt w:val="bullet"/>
      <w:lvlText w:val="o"/>
      <w:lvlJc w:val="left"/>
      <w:pPr>
        <w:ind w:left="1504" w:hanging="360"/>
      </w:pPr>
      <w:rPr>
        <w:rFonts w:ascii="Courier New" w:hAnsi="Courier New" w:cs="Courier New" w:hint="default"/>
      </w:rPr>
    </w:lvl>
    <w:lvl w:ilvl="2" w:tplc="04240005" w:tentative="1">
      <w:start w:val="1"/>
      <w:numFmt w:val="bullet"/>
      <w:lvlText w:val=""/>
      <w:lvlJc w:val="left"/>
      <w:pPr>
        <w:ind w:left="2224" w:hanging="360"/>
      </w:pPr>
      <w:rPr>
        <w:rFonts w:ascii="Wingdings" w:hAnsi="Wingdings" w:hint="default"/>
      </w:rPr>
    </w:lvl>
    <w:lvl w:ilvl="3" w:tplc="04240001" w:tentative="1">
      <w:start w:val="1"/>
      <w:numFmt w:val="bullet"/>
      <w:lvlText w:val=""/>
      <w:lvlJc w:val="left"/>
      <w:pPr>
        <w:ind w:left="2944" w:hanging="360"/>
      </w:pPr>
      <w:rPr>
        <w:rFonts w:ascii="Symbol" w:hAnsi="Symbol" w:hint="default"/>
      </w:rPr>
    </w:lvl>
    <w:lvl w:ilvl="4" w:tplc="04240003" w:tentative="1">
      <w:start w:val="1"/>
      <w:numFmt w:val="bullet"/>
      <w:lvlText w:val="o"/>
      <w:lvlJc w:val="left"/>
      <w:pPr>
        <w:ind w:left="3664" w:hanging="360"/>
      </w:pPr>
      <w:rPr>
        <w:rFonts w:ascii="Courier New" w:hAnsi="Courier New" w:cs="Courier New" w:hint="default"/>
      </w:rPr>
    </w:lvl>
    <w:lvl w:ilvl="5" w:tplc="04240005" w:tentative="1">
      <w:start w:val="1"/>
      <w:numFmt w:val="bullet"/>
      <w:lvlText w:val=""/>
      <w:lvlJc w:val="left"/>
      <w:pPr>
        <w:ind w:left="4384" w:hanging="360"/>
      </w:pPr>
      <w:rPr>
        <w:rFonts w:ascii="Wingdings" w:hAnsi="Wingdings" w:hint="default"/>
      </w:rPr>
    </w:lvl>
    <w:lvl w:ilvl="6" w:tplc="04240001" w:tentative="1">
      <w:start w:val="1"/>
      <w:numFmt w:val="bullet"/>
      <w:lvlText w:val=""/>
      <w:lvlJc w:val="left"/>
      <w:pPr>
        <w:ind w:left="5104" w:hanging="360"/>
      </w:pPr>
      <w:rPr>
        <w:rFonts w:ascii="Symbol" w:hAnsi="Symbol" w:hint="default"/>
      </w:rPr>
    </w:lvl>
    <w:lvl w:ilvl="7" w:tplc="04240003" w:tentative="1">
      <w:start w:val="1"/>
      <w:numFmt w:val="bullet"/>
      <w:lvlText w:val="o"/>
      <w:lvlJc w:val="left"/>
      <w:pPr>
        <w:ind w:left="5824" w:hanging="360"/>
      </w:pPr>
      <w:rPr>
        <w:rFonts w:ascii="Courier New" w:hAnsi="Courier New" w:cs="Courier New" w:hint="default"/>
      </w:rPr>
    </w:lvl>
    <w:lvl w:ilvl="8" w:tplc="04240005" w:tentative="1">
      <w:start w:val="1"/>
      <w:numFmt w:val="bullet"/>
      <w:lvlText w:val=""/>
      <w:lvlJc w:val="left"/>
      <w:pPr>
        <w:ind w:left="6544" w:hanging="360"/>
      </w:pPr>
      <w:rPr>
        <w:rFonts w:ascii="Wingdings" w:hAnsi="Wingdings" w:hint="default"/>
      </w:rPr>
    </w:lvl>
  </w:abstractNum>
  <w:abstractNum w:abstractNumId="8" w15:restartNumberingAfterBreak="0">
    <w:nsid w:val="06E368CF"/>
    <w:multiLevelType w:val="hybridMultilevel"/>
    <w:tmpl w:val="8AD23B1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73B2383"/>
    <w:multiLevelType w:val="hybridMultilevel"/>
    <w:tmpl w:val="FF983046"/>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7656847"/>
    <w:multiLevelType w:val="hybridMultilevel"/>
    <w:tmpl w:val="8292960C"/>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8EA2CF3"/>
    <w:multiLevelType w:val="hybridMultilevel"/>
    <w:tmpl w:val="1C28910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097B531C"/>
    <w:multiLevelType w:val="hybridMultilevel"/>
    <w:tmpl w:val="2C562FE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A2D2191"/>
    <w:multiLevelType w:val="hybridMultilevel"/>
    <w:tmpl w:val="B2AE2F5E"/>
    <w:lvl w:ilvl="0" w:tplc="57EA0A5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0E43C06"/>
    <w:multiLevelType w:val="hybridMultilevel"/>
    <w:tmpl w:val="C38EA89E"/>
    <w:lvl w:ilvl="0" w:tplc="3CE0E6D8">
      <w:numFmt w:val="bullet"/>
      <w:lvlText w:val="-"/>
      <w:lvlJc w:val="left"/>
      <w:pPr>
        <w:ind w:left="720" w:hanging="360"/>
      </w:pPr>
      <w:rPr>
        <w:rFonts w:ascii="Calibri" w:eastAsia="Calibri" w:hAnsi="Calibri"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5" w15:restartNumberingAfterBreak="0">
    <w:nsid w:val="113B2992"/>
    <w:multiLevelType w:val="hybridMultilevel"/>
    <w:tmpl w:val="E77E6866"/>
    <w:lvl w:ilvl="0" w:tplc="3CE0E6D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37408F8"/>
    <w:multiLevelType w:val="hybridMultilevel"/>
    <w:tmpl w:val="8F6CB238"/>
    <w:lvl w:ilvl="0" w:tplc="9172369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43B4A34"/>
    <w:multiLevelType w:val="hybridMultilevel"/>
    <w:tmpl w:val="EA601E1E"/>
    <w:lvl w:ilvl="0" w:tplc="91723692">
      <w:numFmt w:val="bullet"/>
      <w:lvlText w:val="-"/>
      <w:lvlJc w:val="left"/>
      <w:pPr>
        <w:ind w:left="360" w:hanging="360"/>
      </w:pPr>
      <w:rPr>
        <w:rFonts w:ascii="Arial" w:eastAsia="Calibri"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158674A5"/>
    <w:multiLevelType w:val="hybridMultilevel"/>
    <w:tmpl w:val="799CDE9A"/>
    <w:lvl w:ilvl="0" w:tplc="8036F728">
      <w:numFmt w:val="bullet"/>
      <w:lvlText w:val="-"/>
      <w:lvlJc w:val="left"/>
      <w:pPr>
        <w:ind w:left="720" w:hanging="360"/>
      </w:pPr>
      <w:rPr>
        <w:rFonts w:ascii="Calibri" w:eastAsiaTheme="minorEastAsia"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6B71FAB"/>
    <w:multiLevelType w:val="hybridMultilevel"/>
    <w:tmpl w:val="8542BE62"/>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7206B5D"/>
    <w:multiLevelType w:val="hybridMultilevel"/>
    <w:tmpl w:val="435CA568"/>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842492E"/>
    <w:multiLevelType w:val="hybridMultilevel"/>
    <w:tmpl w:val="698A4C9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A416A92"/>
    <w:multiLevelType w:val="hybridMultilevel"/>
    <w:tmpl w:val="7AA0E8EA"/>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AAD106D"/>
    <w:multiLevelType w:val="hybridMultilevel"/>
    <w:tmpl w:val="BBC642C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1AB66BA2"/>
    <w:multiLevelType w:val="hybridMultilevel"/>
    <w:tmpl w:val="F6E6841A"/>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1C470603"/>
    <w:multiLevelType w:val="hybridMultilevel"/>
    <w:tmpl w:val="C87E2A34"/>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1E585240"/>
    <w:multiLevelType w:val="hybridMultilevel"/>
    <w:tmpl w:val="67F24060"/>
    <w:lvl w:ilvl="0" w:tplc="3CE0E6D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1F106F3E"/>
    <w:multiLevelType w:val="hybridMultilevel"/>
    <w:tmpl w:val="F8800D98"/>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1F860CAC"/>
    <w:multiLevelType w:val="hybridMultilevel"/>
    <w:tmpl w:val="BA26C134"/>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1FBC1D2B"/>
    <w:multiLevelType w:val="hybridMultilevel"/>
    <w:tmpl w:val="811A559E"/>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21061969"/>
    <w:multiLevelType w:val="hybridMultilevel"/>
    <w:tmpl w:val="2766E28A"/>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21EC11DA"/>
    <w:multiLevelType w:val="hybridMultilevel"/>
    <w:tmpl w:val="10888F12"/>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232F7C40"/>
    <w:multiLevelType w:val="hybridMultilevel"/>
    <w:tmpl w:val="101A02C2"/>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234A0C05"/>
    <w:multiLevelType w:val="hybridMultilevel"/>
    <w:tmpl w:val="7A2C8ECA"/>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242C61FB"/>
    <w:multiLevelType w:val="hybridMultilevel"/>
    <w:tmpl w:val="3006BCC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5" w15:restartNumberingAfterBreak="0">
    <w:nsid w:val="253E7238"/>
    <w:multiLevelType w:val="hybridMultilevel"/>
    <w:tmpl w:val="4CAE1F0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2697178E"/>
    <w:multiLevelType w:val="hybridMultilevel"/>
    <w:tmpl w:val="B1CA32A4"/>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26F0014A"/>
    <w:multiLevelType w:val="hybridMultilevel"/>
    <w:tmpl w:val="4C142582"/>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27895EB6"/>
    <w:multiLevelType w:val="hybridMultilevel"/>
    <w:tmpl w:val="74FEBCF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281C6CB9"/>
    <w:multiLevelType w:val="hybridMultilevel"/>
    <w:tmpl w:val="8460C8B4"/>
    <w:lvl w:ilvl="0" w:tplc="3CE0E6D8">
      <w:numFmt w:val="bullet"/>
      <w:lvlText w:val="-"/>
      <w:lvlJc w:val="left"/>
      <w:pPr>
        <w:ind w:left="720" w:hanging="360"/>
      </w:pPr>
      <w:rPr>
        <w:rFonts w:ascii="Calibri" w:eastAsia="Calibri" w:hAnsi="Calibri" w:cs="Times New Roman" w:hint="default"/>
      </w:rPr>
    </w:lvl>
    <w:lvl w:ilvl="1" w:tplc="3CE0E6D8">
      <w:numFmt w:val="bullet"/>
      <w:lvlText w:val="-"/>
      <w:lvlJc w:val="left"/>
      <w:pPr>
        <w:ind w:left="1440" w:hanging="360"/>
      </w:pPr>
      <w:rPr>
        <w:rFonts w:ascii="Calibri" w:eastAsia="Calibr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296F3076"/>
    <w:multiLevelType w:val="hybridMultilevel"/>
    <w:tmpl w:val="2D64DD5E"/>
    <w:lvl w:ilvl="0" w:tplc="8710D0A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2B0945C2"/>
    <w:multiLevelType w:val="hybridMultilevel"/>
    <w:tmpl w:val="F28454E8"/>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2B5D5912"/>
    <w:multiLevelType w:val="hybridMultilevel"/>
    <w:tmpl w:val="B19AD572"/>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2CC709A5"/>
    <w:multiLevelType w:val="hybridMultilevel"/>
    <w:tmpl w:val="62783056"/>
    <w:lvl w:ilvl="0" w:tplc="0424000F">
      <w:start w:val="1"/>
      <w:numFmt w:val="decimal"/>
      <w:lvlText w:val="%1."/>
      <w:lvlJc w:val="left"/>
      <w:pPr>
        <w:ind w:left="780" w:hanging="360"/>
      </w:pPr>
    </w:lvl>
    <w:lvl w:ilvl="1" w:tplc="04240019" w:tentative="1">
      <w:start w:val="1"/>
      <w:numFmt w:val="lowerLetter"/>
      <w:lvlText w:val="%2."/>
      <w:lvlJc w:val="left"/>
      <w:pPr>
        <w:ind w:left="1500" w:hanging="360"/>
      </w:pPr>
    </w:lvl>
    <w:lvl w:ilvl="2" w:tplc="0424001B" w:tentative="1">
      <w:start w:val="1"/>
      <w:numFmt w:val="lowerRoman"/>
      <w:lvlText w:val="%3."/>
      <w:lvlJc w:val="right"/>
      <w:pPr>
        <w:ind w:left="2220" w:hanging="180"/>
      </w:pPr>
    </w:lvl>
    <w:lvl w:ilvl="3" w:tplc="0424000F" w:tentative="1">
      <w:start w:val="1"/>
      <w:numFmt w:val="decimal"/>
      <w:lvlText w:val="%4."/>
      <w:lvlJc w:val="left"/>
      <w:pPr>
        <w:ind w:left="2940" w:hanging="360"/>
      </w:pPr>
    </w:lvl>
    <w:lvl w:ilvl="4" w:tplc="04240019" w:tentative="1">
      <w:start w:val="1"/>
      <w:numFmt w:val="lowerLetter"/>
      <w:lvlText w:val="%5."/>
      <w:lvlJc w:val="left"/>
      <w:pPr>
        <w:ind w:left="3660" w:hanging="360"/>
      </w:pPr>
    </w:lvl>
    <w:lvl w:ilvl="5" w:tplc="0424001B" w:tentative="1">
      <w:start w:val="1"/>
      <w:numFmt w:val="lowerRoman"/>
      <w:lvlText w:val="%6."/>
      <w:lvlJc w:val="right"/>
      <w:pPr>
        <w:ind w:left="4380" w:hanging="180"/>
      </w:pPr>
    </w:lvl>
    <w:lvl w:ilvl="6" w:tplc="0424000F" w:tentative="1">
      <w:start w:val="1"/>
      <w:numFmt w:val="decimal"/>
      <w:lvlText w:val="%7."/>
      <w:lvlJc w:val="left"/>
      <w:pPr>
        <w:ind w:left="5100" w:hanging="360"/>
      </w:pPr>
    </w:lvl>
    <w:lvl w:ilvl="7" w:tplc="04240019" w:tentative="1">
      <w:start w:val="1"/>
      <w:numFmt w:val="lowerLetter"/>
      <w:lvlText w:val="%8."/>
      <w:lvlJc w:val="left"/>
      <w:pPr>
        <w:ind w:left="5820" w:hanging="360"/>
      </w:pPr>
    </w:lvl>
    <w:lvl w:ilvl="8" w:tplc="0424001B" w:tentative="1">
      <w:start w:val="1"/>
      <w:numFmt w:val="lowerRoman"/>
      <w:lvlText w:val="%9."/>
      <w:lvlJc w:val="right"/>
      <w:pPr>
        <w:ind w:left="6540" w:hanging="180"/>
      </w:pPr>
    </w:lvl>
  </w:abstractNum>
  <w:abstractNum w:abstractNumId="44" w15:restartNumberingAfterBreak="0">
    <w:nsid w:val="2CEB6029"/>
    <w:multiLevelType w:val="hybridMultilevel"/>
    <w:tmpl w:val="3B20CE98"/>
    <w:lvl w:ilvl="0" w:tplc="3036D5D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2E2748C1"/>
    <w:multiLevelType w:val="hybridMultilevel"/>
    <w:tmpl w:val="702CA454"/>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2E3E4C13"/>
    <w:multiLevelType w:val="hybridMultilevel"/>
    <w:tmpl w:val="6A90974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2E407E01"/>
    <w:multiLevelType w:val="hybridMultilevel"/>
    <w:tmpl w:val="D34EEED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2FEF2EF3"/>
    <w:multiLevelType w:val="hybridMultilevel"/>
    <w:tmpl w:val="AFB68C42"/>
    <w:lvl w:ilvl="0" w:tplc="3CE0E6D8">
      <w:numFmt w:val="bullet"/>
      <w:lvlText w:val="-"/>
      <w:lvlJc w:val="left"/>
      <w:pPr>
        <w:ind w:left="720" w:hanging="360"/>
      </w:pPr>
      <w:rPr>
        <w:rFonts w:ascii="Calibri" w:eastAsia="Calibri" w:hAnsi="Calibri"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307416D2"/>
    <w:multiLevelType w:val="hybridMultilevel"/>
    <w:tmpl w:val="42727C74"/>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31606B2C"/>
    <w:multiLevelType w:val="hybridMultilevel"/>
    <w:tmpl w:val="512EB620"/>
    <w:lvl w:ilvl="0" w:tplc="E32CABA2">
      <w:start w:val="1"/>
      <w:numFmt w:val="bullet"/>
      <w:lvlText w:val="-"/>
      <w:lvlJc w:val="left"/>
      <w:pPr>
        <w:ind w:left="360" w:hanging="360"/>
      </w:pPr>
      <w:rPr>
        <w:rFonts w:ascii="Calibri" w:eastAsiaTheme="minorHAnsi" w:hAnsi="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1" w15:restartNumberingAfterBreak="0">
    <w:nsid w:val="318D1CF7"/>
    <w:multiLevelType w:val="hybridMultilevel"/>
    <w:tmpl w:val="2D64DD5E"/>
    <w:lvl w:ilvl="0" w:tplc="8710D0A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32D250F8"/>
    <w:multiLevelType w:val="hybridMultilevel"/>
    <w:tmpl w:val="21EA512E"/>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353F6491"/>
    <w:multiLevelType w:val="hybridMultilevel"/>
    <w:tmpl w:val="BE9635B8"/>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37667AAF"/>
    <w:multiLevelType w:val="hybridMultilevel"/>
    <w:tmpl w:val="A6FC9986"/>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3A824A43"/>
    <w:multiLevelType w:val="hybridMultilevel"/>
    <w:tmpl w:val="5928E626"/>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3BFE3159"/>
    <w:multiLevelType w:val="hybridMultilevel"/>
    <w:tmpl w:val="189A52A4"/>
    <w:lvl w:ilvl="0" w:tplc="3CE0E6D8">
      <w:numFmt w:val="bullet"/>
      <w:lvlText w:val="-"/>
      <w:lvlJc w:val="left"/>
      <w:pPr>
        <w:ind w:left="720" w:hanging="360"/>
      </w:pPr>
      <w:rPr>
        <w:rFonts w:ascii="Calibri" w:eastAsia="Calibri" w:hAnsi="Calibri" w:cs="Times New Roman" w:hint="default"/>
      </w:rPr>
    </w:lvl>
    <w:lvl w:ilvl="1" w:tplc="C8B42838">
      <w:numFmt w:val="bullet"/>
      <w:lvlText w:val=""/>
      <w:lvlJc w:val="left"/>
      <w:pPr>
        <w:ind w:left="1440" w:hanging="360"/>
      </w:pPr>
      <w:rPr>
        <w:rFonts w:ascii="Times New Roman" w:eastAsia="Calibri" w:hAnsi="Times New Roman"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3C584666"/>
    <w:multiLevelType w:val="multilevel"/>
    <w:tmpl w:val="390844FC"/>
    <w:lvl w:ilvl="0">
      <w:start w:val="1"/>
      <w:numFmt w:val="decimal"/>
      <w:lvlText w:val="%1."/>
      <w:lvlJc w:val="left"/>
      <w:pPr>
        <w:ind w:left="720" w:hanging="360"/>
      </w:pPr>
      <w:rPr>
        <w:rFonts w:hint="default"/>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8" w15:restartNumberingAfterBreak="0">
    <w:nsid w:val="3D082A1D"/>
    <w:multiLevelType w:val="hybridMultilevel"/>
    <w:tmpl w:val="20165528"/>
    <w:lvl w:ilvl="0" w:tplc="3CE0E6D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3E080204"/>
    <w:multiLevelType w:val="hybridMultilevel"/>
    <w:tmpl w:val="0DF6E38A"/>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40B76C2A"/>
    <w:multiLevelType w:val="hybridMultilevel"/>
    <w:tmpl w:val="C7988456"/>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44B1095D"/>
    <w:multiLevelType w:val="hybridMultilevel"/>
    <w:tmpl w:val="C6B8F8AC"/>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44E54ACA"/>
    <w:multiLevelType w:val="hybridMultilevel"/>
    <w:tmpl w:val="CF127DA6"/>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45516E18"/>
    <w:multiLevelType w:val="hybridMultilevel"/>
    <w:tmpl w:val="A51E136C"/>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465C0D13"/>
    <w:multiLevelType w:val="hybridMultilevel"/>
    <w:tmpl w:val="87381596"/>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49394881"/>
    <w:multiLevelType w:val="hybridMultilevel"/>
    <w:tmpl w:val="882093B4"/>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4A2413C1"/>
    <w:multiLevelType w:val="hybridMultilevel"/>
    <w:tmpl w:val="225CAF48"/>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4A310259"/>
    <w:multiLevelType w:val="hybridMultilevel"/>
    <w:tmpl w:val="93606FBE"/>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4CD70930"/>
    <w:multiLevelType w:val="hybridMultilevel"/>
    <w:tmpl w:val="66BE0E1C"/>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4D4A4423"/>
    <w:multiLevelType w:val="hybridMultilevel"/>
    <w:tmpl w:val="EBA47D5C"/>
    <w:lvl w:ilvl="0" w:tplc="3CE0E6D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4F245197"/>
    <w:multiLevelType w:val="hybridMultilevel"/>
    <w:tmpl w:val="95681F32"/>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4FDE4321"/>
    <w:multiLevelType w:val="hybridMultilevel"/>
    <w:tmpl w:val="FF366274"/>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2" w15:restartNumberingAfterBreak="0">
    <w:nsid w:val="50812A47"/>
    <w:multiLevelType w:val="hybridMultilevel"/>
    <w:tmpl w:val="39829B18"/>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3" w15:restartNumberingAfterBreak="0">
    <w:nsid w:val="513E7854"/>
    <w:multiLevelType w:val="hybridMultilevel"/>
    <w:tmpl w:val="D85A6C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4" w15:restartNumberingAfterBreak="0">
    <w:nsid w:val="51F57C07"/>
    <w:multiLevelType w:val="hybridMultilevel"/>
    <w:tmpl w:val="CF6028AA"/>
    <w:lvl w:ilvl="0" w:tplc="3CE0E6D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5" w15:restartNumberingAfterBreak="0">
    <w:nsid w:val="52705F44"/>
    <w:multiLevelType w:val="hybridMultilevel"/>
    <w:tmpl w:val="FE38306E"/>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6" w15:restartNumberingAfterBreak="0">
    <w:nsid w:val="5283365A"/>
    <w:multiLevelType w:val="hybridMultilevel"/>
    <w:tmpl w:val="BB1238C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7" w15:restartNumberingAfterBreak="0">
    <w:nsid w:val="533842F2"/>
    <w:multiLevelType w:val="hybridMultilevel"/>
    <w:tmpl w:val="F344F814"/>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8" w15:restartNumberingAfterBreak="0">
    <w:nsid w:val="556705BE"/>
    <w:multiLevelType w:val="hybridMultilevel"/>
    <w:tmpl w:val="03A668D8"/>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9" w15:restartNumberingAfterBreak="0">
    <w:nsid w:val="568A34EC"/>
    <w:multiLevelType w:val="hybridMultilevel"/>
    <w:tmpl w:val="E2FA1D66"/>
    <w:lvl w:ilvl="0" w:tplc="3CE0E6D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0" w15:restartNumberingAfterBreak="0">
    <w:nsid w:val="56A94C5D"/>
    <w:multiLevelType w:val="hybridMultilevel"/>
    <w:tmpl w:val="ADB8E2BA"/>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1" w15:restartNumberingAfterBreak="0">
    <w:nsid w:val="5A04097C"/>
    <w:multiLevelType w:val="hybridMultilevel"/>
    <w:tmpl w:val="109A63C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2" w15:restartNumberingAfterBreak="0">
    <w:nsid w:val="5A274372"/>
    <w:multiLevelType w:val="hybridMultilevel"/>
    <w:tmpl w:val="650630F6"/>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3" w15:restartNumberingAfterBreak="0">
    <w:nsid w:val="5AE26472"/>
    <w:multiLevelType w:val="hybridMultilevel"/>
    <w:tmpl w:val="5A00341C"/>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4" w15:restartNumberingAfterBreak="0">
    <w:nsid w:val="5D665255"/>
    <w:multiLevelType w:val="hybridMultilevel"/>
    <w:tmpl w:val="4FB43E2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5" w15:restartNumberingAfterBreak="0">
    <w:nsid w:val="5D717BA0"/>
    <w:multiLevelType w:val="hybridMultilevel"/>
    <w:tmpl w:val="09BCE8BE"/>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6" w15:restartNumberingAfterBreak="0">
    <w:nsid w:val="5D763098"/>
    <w:multiLevelType w:val="hybridMultilevel"/>
    <w:tmpl w:val="D40C4C18"/>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7" w15:restartNumberingAfterBreak="0">
    <w:nsid w:val="5E953610"/>
    <w:multiLevelType w:val="hybridMultilevel"/>
    <w:tmpl w:val="A6F8266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8" w15:restartNumberingAfterBreak="0">
    <w:nsid w:val="60933EBE"/>
    <w:multiLevelType w:val="hybridMultilevel"/>
    <w:tmpl w:val="16DEBDDA"/>
    <w:lvl w:ilvl="0" w:tplc="26C2291A">
      <w:start w:val="464"/>
      <w:numFmt w:val="bullet"/>
      <w:lvlText w:val="-"/>
      <w:lvlJc w:val="left"/>
      <w:pPr>
        <w:ind w:left="720" w:hanging="360"/>
      </w:pPr>
      <w:rPr>
        <w:rFonts w:ascii="Calibri" w:eastAsia="SimSu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9" w15:restartNumberingAfterBreak="0">
    <w:nsid w:val="616539B8"/>
    <w:multiLevelType w:val="hybridMultilevel"/>
    <w:tmpl w:val="B8DC6EF2"/>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0" w15:restartNumberingAfterBreak="0">
    <w:nsid w:val="61FC3D22"/>
    <w:multiLevelType w:val="hybridMultilevel"/>
    <w:tmpl w:val="E4CE590A"/>
    <w:lvl w:ilvl="0" w:tplc="3CE0E6D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1" w15:restartNumberingAfterBreak="0">
    <w:nsid w:val="639A62F4"/>
    <w:multiLevelType w:val="hybridMultilevel"/>
    <w:tmpl w:val="E7067BD6"/>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2" w15:restartNumberingAfterBreak="0">
    <w:nsid w:val="64B66DFE"/>
    <w:multiLevelType w:val="hybridMultilevel"/>
    <w:tmpl w:val="14CE9E72"/>
    <w:lvl w:ilvl="0" w:tplc="3CE0E6D8">
      <w:numFmt w:val="bullet"/>
      <w:lvlText w:val="-"/>
      <w:lvlJc w:val="left"/>
      <w:pPr>
        <w:ind w:left="1068" w:hanging="360"/>
      </w:pPr>
      <w:rPr>
        <w:rFonts w:ascii="Calibri" w:eastAsia="Calibri" w:hAnsi="Calibri" w:cs="Times New Roman"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93" w15:restartNumberingAfterBreak="0">
    <w:nsid w:val="64E85D58"/>
    <w:multiLevelType w:val="hybridMultilevel"/>
    <w:tmpl w:val="9058F458"/>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4" w15:restartNumberingAfterBreak="0">
    <w:nsid w:val="651220FF"/>
    <w:multiLevelType w:val="hybridMultilevel"/>
    <w:tmpl w:val="2A32229A"/>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5" w15:restartNumberingAfterBreak="0">
    <w:nsid w:val="65635BC2"/>
    <w:multiLevelType w:val="hybridMultilevel"/>
    <w:tmpl w:val="F7AAD29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6" w15:restartNumberingAfterBreak="0">
    <w:nsid w:val="6576316A"/>
    <w:multiLevelType w:val="hybridMultilevel"/>
    <w:tmpl w:val="C6C4DA64"/>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7" w15:restartNumberingAfterBreak="0">
    <w:nsid w:val="66AD35BD"/>
    <w:multiLevelType w:val="hybridMultilevel"/>
    <w:tmpl w:val="6BDC5228"/>
    <w:lvl w:ilvl="0" w:tplc="891C7810">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8" w15:restartNumberingAfterBreak="0">
    <w:nsid w:val="67A567EC"/>
    <w:multiLevelType w:val="hybridMultilevel"/>
    <w:tmpl w:val="36E202D2"/>
    <w:lvl w:ilvl="0" w:tplc="9134F2F4">
      <w:start w:val="1"/>
      <w:numFmt w:val="upperRoman"/>
      <w:lvlText w:val="%1."/>
      <w:lvlJc w:val="left"/>
      <w:pPr>
        <w:ind w:left="1660" w:hanging="720"/>
      </w:pPr>
      <w:rPr>
        <w:rFonts w:hint="default"/>
      </w:rPr>
    </w:lvl>
    <w:lvl w:ilvl="1" w:tplc="04240019" w:tentative="1">
      <w:start w:val="1"/>
      <w:numFmt w:val="lowerLetter"/>
      <w:lvlText w:val="%2."/>
      <w:lvlJc w:val="left"/>
      <w:pPr>
        <w:ind w:left="2020" w:hanging="360"/>
      </w:pPr>
    </w:lvl>
    <w:lvl w:ilvl="2" w:tplc="0424001B" w:tentative="1">
      <w:start w:val="1"/>
      <w:numFmt w:val="lowerRoman"/>
      <w:lvlText w:val="%3."/>
      <w:lvlJc w:val="right"/>
      <w:pPr>
        <w:ind w:left="2740" w:hanging="180"/>
      </w:pPr>
    </w:lvl>
    <w:lvl w:ilvl="3" w:tplc="0424000F" w:tentative="1">
      <w:start w:val="1"/>
      <w:numFmt w:val="decimal"/>
      <w:lvlText w:val="%4."/>
      <w:lvlJc w:val="left"/>
      <w:pPr>
        <w:ind w:left="3460" w:hanging="360"/>
      </w:pPr>
    </w:lvl>
    <w:lvl w:ilvl="4" w:tplc="04240019" w:tentative="1">
      <w:start w:val="1"/>
      <w:numFmt w:val="lowerLetter"/>
      <w:lvlText w:val="%5."/>
      <w:lvlJc w:val="left"/>
      <w:pPr>
        <w:ind w:left="4180" w:hanging="360"/>
      </w:pPr>
    </w:lvl>
    <w:lvl w:ilvl="5" w:tplc="0424001B" w:tentative="1">
      <w:start w:val="1"/>
      <w:numFmt w:val="lowerRoman"/>
      <w:lvlText w:val="%6."/>
      <w:lvlJc w:val="right"/>
      <w:pPr>
        <w:ind w:left="4900" w:hanging="180"/>
      </w:pPr>
    </w:lvl>
    <w:lvl w:ilvl="6" w:tplc="0424000F" w:tentative="1">
      <w:start w:val="1"/>
      <w:numFmt w:val="decimal"/>
      <w:lvlText w:val="%7."/>
      <w:lvlJc w:val="left"/>
      <w:pPr>
        <w:ind w:left="5620" w:hanging="360"/>
      </w:pPr>
    </w:lvl>
    <w:lvl w:ilvl="7" w:tplc="04240019" w:tentative="1">
      <w:start w:val="1"/>
      <w:numFmt w:val="lowerLetter"/>
      <w:lvlText w:val="%8."/>
      <w:lvlJc w:val="left"/>
      <w:pPr>
        <w:ind w:left="6340" w:hanging="360"/>
      </w:pPr>
    </w:lvl>
    <w:lvl w:ilvl="8" w:tplc="0424001B" w:tentative="1">
      <w:start w:val="1"/>
      <w:numFmt w:val="lowerRoman"/>
      <w:lvlText w:val="%9."/>
      <w:lvlJc w:val="right"/>
      <w:pPr>
        <w:ind w:left="7060" w:hanging="180"/>
      </w:pPr>
    </w:lvl>
  </w:abstractNum>
  <w:abstractNum w:abstractNumId="99" w15:restartNumberingAfterBreak="0">
    <w:nsid w:val="68E84E89"/>
    <w:multiLevelType w:val="hybridMultilevel"/>
    <w:tmpl w:val="4F5CF8C2"/>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0" w15:restartNumberingAfterBreak="0">
    <w:nsid w:val="6A411C7F"/>
    <w:multiLevelType w:val="hybridMultilevel"/>
    <w:tmpl w:val="B1CEA222"/>
    <w:lvl w:ilvl="0" w:tplc="3CE0E6D8">
      <w:numFmt w:val="bullet"/>
      <w:lvlText w:val="-"/>
      <w:lvlJc w:val="left"/>
      <w:pPr>
        <w:ind w:left="1080" w:hanging="360"/>
      </w:pPr>
      <w:rPr>
        <w:rFonts w:ascii="Calibri" w:eastAsia="Calibri" w:hAnsi="Calibri"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01" w15:restartNumberingAfterBreak="0">
    <w:nsid w:val="6B4F7E65"/>
    <w:multiLevelType w:val="hybridMultilevel"/>
    <w:tmpl w:val="2DBCDA4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2" w15:restartNumberingAfterBreak="0">
    <w:nsid w:val="6C56779C"/>
    <w:multiLevelType w:val="hybridMultilevel"/>
    <w:tmpl w:val="F9EC990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3" w15:restartNumberingAfterBreak="0">
    <w:nsid w:val="6DED6F90"/>
    <w:multiLevelType w:val="hybridMultilevel"/>
    <w:tmpl w:val="7EE45872"/>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4" w15:restartNumberingAfterBreak="0">
    <w:nsid w:val="709E30E3"/>
    <w:multiLevelType w:val="hybridMultilevel"/>
    <w:tmpl w:val="6C4C0B0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5" w15:restartNumberingAfterBreak="0">
    <w:nsid w:val="70E015DB"/>
    <w:multiLevelType w:val="hybridMultilevel"/>
    <w:tmpl w:val="41829E5E"/>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6" w15:restartNumberingAfterBreak="0">
    <w:nsid w:val="716F6CDB"/>
    <w:multiLevelType w:val="hybridMultilevel"/>
    <w:tmpl w:val="AAA4EA82"/>
    <w:lvl w:ilvl="0" w:tplc="02024D12">
      <w:start w:val="1"/>
      <w:numFmt w:val="decimal"/>
      <w:pStyle w:val="Naslov2"/>
      <w:lvlText w:val="%1."/>
      <w:lvlJc w:val="left"/>
      <w:pPr>
        <w:ind w:left="78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7" w15:restartNumberingAfterBreak="0">
    <w:nsid w:val="71756532"/>
    <w:multiLevelType w:val="hybridMultilevel"/>
    <w:tmpl w:val="01C88CE8"/>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08" w15:restartNumberingAfterBreak="0">
    <w:nsid w:val="71AA4AED"/>
    <w:multiLevelType w:val="hybridMultilevel"/>
    <w:tmpl w:val="735E7298"/>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9" w15:restartNumberingAfterBreak="0">
    <w:nsid w:val="71CF555D"/>
    <w:multiLevelType w:val="hybridMultilevel"/>
    <w:tmpl w:val="1ECE1C3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0" w15:restartNumberingAfterBreak="0">
    <w:nsid w:val="71FD3D41"/>
    <w:multiLevelType w:val="hybridMultilevel"/>
    <w:tmpl w:val="3BA699C2"/>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1" w15:restartNumberingAfterBreak="0">
    <w:nsid w:val="72113D14"/>
    <w:multiLevelType w:val="hybridMultilevel"/>
    <w:tmpl w:val="DC6A53FC"/>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2" w15:restartNumberingAfterBreak="0">
    <w:nsid w:val="72435678"/>
    <w:multiLevelType w:val="hybridMultilevel"/>
    <w:tmpl w:val="E93A193A"/>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3" w15:restartNumberingAfterBreak="0">
    <w:nsid w:val="72E47061"/>
    <w:multiLevelType w:val="hybridMultilevel"/>
    <w:tmpl w:val="29226A10"/>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4" w15:restartNumberingAfterBreak="0">
    <w:nsid w:val="7352650E"/>
    <w:multiLevelType w:val="hybridMultilevel"/>
    <w:tmpl w:val="1110EEB2"/>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5" w15:restartNumberingAfterBreak="0">
    <w:nsid w:val="7488479B"/>
    <w:multiLevelType w:val="hybridMultilevel"/>
    <w:tmpl w:val="9EEE89D2"/>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6" w15:restartNumberingAfterBreak="0">
    <w:nsid w:val="758704F0"/>
    <w:multiLevelType w:val="hybridMultilevel"/>
    <w:tmpl w:val="4FB43E2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7" w15:restartNumberingAfterBreak="0">
    <w:nsid w:val="76740E2C"/>
    <w:multiLevelType w:val="hybridMultilevel"/>
    <w:tmpl w:val="9F421E68"/>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8" w15:restartNumberingAfterBreak="0">
    <w:nsid w:val="76B71BA0"/>
    <w:multiLevelType w:val="hybridMultilevel"/>
    <w:tmpl w:val="E8D02A1E"/>
    <w:lvl w:ilvl="0" w:tplc="9172369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9" w15:restartNumberingAfterBreak="0">
    <w:nsid w:val="76E053A4"/>
    <w:multiLevelType w:val="hybridMultilevel"/>
    <w:tmpl w:val="0836612E"/>
    <w:lvl w:ilvl="0" w:tplc="3CE0E6D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0" w15:restartNumberingAfterBreak="0">
    <w:nsid w:val="775B361C"/>
    <w:multiLevelType w:val="hybridMultilevel"/>
    <w:tmpl w:val="10CCD44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1" w15:restartNumberingAfterBreak="0">
    <w:nsid w:val="777524EB"/>
    <w:multiLevelType w:val="hybridMultilevel"/>
    <w:tmpl w:val="F4E82CF0"/>
    <w:lvl w:ilvl="0" w:tplc="E32CABA2">
      <w:start w:val="1"/>
      <w:numFmt w:val="bullet"/>
      <w:lvlText w:val="-"/>
      <w:lvlJc w:val="left"/>
      <w:pPr>
        <w:ind w:left="720" w:hanging="360"/>
      </w:pPr>
      <w:rPr>
        <w:rFonts w:ascii="Calibri" w:eastAsiaTheme="minorHAns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2" w15:restartNumberingAfterBreak="0">
    <w:nsid w:val="77C52585"/>
    <w:multiLevelType w:val="multilevel"/>
    <w:tmpl w:val="2532464A"/>
    <w:lvl w:ilvl="0">
      <w:start w:val="1"/>
      <w:numFmt w:val="decimal"/>
      <w:lvlText w:val="%1."/>
      <w:lvlJc w:val="left"/>
      <w:pPr>
        <w:ind w:left="360" w:hanging="360"/>
      </w:p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3" w15:restartNumberingAfterBreak="0">
    <w:nsid w:val="781216EB"/>
    <w:multiLevelType w:val="hybridMultilevel"/>
    <w:tmpl w:val="CC186918"/>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4" w15:restartNumberingAfterBreak="0">
    <w:nsid w:val="7A3E7832"/>
    <w:multiLevelType w:val="hybridMultilevel"/>
    <w:tmpl w:val="CE04F32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5" w15:restartNumberingAfterBreak="0">
    <w:nsid w:val="7B9B2EE2"/>
    <w:multiLevelType w:val="hybridMultilevel"/>
    <w:tmpl w:val="A1407DEA"/>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6" w15:restartNumberingAfterBreak="0">
    <w:nsid w:val="7B9F4EF5"/>
    <w:multiLevelType w:val="hybridMultilevel"/>
    <w:tmpl w:val="7F80E1B6"/>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7" w15:restartNumberingAfterBreak="0">
    <w:nsid w:val="7C465DC4"/>
    <w:multiLevelType w:val="hybridMultilevel"/>
    <w:tmpl w:val="6262DF84"/>
    <w:lvl w:ilvl="0" w:tplc="3CE0E6D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8" w15:restartNumberingAfterBreak="0">
    <w:nsid w:val="7C4B0F12"/>
    <w:multiLevelType w:val="hybridMultilevel"/>
    <w:tmpl w:val="A3884814"/>
    <w:lvl w:ilvl="0" w:tplc="3CE0E6D8">
      <w:numFmt w:val="bullet"/>
      <w:lvlText w:val="-"/>
      <w:lvlJc w:val="left"/>
      <w:pPr>
        <w:ind w:left="720" w:hanging="360"/>
      </w:pPr>
      <w:rPr>
        <w:rFonts w:ascii="Calibri" w:eastAsia="Calibri" w:hAnsi="Calibri" w:cs="Times New Roman" w:hint="default"/>
      </w:rPr>
    </w:lvl>
    <w:lvl w:ilvl="1" w:tplc="86B2DB2C">
      <w:numFmt w:val="bullet"/>
      <w:lvlText w:val="•"/>
      <w:lvlJc w:val="left"/>
      <w:pPr>
        <w:ind w:left="1785" w:hanging="705"/>
      </w:pPr>
      <w:rPr>
        <w:rFonts w:ascii="Times New Roman" w:eastAsia="Calibri" w:hAnsi="Times New Roman"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9" w15:restartNumberingAfterBreak="0">
    <w:nsid w:val="7CB74FC9"/>
    <w:multiLevelType w:val="hybridMultilevel"/>
    <w:tmpl w:val="FBD6F0AE"/>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0" w15:restartNumberingAfterBreak="0">
    <w:nsid w:val="7D073E3D"/>
    <w:multiLevelType w:val="hybridMultilevel"/>
    <w:tmpl w:val="E2AED634"/>
    <w:lvl w:ilvl="0" w:tplc="9172369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1" w15:restartNumberingAfterBreak="0">
    <w:nsid w:val="7DBE22F3"/>
    <w:multiLevelType w:val="hybridMultilevel"/>
    <w:tmpl w:val="19BA7C48"/>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2" w15:restartNumberingAfterBreak="0">
    <w:nsid w:val="7DE21F79"/>
    <w:multiLevelType w:val="hybridMultilevel"/>
    <w:tmpl w:val="13EA7A22"/>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3" w15:restartNumberingAfterBreak="0">
    <w:nsid w:val="7E111CDB"/>
    <w:multiLevelType w:val="hybridMultilevel"/>
    <w:tmpl w:val="68B2E876"/>
    <w:lvl w:ilvl="0" w:tplc="3CE0E6D8">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4" w15:restartNumberingAfterBreak="0">
    <w:nsid w:val="7ED9127D"/>
    <w:multiLevelType w:val="hybridMultilevel"/>
    <w:tmpl w:val="FFE827E8"/>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5" w15:restartNumberingAfterBreak="0">
    <w:nsid w:val="7F122318"/>
    <w:multiLevelType w:val="hybridMultilevel"/>
    <w:tmpl w:val="1C28910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17"/>
  </w:num>
  <w:num w:numId="2">
    <w:abstractNumId w:val="124"/>
  </w:num>
  <w:num w:numId="3">
    <w:abstractNumId w:val="87"/>
  </w:num>
  <w:num w:numId="4">
    <w:abstractNumId w:val="35"/>
  </w:num>
  <w:num w:numId="5">
    <w:abstractNumId w:val="30"/>
  </w:num>
  <w:num w:numId="6">
    <w:abstractNumId w:val="122"/>
  </w:num>
  <w:num w:numId="7">
    <w:abstractNumId w:val="47"/>
  </w:num>
  <w:num w:numId="8">
    <w:abstractNumId w:val="128"/>
  </w:num>
  <w:num w:numId="9">
    <w:abstractNumId w:val="113"/>
  </w:num>
  <w:num w:numId="10">
    <w:abstractNumId w:val="53"/>
  </w:num>
  <w:num w:numId="11">
    <w:abstractNumId w:val="55"/>
  </w:num>
  <w:num w:numId="12">
    <w:abstractNumId w:val="37"/>
  </w:num>
  <w:num w:numId="13">
    <w:abstractNumId w:val="5"/>
  </w:num>
  <w:num w:numId="14">
    <w:abstractNumId w:val="45"/>
  </w:num>
  <w:num w:numId="15">
    <w:abstractNumId w:val="129"/>
  </w:num>
  <w:num w:numId="16">
    <w:abstractNumId w:val="105"/>
  </w:num>
  <w:num w:numId="17">
    <w:abstractNumId w:val="96"/>
  </w:num>
  <w:num w:numId="18">
    <w:abstractNumId w:val="69"/>
  </w:num>
  <w:num w:numId="19">
    <w:abstractNumId w:val="120"/>
  </w:num>
  <w:num w:numId="20">
    <w:abstractNumId w:val="90"/>
  </w:num>
  <w:num w:numId="21">
    <w:abstractNumId w:val="125"/>
  </w:num>
  <w:num w:numId="22">
    <w:abstractNumId w:val="97"/>
  </w:num>
  <w:num w:numId="23">
    <w:abstractNumId w:val="106"/>
  </w:num>
  <w:num w:numId="24">
    <w:abstractNumId w:val="13"/>
  </w:num>
  <w:num w:numId="25">
    <w:abstractNumId w:val="40"/>
  </w:num>
  <w:num w:numId="26">
    <w:abstractNumId w:val="10"/>
  </w:num>
  <w:num w:numId="27">
    <w:abstractNumId w:val="64"/>
  </w:num>
  <w:num w:numId="28">
    <w:abstractNumId w:val="86"/>
  </w:num>
  <w:num w:numId="29">
    <w:abstractNumId w:val="19"/>
  </w:num>
  <w:num w:numId="30">
    <w:abstractNumId w:val="15"/>
  </w:num>
  <w:num w:numId="31">
    <w:abstractNumId w:val="4"/>
  </w:num>
  <w:num w:numId="32">
    <w:abstractNumId w:val="81"/>
  </w:num>
  <w:num w:numId="33">
    <w:abstractNumId w:val="44"/>
  </w:num>
  <w:num w:numId="34">
    <w:abstractNumId w:val="34"/>
  </w:num>
  <w:num w:numId="35">
    <w:abstractNumId w:val="44"/>
    <w:lvlOverride w:ilvl="0">
      <w:startOverride w:val="1"/>
    </w:lvlOverride>
  </w:num>
  <w:num w:numId="36">
    <w:abstractNumId w:val="58"/>
  </w:num>
  <w:num w:numId="37">
    <w:abstractNumId w:val="28"/>
  </w:num>
  <w:num w:numId="38">
    <w:abstractNumId w:val="89"/>
  </w:num>
  <w:num w:numId="39">
    <w:abstractNumId w:val="119"/>
  </w:num>
  <w:num w:numId="40">
    <w:abstractNumId w:val="116"/>
  </w:num>
  <w:num w:numId="41">
    <w:abstractNumId w:val="44"/>
    <w:lvlOverride w:ilvl="0">
      <w:startOverride w:val="1"/>
    </w:lvlOverride>
  </w:num>
  <w:num w:numId="42">
    <w:abstractNumId w:val="127"/>
  </w:num>
  <w:num w:numId="43">
    <w:abstractNumId w:val="107"/>
  </w:num>
  <w:num w:numId="44">
    <w:abstractNumId w:val="7"/>
  </w:num>
  <w:num w:numId="45">
    <w:abstractNumId w:val="29"/>
  </w:num>
  <w:num w:numId="46">
    <w:abstractNumId w:val="49"/>
  </w:num>
  <w:num w:numId="47">
    <w:abstractNumId w:val="135"/>
  </w:num>
  <w:num w:numId="48">
    <w:abstractNumId w:val="44"/>
    <w:lvlOverride w:ilvl="0">
      <w:startOverride w:val="1"/>
    </w:lvlOverride>
  </w:num>
  <w:num w:numId="49">
    <w:abstractNumId w:val="74"/>
  </w:num>
  <w:num w:numId="50">
    <w:abstractNumId w:val="59"/>
  </w:num>
  <w:num w:numId="51">
    <w:abstractNumId w:val="123"/>
  </w:num>
  <w:num w:numId="52">
    <w:abstractNumId w:val="9"/>
  </w:num>
  <w:num w:numId="53">
    <w:abstractNumId w:val="66"/>
  </w:num>
  <w:num w:numId="54">
    <w:abstractNumId w:val="56"/>
  </w:num>
  <w:num w:numId="55">
    <w:abstractNumId w:val="115"/>
  </w:num>
  <w:num w:numId="56">
    <w:abstractNumId w:val="44"/>
    <w:lvlOverride w:ilvl="0">
      <w:startOverride w:val="1"/>
    </w:lvlOverride>
  </w:num>
  <w:num w:numId="57">
    <w:abstractNumId w:val="26"/>
  </w:num>
  <w:num w:numId="58">
    <w:abstractNumId w:val="54"/>
  </w:num>
  <w:num w:numId="59">
    <w:abstractNumId w:val="94"/>
  </w:num>
  <w:num w:numId="60">
    <w:abstractNumId w:val="46"/>
  </w:num>
  <w:num w:numId="61">
    <w:abstractNumId w:val="112"/>
  </w:num>
  <w:num w:numId="62">
    <w:abstractNumId w:val="52"/>
  </w:num>
  <w:num w:numId="63">
    <w:abstractNumId w:val="77"/>
  </w:num>
  <w:num w:numId="64">
    <w:abstractNumId w:val="91"/>
  </w:num>
  <w:num w:numId="65">
    <w:abstractNumId w:val="38"/>
  </w:num>
  <w:num w:numId="66">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18"/>
  </w:num>
  <w:num w:numId="68">
    <w:abstractNumId w:val="7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5"/>
  </w:num>
  <w:num w:numId="74">
    <w:abstractNumId w:val="44"/>
    <w:lvlOverride w:ilvl="0">
      <w:startOverride w:val="1"/>
    </w:lvlOverride>
  </w:num>
  <w:num w:numId="75">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30"/>
  </w:num>
  <w:num w:numId="77">
    <w:abstractNumId w:val="16"/>
  </w:num>
  <w:num w:numId="78">
    <w:abstractNumId w:val="98"/>
  </w:num>
  <w:num w:numId="79">
    <w:abstractNumId w:val="20"/>
  </w:num>
  <w:num w:numId="80">
    <w:abstractNumId w:val="14"/>
  </w:num>
  <w:num w:numId="81">
    <w:abstractNumId w:val="23"/>
  </w:num>
  <w:num w:numId="82">
    <w:abstractNumId w:val="102"/>
  </w:num>
  <w:num w:numId="83">
    <w:abstractNumId w:val="133"/>
  </w:num>
  <w:num w:numId="84">
    <w:abstractNumId w:val="82"/>
  </w:num>
  <w:num w:numId="85">
    <w:abstractNumId w:val="67"/>
  </w:num>
  <w:num w:numId="86">
    <w:abstractNumId w:val="48"/>
  </w:num>
  <w:num w:numId="87">
    <w:abstractNumId w:val="132"/>
  </w:num>
  <w:num w:numId="88">
    <w:abstractNumId w:val="25"/>
  </w:num>
  <w:num w:numId="89">
    <w:abstractNumId w:val="78"/>
  </w:num>
  <w:num w:numId="90">
    <w:abstractNumId w:val="95"/>
  </w:num>
  <w:num w:numId="91">
    <w:abstractNumId w:val="100"/>
  </w:num>
  <w:num w:numId="92">
    <w:abstractNumId w:val="117"/>
  </w:num>
  <w:num w:numId="93">
    <w:abstractNumId w:val="76"/>
  </w:num>
  <w:num w:numId="94">
    <w:abstractNumId w:val="72"/>
  </w:num>
  <w:num w:numId="95">
    <w:abstractNumId w:val="62"/>
  </w:num>
  <w:num w:numId="9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14"/>
  </w:num>
  <w:num w:numId="98">
    <w:abstractNumId w:val="60"/>
  </w:num>
  <w:num w:numId="99">
    <w:abstractNumId w:val="24"/>
  </w:num>
  <w:num w:numId="100">
    <w:abstractNumId w:val="70"/>
  </w:num>
  <w:num w:numId="101">
    <w:abstractNumId w:val="43"/>
  </w:num>
  <w:num w:numId="102">
    <w:abstractNumId w:val="8"/>
  </w:num>
  <w:num w:numId="103">
    <w:abstractNumId w:val="31"/>
  </w:num>
  <w:num w:numId="104">
    <w:abstractNumId w:val="80"/>
  </w:num>
  <w:num w:numId="105">
    <w:abstractNumId w:val="27"/>
  </w:num>
  <w:num w:numId="106">
    <w:abstractNumId w:val="104"/>
  </w:num>
  <w:num w:numId="107">
    <w:abstractNumId w:val="110"/>
  </w:num>
  <w:num w:numId="108">
    <w:abstractNumId w:val="108"/>
  </w:num>
  <w:num w:numId="109">
    <w:abstractNumId w:val="68"/>
  </w:num>
  <w:num w:numId="110">
    <w:abstractNumId w:val="21"/>
  </w:num>
  <w:num w:numId="111">
    <w:abstractNumId w:val="22"/>
  </w:num>
  <w:num w:numId="112">
    <w:abstractNumId w:val="41"/>
  </w:num>
  <w:num w:numId="113">
    <w:abstractNumId w:val="12"/>
  </w:num>
  <w:num w:numId="114">
    <w:abstractNumId w:val="42"/>
  </w:num>
  <w:num w:numId="115">
    <w:abstractNumId w:val="99"/>
  </w:num>
  <w:num w:numId="116">
    <w:abstractNumId w:val="71"/>
  </w:num>
  <w:num w:numId="117">
    <w:abstractNumId w:val="6"/>
  </w:num>
  <w:num w:numId="118">
    <w:abstractNumId w:val="75"/>
  </w:num>
  <w:num w:numId="119">
    <w:abstractNumId w:val="32"/>
  </w:num>
  <w:num w:numId="120">
    <w:abstractNumId w:val="36"/>
  </w:num>
  <w:num w:numId="121">
    <w:abstractNumId w:val="93"/>
  </w:num>
  <w:num w:numId="122">
    <w:abstractNumId w:val="73"/>
  </w:num>
  <w:num w:numId="123">
    <w:abstractNumId w:val="109"/>
  </w:num>
  <w:num w:numId="124">
    <w:abstractNumId w:val="134"/>
  </w:num>
  <w:num w:numId="125">
    <w:abstractNumId w:val="33"/>
  </w:num>
  <w:num w:numId="126">
    <w:abstractNumId w:val="61"/>
  </w:num>
  <w:num w:numId="127">
    <w:abstractNumId w:val="103"/>
  </w:num>
  <w:num w:numId="128">
    <w:abstractNumId w:val="85"/>
  </w:num>
  <w:num w:numId="129">
    <w:abstractNumId w:val="65"/>
  </w:num>
  <w:num w:numId="130">
    <w:abstractNumId w:val="131"/>
  </w:num>
  <w:num w:numId="131">
    <w:abstractNumId w:val="111"/>
  </w:num>
  <w:num w:numId="132">
    <w:abstractNumId w:val="3"/>
  </w:num>
  <w:num w:numId="133">
    <w:abstractNumId w:val="63"/>
  </w:num>
  <w:num w:numId="134">
    <w:abstractNumId w:val="126"/>
  </w:num>
  <w:num w:numId="135">
    <w:abstractNumId w:val="92"/>
  </w:num>
  <w:num w:numId="136">
    <w:abstractNumId w:val="84"/>
  </w:num>
  <w:num w:numId="137">
    <w:abstractNumId w:val="18"/>
  </w:num>
  <w:num w:numId="138">
    <w:abstractNumId w:val="44"/>
    <w:lvlOverride w:ilvl="0">
      <w:startOverride w:val="1"/>
    </w:lvlOverride>
  </w:num>
  <w:num w:numId="139">
    <w:abstractNumId w:val="44"/>
  </w:num>
  <w:num w:numId="140">
    <w:abstractNumId w:val="44"/>
  </w:num>
  <w:num w:numId="141">
    <w:abstractNumId w:val="106"/>
    <w:lvlOverride w:ilvl="0">
      <w:startOverride w:val="1"/>
    </w:lvlOverride>
  </w:num>
  <w:num w:numId="142">
    <w:abstractNumId w:val="106"/>
    <w:lvlOverride w:ilvl="0">
      <w:startOverride w:val="1"/>
    </w:lvlOverride>
  </w:num>
  <w:num w:numId="143">
    <w:abstractNumId w:val="106"/>
    <w:lvlOverride w:ilvl="0">
      <w:startOverride w:val="1"/>
    </w:lvlOverride>
  </w:num>
  <w:num w:numId="144">
    <w:abstractNumId w:val="106"/>
    <w:lvlOverride w:ilvl="0">
      <w:startOverride w:val="1"/>
    </w:lvlOverride>
  </w:num>
  <w:num w:numId="145">
    <w:abstractNumId w:val="106"/>
    <w:lvlOverride w:ilvl="0">
      <w:startOverride w:val="1"/>
    </w:lvlOverride>
  </w:num>
  <w:num w:numId="146">
    <w:abstractNumId w:val="88"/>
  </w:num>
  <w:num w:numId="147">
    <w:abstractNumId w:val="106"/>
    <w:lvlOverride w:ilvl="0">
      <w:startOverride w:val="1"/>
    </w:lvlOverride>
  </w:num>
  <w:num w:numId="148">
    <w:abstractNumId w:val="57"/>
  </w:num>
  <w:num w:numId="149">
    <w:abstractNumId w:val="50"/>
  </w:num>
  <w:num w:numId="150">
    <w:abstractNumId w:val="121"/>
  </w:num>
  <w:num w:numId="151">
    <w:abstractNumId w:val="106"/>
  </w:num>
  <w:num w:numId="152">
    <w:abstractNumId w:val="106"/>
  </w:num>
  <w:num w:numId="153">
    <w:abstractNumId w:val="106"/>
    <w:lvlOverride w:ilvl="0">
      <w:startOverride w:val="1"/>
    </w:lvlOverride>
  </w:num>
  <w:num w:numId="154">
    <w:abstractNumId w:val="106"/>
  </w:num>
  <w:num w:numId="155">
    <w:abstractNumId w:val="106"/>
  </w:num>
  <w:num w:numId="156">
    <w:abstractNumId w:val="106"/>
  </w:num>
  <w:num w:numId="157">
    <w:abstractNumId w:val="106"/>
  </w:num>
  <w:num w:numId="158">
    <w:abstractNumId w:val="51"/>
  </w:num>
  <w:num w:numId="159">
    <w:abstractNumId w:val="106"/>
  </w:num>
  <w:num w:numId="160">
    <w:abstractNumId w:val="106"/>
  </w:num>
  <w:num w:numId="161">
    <w:abstractNumId w:val="106"/>
  </w:num>
  <w:num w:numId="162">
    <w:abstractNumId w:val="106"/>
  </w:num>
  <w:num w:numId="163">
    <w:abstractNumId w:val="106"/>
    <w:lvlOverride w:ilvl="0">
      <w:startOverride w:val="1"/>
    </w:lvlOverride>
  </w:num>
  <w:num w:numId="164">
    <w:abstractNumId w:val="106"/>
  </w:num>
  <w:num w:numId="165">
    <w:abstractNumId w:val="106"/>
    <w:lvlOverride w:ilvl="0">
      <w:startOverride w:val="1"/>
    </w:lvlOverride>
  </w:num>
  <w:numIdMacAtCleanup w:val="1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trackRevisions/>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34F"/>
    <w:rsid w:val="000002D8"/>
    <w:rsid w:val="00002C0F"/>
    <w:rsid w:val="00003EED"/>
    <w:rsid w:val="00006E7B"/>
    <w:rsid w:val="00007B29"/>
    <w:rsid w:val="000112E3"/>
    <w:rsid w:val="00016E2C"/>
    <w:rsid w:val="00022FED"/>
    <w:rsid w:val="00023EC3"/>
    <w:rsid w:val="00024AA7"/>
    <w:rsid w:val="0002782C"/>
    <w:rsid w:val="000300C2"/>
    <w:rsid w:val="00030452"/>
    <w:rsid w:val="00030CFE"/>
    <w:rsid w:val="00031068"/>
    <w:rsid w:val="000339ED"/>
    <w:rsid w:val="00034F26"/>
    <w:rsid w:val="000365B8"/>
    <w:rsid w:val="0004049E"/>
    <w:rsid w:val="0004197B"/>
    <w:rsid w:val="00044391"/>
    <w:rsid w:val="00046FC0"/>
    <w:rsid w:val="000520D8"/>
    <w:rsid w:val="0005455F"/>
    <w:rsid w:val="000555D8"/>
    <w:rsid w:val="00057DD1"/>
    <w:rsid w:val="000612C5"/>
    <w:rsid w:val="000616A1"/>
    <w:rsid w:val="00061A39"/>
    <w:rsid w:val="00062C15"/>
    <w:rsid w:val="00063A1F"/>
    <w:rsid w:val="00065650"/>
    <w:rsid w:val="00065AED"/>
    <w:rsid w:val="00070010"/>
    <w:rsid w:val="0007195D"/>
    <w:rsid w:val="00073A90"/>
    <w:rsid w:val="00073C8F"/>
    <w:rsid w:val="00077851"/>
    <w:rsid w:val="00082F52"/>
    <w:rsid w:val="00086EDC"/>
    <w:rsid w:val="00087CB5"/>
    <w:rsid w:val="00090BE1"/>
    <w:rsid w:val="000A1E41"/>
    <w:rsid w:val="000A3502"/>
    <w:rsid w:val="000B4326"/>
    <w:rsid w:val="000C0699"/>
    <w:rsid w:val="000C1993"/>
    <w:rsid w:val="000C620C"/>
    <w:rsid w:val="000C738F"/>
    <w:rsid w:val="000D1102"/>
    <w:rsid w:val="000D134B"/>
    <w:rsid w:val="000D16C4"/>
    <w:rsid w:val="000D2ED8"/>
    <w:rsid w:val="000D6F10"/>
    <w:rsid w:val="000E2C8B"/>
    <w:rsid w:val="000F1118"/>
    <w:rsid w:val="000F1722"/>
    <w:rsid w:val="001034A2"/>
    <w:rsid w:val="001056E0"/>
    <w:rsid w:val="00107DD2"/>
    <w:rsid w:val="00111B55"/>
    <w:rsid w:val="00111D58"/>
    <w:rsid w:val="0011375D"/>
    <w:rsid w:val="0011382A"/>
    <w:rsid w:val="001206D9"/>
    <w:rsid w:val="00122FE8"/>
    <w:rsid w:val="001240C0"/>
    <w:rsid w:val="00126C62"/>
    <w:rsid w:val="00130974"/>
    <w:rsid w:val="001311BE"/>
    <w:rsid w:val="00132AA9"/>
    <w:rsid w:val="00136517"/>
    <w:rsid w:val="00141A92"/>
    <w:rsid w:val="00143D31"/>
    <w:rsid w:val="00145F61"/>
    <w:rsid w:val="00146F03"/>
    <w:rsid w:val="001471B1"/>
    <w:rsid w:val="00150C7F"/>
    <w:rsid w:val="00151BCE"/>
    <w:rsid w:val="001533AF"/>
    <w:rsid w:val="00157D0B"/>
    <w:rsid w:val="00161384"/>
    <w:rsid w:val="00161717"/>
    <w:rsid w:val="0016298E"/>
    <w:rsid w:val="0016312D"/>
    <w:rsid w:val="00164BAB"/>
    <w:rsid w:val="001661DB"/>
    <w:rsid w:val="00167BBE"/>
    <w:rsid w:val="00170ACE"/>
    <w:rsid w:val="00172AB9"/>
    <w:rsid w:val="00175062"/>
    <w:rsid w:val="001872FB"/>
    <w:rsid w:val="001939A4"/>
    <w:rsid w:val="0019762B"/>
    <w:rsid w:val="001A5309"/>
    <w:rsid w:val="001A65F1"/>
    <w:rsid w:val="001A76F2"/>
    <w:rsid w:val="001B4DD3"/>
    <w:rsid w:val="001B7B2F"/>
    <w:rsid w:val="001C2A56"/>
    <w:rsid w:val="001C3A78"/>
    <w:rsid w:val="001C3EF8"/>
    <w:rsid w:val="001C6E1D"/>
    <w:rsid w:val="001D0BB6"/>
    <w:rsid w:val="001D0E53"/>
    <w:rsid w:val="001D0EE7"/>
    <w:rsid w:val="001D31B4"/>
    <w:rsid w:val="001D4A36"/>
    <w:rsid w:val="001D6BD4"/>
    <w:rsid w:val="001D7967"/>
    <w:rsid w:val="001D7E27"/>
    <w:rsid w:val="001D7FC4"/>
    <w:rsid w:val="001E0D38"/>
    <w:rsid w:val="001E1246"/>
    <w:rsid w:val="001E73D2"/>
    <w:rsid w:val="001E7A58"/>
    <w:rsid w:val="001F161D"/>
    <w:rsid w:val="001F194D"/>
    <w:rsid w:val="001F1B10"/>
    <w:rsid w:val="001F26FF"/>
    <w:rsid w:val="001F5426"/>
    <w:rsid w:val="00201BF1"/>
    <w:rsid w:val="00201D2E"/>
    <w:rsid w:val="002038BE"/>
    <w:rsid w:val="00204548"/>
    <w:rsid w:val="00204C90"/>
    <w:rsid w:val="00206603"/>
    <w:rsid w:val="00212B46"/>
    <w:rsid w:val="00214699"/>
    <w:rsid w:val="0021594D"/>
    <w:rsid w:val="00215EBC"/>
    <w:rsid w:val="00221BDC"/>
    <w:rsid w:val="00221FB2"/>
    <w:rsid w:val="00222C0B"/>
    <w:rsid w:val="00222C3E"/>
    <w:rsid w:val="002258C6"/>
    <w:rsid w:val="00227678"/>
    <w:rsid w:val="002277D9"/>
    <w:rsid w:val="00227CE9"/>
    <w:rsid w:val="0023193C"/>
    <w:rsid w:val="00235159"/>
    <w:rsid w:val="00235997"/>
    <w:rsid w:val="00236579"/>
    <w:rsid w:val="0024002D"/>
    <w:rsid w:val="002428FE"/>
    <w:rsid w:val="0024296D"/>
    <w:rsid w:val="00245FC9"/>
    <w:rsid w:val="00247BDD"/>
    <w:rsid w:val="00251238"/>
    <w:rsid w:val="00251E6F"/>
    <w:rsid w:val="00252AF9"/>
    <w:rsid w:val="00252C4C"/>
    <w:rsid w:val="0025503F"/>
    <w:rsid w:val="00255718"/>
    <w:rsid w:val="0025611D"/>
    <w:rsid w:val="00256319"/>
    <w:rsid w:val="0025702F"/>
    <w:rsid w:val="00257776"/>
    <w:rsid w:val="00257D7F"/>
    <w:rsid w:val="00260F75"/>
    <w:rsid w:val="00262EB8"/>
    <w:rsid w:val="00263C9E"/>
    <w:rsid w:val="002715F6"/>
    <w:rsid w:val="00274D64"/>
    <w:rsid w:val="00276167"/>
    <w:rsid w:val="00283A96"/>
    <w:rsid w:val="00284F45"/>
    <w:rsid w:val="00285BD9"/>
    <w:rsid w:val="00292085"/>
    <w:rsid w:val="00293D62"/>
    <w:rsid w:val="00294B60"/>
    <w:rsid w:val="002952B3"/>
    <w:rsid w:val="00296B58"/>
    <w:rsid w:val="0029711F"/>
    <w:rsid w:val="002A6E86"/>
    <w:rsid w:val="002B0CC8"/>
    <w:rsid w:val="002B2FE2"/>
    <w:rsid w:val="002B324E"/>
    <w:rsid w:val="002B3414"/>
    <w:rsid w:val="002B47F3"/>
    <w:rsid w:val="002B7BAF"/>
    <w:rsid w:val="002C304E"/>
    <w:rsid w:val="002C4652"/>
    <w:rsid w:val="002C489A"/>
    <w:rsid w:val="002D2783"/>
    <w:rsid w:val="002D2CD2"/>
    <w:rsid w:val="002D32AB"/>
    <w:rsid w:val="002E1ED4"/>
    <w:rsid w:val="002E2A0F"/>
    <w:rsid w:val="002E52E7"/>
    <w:rsid w:val="002E57C1"/>
    <w:rsid w:val="002E752E"/>
    <w:rsid w:val="002F27E4"/>
    <w:rsid w:val="002F4BA5"/>
    <w:rsid w:val="00300D0A"/>
    <w:rsid w:val="00303538"/>
    <w:rsid w:val="0030354C"/>
    <w:rsid w:val="00305E6D"/>
    <w:rsid w:val="0031055C"/>
    <w:rsid w:val="00312D50"/>
    <w:rsid w:val="003141D4"/>
    <w:rsid w:val="00314454"/>
    <w:rsid w:val="00315F8E"/>
    <w:rsid w:val="00317478"/>
    <w:rsid w:val="0032035A"/>
    <w:rsid w:val="00321E88"/>
    <w:rsid w:val="0032447B"/>
    <w:rsid w:val="00327512"/>
    <w:rsid w:val="0033034D"/>
    <w:rsid w:val="0033072B"/>
    <w:rsid w:val="003377BF"/>
    <w:rsid w:val="00343DAD"/>
    <w:rsid w:val="00346F15"/>
    <w:rsid w:val="00351A3D"/>
    <w:rsid w:val="00353FB2"/>
    <w:rsid w:val="003578BE"/>
    <w:rsid w:val="0036363D"/>
    <w:rsid w:val="00363E9B"/>
    <w:rsid w:val="00370157"/>
    <w:rsid w:val="00370B45"/>
    <w:rsid w:val="003726D8"/>
    <w:rsid w:val="00377421"/>
    <w:rsid w:val="0038120E"/>
    <w:rsid w:val="00382227"/>
    <w:rsid w:val="003834D3"/>
    <w:rsid w:val="003848C8"/>
    <w:rsid w:val="003848CA"/>
    <w:rsid w:val="0038627C"/>
    <w:rsid w:val="003875A6"/>
    <w:rsid w:val="00391158"/>
    <w:rsid w:val="003936FC"/>
    <w:rsid w:val="00393BFA"/>
    <w:rsid w:val="0039558C"/>
    <w:rsid w:val="00397825"/>
    <w:rsid w:val="003A7690"/>
    <w:rsid w:val="003B483E"/>
    <w:rsid w:val="003C140A"/>
    <w:rsid w:val="003C27D8"/>
    <w:rsid w:val="003C2AB1"/>
    <w:rsid w:val="003C3585"/>
    <w:rsid w:val="003D2E9B"/>
    <w:rsid w:val="003D31A4"/>
    <w:rsid w:val="003D5405"/>
    <w:rsid w:val="003D555F"/>
    <w:rsid w:val="003D5647"/>
    <w:rsid w:val="003E00F5"/>
    <w:rsid w:val="003E07EE"/>
    <w:rsid w:val="003E2120"/>
    <w:rsid w:val="003E6BFE"/>
    <w:rsid w:val="003F0600"/>
    <w:rsid w:val="003F5D44"/>
    <w:rsid w:val="004000CC"/>
    <w:rsid w:val="00405D17"/>
    <w:rsid w:val="00406613"/>
    <w:rsid w:val="00406DCA"/>
    <w:rsid w:val="00406FDF"/>
    <w:rsid w:val="00411196"/>
    <w:rsid w:val="0041452F"/>
    <w:rsid w:val="00415CAD"/>
    <w:rsid w:val="00417384"/>
    <w:rsid w:val="0042411A"/>
    <w:rsid w:val="0042770F"/>
    <w:rsid w:val="004279F8"/>
    <w:rsid w:val="00431521"/>
    <w:rsid w:val="00432CF3"/>
    <w:rsid w:val="00434BA5"/>
    <w:rsid w:val="004417E8"/>
    <w:rsid w:val="004418ED"/>
    <w:rsid w:val="00451513"/>
    <w:rsid w:val="00453BC3"/>
    <w:rsid w:val="00457C2F"/>
    <w:rsid w:val="0046153A"/>
    <w:rsid w:val="004644B4"/>
    <w:rsid w:val="0046535A"/>
    <w:rsid w:val="00466903"/>
    <w:rsid w:val="00470936"/>
    <w:rsid w:val="00474F9E"/>
    <w:rsid w:val="00475F73"/>
    <w:rsid w:val="004762E7"/>
    <w:rsid w:val="0047759A"/>
    <w:rsid w:val="00477687"/>
    <w:rsid w:val="0048317E"/>
    <w:rsid w:val="0048387F"/>
    <w:rsid w:val="00483DC8"/>
    <w:rsid w:val="00484250"/>
    <w:rsid w:val="0048445A"/>
    <w:rsid w:val="00484F15"/>
    <w:rsid w:val="00487F28"/>
    <w:rsid w:val="00491492"/>
    <w:rsid w:val="00492530"/>
    <w:rsid w:val="00495F62"/>
    <w:rsid w:val="004A0C93"/>
    <w:rsid w:val="004A1809"/>
    <w:rsid w:val="004A1C40"/>
    <w:rsid w:val="004A39B4"/>
    <w:rsid w:val="004A5403"/>
    <w:rsid w:val="004A7D63"/>
    <w:rsid w:val="004B0623"/>
    <w:rsid w:val="004B528B"/>
    <w:rsid w:val="004B6119"/>
    <w:rsid w:val="004B62C1"/>
    <w:rsid w:val="004B6508"/>
    <w:rsid w:val="004C046A"/>
    <w:rsid w:val="004C1234"/>
    <w:rsid w:val="004C4B29"/>
    <w:rsid w:val="004C4FA7"/>
    <w:rsid w:val="004C77AF"/>
    <w:rsid w:val="004D077D"/>
    <w:rsid w:val="004D438C"/>
    <w:rsid w:val="004E1476"/>
    <w:rsid w:val="004E2F3B"/>
    <w:rsid w:val="004E592F"/>
    <w:rsid w:val="004E612F"/>
    <w:rsid w:val="004E6D89"/>
    <w:rsid w:val="004F1E2E"/>
    <w:rsid w:val="004F2E7D"/>
    <w:rsid w:val="004F3446"/>
    <w:rsid w:val="004F37E9"/>
    <w:rsid w:val="004F40C3"/>
    <w:rsid w:val="004F4F0A"/>
    <w:rsid w:val="004F520E"/>
    <w:rsid w:val="005015B8"/>
    <w:rsid w:val="00501B32"/>
    <w:rsid w:val="00502498"/>
    <w:rsid w:val="005054EA"/>
    <w:rsid w:val="00507926"/>
    <w:rsid w:val="00511E78"/>
    <w:rsid w:val="005122D0"/>
    <w:rsid w:val="00514A2E"/>
    <w:rsid w:val="00521073"/>
    <w:rsid w:val="00523D54"/>
    <w:rsid w:val="005258E1"/>
    <w:rsid w:val="005309CF"/>
    <w:rsid w:val="005325C9"/>
    <w:rsid w:val="00543BB8"/>
    <w:rsid w:val="00546FF8"/>
    <w:rsid w:val="0054726C"/>
    <w:rsid w:val="005476A6"/>
    <w:rsid w:val="00547793"/>
    <w:rsid w:val="00552137"/>
    <w:rsid w:val="005522C4"/>
    <w:rsid w:val="00553582"/>
    <w:rsid w:val="005535DD"/>
    <w:rsid w:val="00557100"/>
    <w:rsid w:val="00557688"/>
    <w:rsid w:val="00557AFF"/>
    <w:rsid w:val="0056227B"/>
    <w:rsid w:val="00562B68"/>
    <w:rsid w:val="00563B95"/>
    <w:rsid w:val="00565DD7"/>
    <w:rsid w:val="00571F8E"/>
    <w:rsid w:val="00572666"/>
    <w:rsid w:val="0057553D"/>
    <w:rsid w:val="00575DCD"/>
    <w:rsid w:val="00575E79"/>
    <w:rsid w:val="00580447"/>
    <w:rsid w:val="00582CF6"/>
    <w:rsid w:val="005840F2"/>
    <w:rsid w:val="0058471F"/>
    <w:rsid w:val="00584C5B"/>
    <w:rsid w:val="00584F8F"/>
    <w:rsid w:val="00585272"/>
    <w:rsid w:val="00586D57"/>
    <w:rsid w:val="005908C5"/>
    <w:rsid w:val="0059146E"/>
    <w:rsid w:val="00591F3F"/>
    <w:rsid w:val="005944CB"/>
    <w:rsid w:val="00596C88"/>
    <w:rsid w:val="005A7149"/>
    <w:rsid w:val="005B10C5"/>
    <w:rsid w:val="005B2C42"/>
    <w:rsid w:val="005B5027"/>
    <w:rsid w:val="005B6638"/>
    <w:rsid w:val="005C0C52"/>
    <w:rsid w:val="005C4F29"/>
    <w:rsid w:val="005C5333"/>
    <w:rsid w:val="005C75CD"/>
    <w:rsid w:val="005C7D57"/>
    <w:rsid w:val="005D1C6E"/>
    <w:rsid w:val="005D1E86"/>
    <w:rsid w:val="005D2D5B"/>
    <w:rsid w:val="005D67C2"/>
    <w:rsid w:val="005D79D6"/>
    <w:rsid w:val="005D7D31"/>
    <w:rsid w:val="005E0EBE"/>
    <w:rsid w:val="005E1774"/>
    <w:rsid w:val="005E32D3"/>
    <w:rsid w:val="005E3C2C"/>
    <w:rsid w:val="005E5D33"/>
    <w:rsid w:val="005E7B16"/>
    <w:rsid w:val="005F5C38"/>
    <w:rsid w:val="005F5EA3"/>
    <w:rsid w:val="005F5F3D"/>
    <w:rsid w:val="005F73AA"/>
    <w:rsid w:val="0060058D"/>
    <w:rsid w:val="00601524"/>
    <w:rsid w:val="0060203D"/>
    <w:rsid w:val="00607FC1"/>
    <w:rsid w:val="00610A4C"/>
    <w:rsid w:val="00610EC7"/>
    <w:rsid w:val="00613C39"/>
    <w:rsid w:val="00614171"/>
    <w:rsid w:val="00615CDE"/>
    <w:rsid w:val="00616A66"/>
    <w:rsid w:val="00621477"/>
    <w:rsid w:val="0063076D"/>
    <w:rsid w:val="00630C61"/>
    <w:rsid w:val="00630C7E"/>
    <w:rsid w:val="00630D05"/>
    <w:rsid w:val="00631C57"/>
    <w:rsid w:val="0064068F"/>
    <w:rsid w:val="00640D9E"/>
    <w:rsid w:val="00643106"/>
    <w:rsid w:val="0064479E"/>
    <w:rsid w:val="0064681B"/>
    <w:rsid w:val="00651638"/>
    <w:rsid w:val="00652816"/>
    <w:rsid w:val="0065399C"/>
    <w:rsid w:val="00654DF4"/>
    <w:rsid w:val="006555A2"/>
    <w:rsid w:val="00656193"/>
    <w:rsid w:val="00657AAC"/>
    <w:rsid w:val="00662047"/>
    <w:rsid w:val="0066263C"/>
    <w:rsid w:val="00663263"/>
    <w:rsid w:val="00663F40"/>
    <w:rsid w:val="006665C4"/>
    <w:rsid w:val="00667DBE"/>
    <w:rsid w:val="00670508"/>
    <w:rsid w:val="00670F13"/>
    <w:rsid w:val="00672E00"/>
    <w:rsid w:val="00672E18"/>
    <w:rsid w:val="006772BC"/>
    <w:rsid w:val="006774C7"/>
    <w:rsid w:val="00677588"/>
    <w:rsid w:val="00680A2D"/>
    <w:rsid w:val="006815A7"/>
    <w:rsid w:val="00685529"/>
    <w:rsid w:val="00686139"/>
    <w:rsid w:val="00695F79"/>
    <w:rsid w:val="006A10A1"/>
    <w:rsid w:val="006A2971"/>
    <w:rsid w:val="006A4639"/>
    <w:rsid w:val="006B0B25"/>
    <w:rsid w:val="006B1139"/>
    <w:rsid w:val="006B2386"/>
    <w:rsid w:val="006B3F17"/>
    <w:rsid w:val="006B5255"/>
    <w:rsid w:val="006C0E08"/>
    <w:rsid w:val="006C324B"/>
    <w:rsid w:val="006C4B8C"/>
    <w:rsid w:val="006D1269"/>
    <w:rsid w:val="006D197F"/>
    <w:rsid w:val="006D2E1F"/>
    <w:rsid w:val="006D5DED"/>
    <w:rsid w:val="006D7E6B"/>
    <w:rsid w:val="006E3D6E"/>
    <w:rsid w:val="006E44AD"/>
    <w:rsid w:val="006E67D7"/>
    <w:rsid w:val="006E7F18"/>
    <w:rsid w:val="006F0718"/>
    <w:rsid w:val="006F08BB"/>
    <w:rsid w:val="006F38ED"/>
    <w:rsid w:val="006F51CB"/>
    <w:rsid w:val="006F5AB3"/>
    <w:rsid w:val="006F631D"/>
    <w:rsid w:val="007016A2"/>
    <w:rsid w:val="007034AD"/>
    <w:rsid w:val="00711E46"/>
    <w:rsid w:val="00713F2D"/>
    <w:rsid w:val="007161BA"/>
    <w:rsid w:val="007168E6"/>
    <w:rsid w:val="00717619"/>
    <w:rsid w:val="0072438B"/>
    <w:rsid w:val="00725917"/>
    <w:rsid w:val="00725F09"/>
    <w:rsid w:val="00727DB1"/>
    <w:rsid w:val="00732AB9"/>
    <w:rsid w:val="00734DB0"/>
    <w:rsid w:val="00734E29"/>
    <w:rsid w:val="007361F7"/>
    <w:rsid w:val="00736A13"/>
    <w:rsid w:val="00746BBB"/>
    <w:rsid w:val="00747407"/>
    <w:rsid w:val="00754320"/>
    <w:rsid w:val="00754794"/>
    <w:rsid w:val="00754B47"/>
    <w:rsid w:val="00754D88"/>
    <w:rsid w:val="007563B1"/>
    <w:rsid w:val="00757116"/>
    <w:rsid w:val="00757863"/>
    <w:rsid w:val="0076237B"/>
    <w:rsid w:val="0077074A"/>
    <w:rsid w:val="00771A08"/>
    <w:rsid w:val="00771B6D"/>
    <w:rsid w:val="00775ADD"/>
    <w:rsid w:val="00775CA4"/>
    <w:rsid w:val="00775EEA"/>
    <w:rsid w:val="0077790F"/>
    <w:rsid w:val="0078067D"/>
    <w:rsid w:val="00780C7E"/>
    <w:rsid w:val="0078268F"/>
    <w:rsid w:val="00782771"/>
    <w:rsid w:val="007839B4"/>
    <w:rsid w:val="00785E91"/>
    <w:rsid w:val="0078608D"/>
    <w:rsid w:val="007953A3"/>
    <w:rsid w:val="0079544D"/>
    <w:rsid w:val="00796012"/>
    <w:rsid w:val="00796688"/>
    <w:rsid w:val="0079673A"/>
    <w:rsid w:val="007A1179"/>
    <w:rsid w:val="007A1981"/>
    <w:rsid w:val="007A4478"/>
    <w:rsid w:val="007A71AA"/>
    <w:rsid w:val="007B0F4A"/>
    <w:rsid w:val="007B1B29"/>
    <w:rsid w:val="007B2337"/>
    <w:rsid w:val="007B2D24"/>
    <w:rsid w:val="007B3631"/>
    <w:rsid w:val="007B49ED"/>
    <w:rsid w:val="007B5F24"/>
    <w:rsid w:val="007B6F6A"/>
    <w:rsid w:val="007C0342"/>
    <w:rsid w:val="007C50BC"/>
    <w:rsid w:val="007C5A35"/>
    <w:rsid w:val="007C5D09"/>
    <w:rsid w:val="007D1BFF"/>
    <w:rsid w:val="007D2824"/>
    <w:rsid w:val="007D6C0F"/>
    <w:rsid w:val="007D7FE9"/>
    <w:rsid w:val="007E3E3F"/>
    <w:rsid w:val="007E62E1"/>
    <w:rsid w:val="007E74FB"/>
    <w:rsid w:val="007F0F71"/>
    <w:rsid w:val="007F1148"/>
    <w:rsid w:val="007F36B9"/>
    <w:rsid w:val="007F49DC"/>
    <w:rsid w:val="007F4E2E"/>
    <w:rsid w:val="008004C0"/>
    <w:rsid w:val="00802EB7"/>
    <w:rsid w:val="0080380F"/>
    <w:rsid w:val="0080442B"/>
    <w:rsid w:val="00805B0E"/>
    <w:rsid w:val="008078E3"/>
    <w:rsid w:val="00812857"/>
    <w:rsid w:val="008149DA"/>
    <w:rsid w:val="00815910"/>
    <w:rsid w:val="0082040A"/>
    <w:rsid w:val="0082473A"/>
    <w:rsid w:val="00825131"/>
    <w:rsid w:val="00832DF9"/>
    <w:rsid w:val="00832F63"/>
    <w:rsid w:val="00833FB3"/>
    <w:rsid w:val="00834A95"/>
    <w:rsid w:val="00840A95"/>
    <w:rsid w:val="008416D9"/>
    <w:rsid w:val="00841A2D"/>
    <w:rsid w:val="008423CF"/>
    <w:rsid w:val="00847B08"/>
    <w:rsid w:val="00850C3F"/>
    <w:rsid w:val="0085130B"/>
    <w:rsid w:val="008522F9"/>
    <w:rsid w:val="00853E81"/>
    <w:rsid w:val="00854B5D"/>
    <w:rsid w:val="00856699"/>
    <w:rsid w:val="008607A0"/>
    <w:rsid w:val="00861BF9"/>
    <w:rsid w:val="00861C54"/>
    <w:rsid w:val="0086277D"/>
    <w:rsid w:val="0087092F"/>
    <w:rsid w:val="0087276E"/>
    <w:rsid w:val="008737F2"/>
    <w:rsid w:val="00873F56"/>
    <w:rsid w:val="008758F8"/>
    <w:rsid w:val="00877B02"/>
    <w:rsid w:val="008814F5"/>
    <w:rsid w:val="008818B6"/>
    <w:rsid w:val="00886BB2"/>
    <w:rsid w:val="00890A05"/>
    <w:rsid w:val="008913C4"/>
    <w:rsid w:val="008934DA"/>
    <w:rsid w:val="0089359C"/>
    <w:rsid w:val="0089704D"/>
    <w:rsid w:val="008A1357"/>
    <w:rsid w:val="008A5E60"/>
    <w:rsid w:val="008B1021"/>
    <w:rsid w:val="008C076F"/>
    <w:rsid w:val="008D0498"/>
    <w:rsid w:val="008D0600"/>
    <w:rsid w:val="008D1D95"/>
    <w:rsid w:val="008D459C"/>
    <w:rsid w:val="008D49EF"/>
    <w:rsid w:val="008D4D0E"/>
    <w:rsid w:val="008D505C"/>
    <w:rsid w:val="008E020B"/>
    <w:rsid w:val="008E2B40"/>
    <w:rsid w:val="008E3DD0"/>
    <w:rsid w:val="008E4501"/>
    <w:rsid w:val="008E528A"/>
    <w:rsid w:val="008E596B"/>
    <w:rsid w:val="008F18D1"/>
    <w:rsid w:val="008F18EF"/>
    <w:rsid w:val="008F5064"/>
    <w:rsid w:val="008F6067"/>
    <w:rsid w:val="009010A3"/>
    <w:rsid w:val="00901924"/>
    <w:rsid w:val="00902336"/>
    <w:rsid w:val="00904041"/>
    <w:rsid w:val="00911CAF"/>
    <w:rsid w:val="00912860"/>
    <w:rsid w:val="009134B4"/>
    <w:rsid w:val="00913C42"/>
    <w:rsid w:val="00917AA6"/>
    <w:rsid w:val="00923E41"/>
    <w:rsid w:val="009263AE"/>
    <w:rsid w:val="00930949"/>
    <w:rsid w:val="009344D4"/>
    <w:rsid w:val="009350B6"/>
    <w:rsid w:val="00935255"/>
    <w:rsid w:val="0093542A"/>
    <w:rsid w:val="00936D90"/>
    <w:rsid w:val="00937D5A"/>
    <w:rsid w:val="00937DB6"/>
    <w:rsid w:val="009410F6"/>
    <w:rsid w:val="00945C25"/>
    <w:rsid w:val="0094757F"/>
    <w:rsid w:val="0095119D"/>
    <w:rsid w:val="00953AF5"/>
    <w:rsid w:val="009557A3"/>
    <w:rsid w:val="009615B9"/>
    <w:rsid w:val="009643EE"/>
    <w:rsid w:val="009674F3"/>
    <w:rsid w:val="00967903"/>
    <w:rsid w:val="00970845"/>
    <w:rsid w:val="0097093D"/>
    <w:rsid w:val="00971FA6"/>
    <w:rsid w:val="0097304B"/>
    <w:rsid w:val="00980638"/>
    <w:rsid w:val="00981D1F"/>
    <w:rsid w:val="00982AF8"/>
    <w:rsid w:val="0098415F"/>
    <w:rsid w:val="009849F4"/>
    <w:rsid w:val="009849F6"/>
    <w:rsid w:val="00990957"/>
    <w:rsid w:val="00992182"/>
    <w:rsid w:val="00993E0A"/>
    <w:rsid w:val="00994D7B"/>
    <w:rsid w:val="00995D32"/>
    <w:rsid w:val="009A1C87"/>
    <w:rsid w:val="009A1F95"/>
    <w:rsid w:val="009A5277"/>
    <w:rsid w:val="009A539B"/>
    <w:rsid w:val="009A60B2"/>
    <w:rsid w:val="009A6A54"/>
    <w:rsid w:val="009B2A4D"/>
    <w:rsid w:val="009B68ED"/>
    <w:rsid w:val="009B6F38"/>
    <w:rsid w:val="009C11D9"/>
    <w:rsid w:val="009C1C21"/>
    <w:rsid w:val="009C28F2"/>
    <w:rsid w:val="009C6C94"/>
    <w:rsid w:val="009D1408"/>
    <w:rsid w:val="009D1588"/>
    <w:rsid w:val="009D2D81"/>
    <w:rsid w:val="009D362F"/>
    <w:rsid w:val="009E3F2C"/>
    <w:rsid w:val="009E4545"/>
    <w:rsid w:val="009F0381"/>
    <w:rsid w:val="009F32DD"/>
    <w:rsid w:val="009F706F"/>
    <w:rsid w:val="009F7E80"/>
    <w:rsid w:val="00A05F62"/>
    <w:rsid w:val="00A06803"/>
    <w:rsid w:val="00A06CCC"/>
    <w:rsid w:val="00A110AF"/>
    <w:rsid w:val="00A1150B"/>
    <w:rsid w:val="00A11F55"/>
    <w:rsid w:val="00A12036"/>
    <w:rsid w:val="00A13659"/>
    <w:rsid w:val="00A16237"/>
    <w:rsid w:val="00A20236"/>
    <w:rsid w:val="00A20A21"/>
    <w:rsid w:val="00A20C43"/>
    <w:rsid w:val="00A24427"/>
    <w:rsid w:val="00A248ED"/>
    <w:rsid w:val="00A25C40"/>
    <w:rsid w:val="00A30144"/>
    <w:rsid w:val="00A316F0"/>
    <w:rsid w:val="00A339D5"/>
    <w:rsid w:val="00A371CD"/>
    <w:rsid w:val="00A40D57"/>
    <w:rsid w:val="00A44004"/>
    <w:rsid w:val="00A444C8"/>
    <w:rsid w:val="00A51BEB"/>
    <w:rsid w:val="00A53BBD"/>
    <w:rsid w:val="00A55886"/>
    <w:rsid w:val="00A564CF"/>
    <w:rsid w:val="00A71F7F"/>
    <w:rsid w:val="00A75360"/>
    <w:rsid w:val="00A77794"/>
    <w:rsid w:val="00A8208E"/>
    <w:rsid w:val="00A85B18"/>
    <w:rsid w:val="00A868BD"/>
    <w:rsid w:val="00A92BB5"/>
    <w:rsid w:val="00A93743"/>
    <w:rsid w:val="00A943DD"/>
    <w:rsid w:val="00AA3229"/>
    <w:rsid w:val="00AA3DCA"/>
    <w:rsid w:val="00AA491D"/>
    <w:rsid w:val="00AA610D"/>
    <w:rsid w:val="00AB3662"/>
    <w:rsid w:val="00AB3E14"/>
    <w:rsid w:val="00AB4372"/>
    <w:rsid w:val="00AB4E0A"/>
    <w:rsid w:val="00AB5829"/>
    <w:rsid w:val="00AC12BB"/>
    <w:rsid w:val="00AD7707"/>
    <w:rsid w:val="00AE0FED"/>
    <w:rsid w:val="00AE35A5"/>
    <w:rsid w:val="00AE5B83"/>
    <w:rsid w:val="00AF1A9D"/>
    <w:rsid w:val="00AF208F"/>
    <w:rsid w:val="00AF2F6B"/>
    <w:rsid w:val="00AF546F"/>
    <w:rsid w:val="00AF5544"/>
    <w:rsid w:val="00AF6FF2"/>
    <w:rsid w:val="00AF7BFF"/>
    <w:rsid w:val="00B0347E"/>
    <w:rsid w:val="00B06E1D"/>
    <w:rsid w:val="00B06FDE"/>
    <w:rsid w:val="00B12B1B"/>
    <w:rsid w:val="00B135D2"/>
    <w:rsid w:val="00B22C91"/>
    <w:rsid w:val="00B239A4"/>
    <w:rsid w:val="00B25E21"/>
    <w:rsid w:val="00B30DC7"/>
    <w:rsid w:val="00B34C03"/>
    <w:rsid w:val="00B35198"/>
    <w:rsid w:val="00B3783E"/>
    <w:rsid w:val="00B43A97"/>
    <w:rsid w:val="00B43D2F"/>
    <w:rsid w:val="00B45257"/>
    <w:rsid w:val="00B52859"/>
    <w:rsid w:val="00B56C1B"/>
    <w:rsid w:val="00B616F3"/>
    <w:rsid w:val="00B675D6"/>
    <w:rsid w:val="00B67CF8"/>
    <w:rsid w:val="00B70E28"/>
    <w:rsid w:val="00B74B24"/>
    <w:rsid w:val="00B76C73"/>
    <w:rsid w:val="00B776C9"/>
    <w:rsid w:val="00B81245"/>
    <w:rsid w:val="00B815F3"/>
    <w:rsid w:val="00B8429A"/>
    <w:rsid w:val="00B85302"/>
    <w:rsid w:val="00B86D16"/>
    <w:rsid w:val="00B941C4"/>
    <w:rsid w:val="00B944B5"/>
    <w:rsid w:val="00B95840"/>
    <w:rsid w:val="00B9687A"/>
    <w:rsid w:val="00B96C52"/>
    <w:rsid w:val="00B96E37"/>
    <w:rsid w:val="00BA59A4"/>
    <w:rsid w:val="00BB0BFC"/>
    <w:rsid w:val="00BB3885"/>
    <w:rsid w:val="00BB45C1"/>
    <w:rsid w:val="00BB52EC"/>
    <w:rsid w:val="00BC0A86"/>
    <w:rsid w:val="00BC105B"/>
    <w:rsid w:val="00BC5DEC"/>
    <w:rsid w:val="00BD0351"/>
    <w:rsid w:val="00BD1365"/>
    <w:rsid w:val="00BD1B02"/>
    <w:rsid w:val="00BD26D4"/>
    <w:rsid w:val="00BD4C5D"/>
    <w:rsid w:val="00BD5B91"/>
    <w:rsid w:val="00BE30E1"/>
    <w:rsid w:val="00BE6941"/>
    <w:rsid w:val="00BE75DA"/>
    <w:rsid w:val="00BF0B12"/>
    <w:rsid w:val="00BF0E81"/>
    <w:rsid w:val="00BF2D63"/>
    <w:rsid w:val="00BF59AC"/>
    <w:rsid w:val="00C03178"/>
    <w:rsid w:val="00C03642"/>
    <w:rsid w:val="00C03EF2"/>
    <w:rsid w:val="00C04F45"/>
    <w:rsid w:val="00C050AF"/>
    <w:rsid w:val="00C06A17"/>
    <w:rsid w:val="00C10C02"/>
    <w:rsid w:val="00C1170E"/>
    <w:rsid w:val="00C12223"/>
    <w:rsid w:val="00C1700C"/>
    <w:rsid w:val="00C1758F"/>
    <w:rsid w:val="00C22242"/>
    <w:rsid w:val="00C307F5"/>
    <w:rsid w:val="00C3570B"/>
    <w:rsid w:val="00C40431"/>
    <w:rsid w:val="00C40AFC"/>
    <w:rsid w:val="00C42D44"/>
    <w:rsid w:val="00C430F0"/>
    <w:rsid w:val="00C45C83"/>
    <w:rsid w:val="00C463C0"/>
    <w:rsid w:val="00C5432A"/>
    <w:rsid w:val="00C54387"/>
    <w:rsid w:val="00C54426"/>
    <w:rsid w:val="00C54952"/>
    <w:rsid w:val="00C6143A"/>
    <w:rsid w:val="00C61535"/>
    <w:rsid w:val="00C652A7"/>
    <w:rsid w:val="00C703E6"/>
    <w:rsid w:val="00C70665"/>
    <w:rsid w:val="00C70777"/>
    <w:rsid w:val="00C72092"/>
    <w:rsid w:val="00C74FA5"/>
    <w:rsid w:val="00C759A4"/>
    <w:rsid w:val="00C76DA9"/>
    <w:rsid w:val="00C85090"/>
    <w:rsid w:val="00C86B50"/>
    <w:rsid w:val="00C871CC"/>
    <w:rsid w:val="00C91058"/>
    <w:rsid w:val="00C92E0B"/>
    <w:rsid w:val="00C9342A"/>
    <w:rsid w:val="00C9681B"/>
    <w:rsid w:val="00C96FDE"/>
    <w:rsid w:val="00CA109F"/>
    <w:rsid w:val="00CA5340"/>
    <w:rsid w:val="00CB1D75"/>
    <w:rsid w:val="00CB2E8D"/>
    <w:rsid w:val="00CB336B"/>
    <w:rsid w:val="00CB63E5"/>
    <w:rsid w:val="00CB7770"/>
    <w:rsid w:val="00CB78C9"/>
    <w:rsid w:val="00CB7B91"/>
    <w:rsid w:val="00CC2941"/>
    <w:rsid w:val="00CC2B84"/>
    <w:rsid w:val="00CC6BD3"/>
    <w:rsid w:val="00CD1CA7"/>
    <w:rsid w:val="00CD2924"/>
    <w:rsid w:val="00CD2FF6"/>
    <w:rsid w:val="00CD3A08"/>
    <w:rsid w:val="00CD6640"/>
    <w:rsid w:val="00CE28E8"/>
    <w:rsid w:val="00CE4A43"/>
    <w:rsid w:val="00CE6446"/>
    <w:rsid w:val="00CF16D7"/>
    <w:rsid w:val="00CF1AE5"/>
    <w:rsid w:val="00CF30F5"/>
    <w:rsid w:val="00CF4013"/>
    <w:rsid w:val="00CF54A2"/>
    <w:rsid w:val="00CF628F"/>
    <w:rsid w:val="00D0074F"/>
    <w:rsid w:val="00D00F2D"/>
    <w:rsid w:val="00D01F64"/>
    <w:rsid w:val="00D0343C"/>
    <w:rsid w:val="00D04CFB"/>
    <w:rsid w:val="00D063C8"/>
    <w:rsid w:val="00D06BD7"/>
    <w:rsid w:val="00D076E3"/>
    <w:rsid w:val="00D13E80"/>
    <w:rsid w:val="00D15B00"/>
    <w:rsid w:val="00D15B3E"/>
    <w:rsid w:val="00D1627F"/>
    <w:rsid w:val="00D21312"/>
    <w:rsid w:val="00D218CA"/>
    <w:rsid w:val="00D21F6A"/>
    <w:rsid w:val="00D26997"/>
    <w:rsid w:val="00D30343"/>
    <w:rsid w:val="00D3352A"/>
    <w:rsid w:val="00D36ED0"/>
    <w:rsid w:val="00D37682"/>
    <w:rsid w:val="00D37D38"/>
    <w:rsid w:val="00D4502F"/>
    <w:rsid w:val="00D45CAE"/>
    <w:rsid w:val="00D54414"/>
    <w:rsid w:val="00D5702E"/>
    <w:rsid w:val="00D62A45"/>
    <w:rsid w:val="00D635E5"/>
    <w:rsid w:val="00D657EF"/>
    <w:rsid w:val="00D65C80"/>
    <w:rsid w:val="00D67265"/>
    <w:rsid w:val="00D70096"/>
    <w:rsid w:val="00D713DA"/>
    <w:rsid w:val="00D74C57"/>
    <w:rsid w:val="00D818F5"/>
    <w:rsid w:val="00D871F0"/>
    <w:rsid w:val="00D95CE6"/>
    <w:rsid w:val="00D95FBA"/>
    <w:rsid w:val="00DA786C"/>
    <w:rsid w:val="00DA78C2"/>
    <w:rsid w:val="00DB2311"/>
    <w:rsid w:val="00DB4A91"/>
    <w:rsid w:val="00DC0B0D"/>
    <w:rsid w:val="00DC1584"/>
    <w:rsid w:val="00DC17A8"/>
    <w:rsid w:val="00DC19F7"/>
    <w:rsid w:val="00DC34F6"/>
    <w:rsid w:val="00DC3D21"/>
    <w:rsid w:val="00DC5011"/>
    <w:rsid w:val="00DC51ED"/>
    <w:rsid w:val="00DC596B"/>
    <w:rsid w:val="00DC70FB"/>
    <w:rsid w:val="00DD0C1A"/>
    <w:rsid w:val="00DD2C78"/>
    <w:rsid w:val="00DD3109"/>
    <w:rsid w:val="00DD615B"/>
    <w:rsid w:val="00DD76BE"/>
    <w:rsid w:val="00DE1438"/>
    <w:rsid w:val="00DE3D8B"/>
    <w:rsid w:val="00DE3F81"/>
    <w:rsid w:val="00DE57DF"/>
    <w:rsid w:val="00DE6611"/>
    <w:rsid w:val="00DE7954"/>
    <w:rsid w:val="00DF4D4E"/>
    <w:rsid w:val="00DF4DF7"/>
    <w:rsid w:val="00DF59C0"/>
    <w:rsid w:val="00E01C66"/>
    <w:rsid w:val="00E03DD9"/>
    <w:rsid w:val="00E05B91"/>
    <w:rsid w:val="00E06D09"/>
    <w:rsid w:val="00E10049"/>
    <w:rsid w:val="00E127E1"/>
    <w:rsid w:val="00E13537"/>
    <w:rsid w:val="00E13E81"/>
    <w:rsid w:val="00E13F02"/>
    <w:rsid w:val="00E14DC7"/>
    <w:rsid w:val="00E155BC"/>
    <w:rsid w:val="00E2034F"/>
    <w:rsid w:val="00E23B85"/>
    <w:rsid w:val="00E23E2E"/>
    <w:rsid w:val="00E25BDD"/>
    <w:rsid w:val="00E25E5C"/>
    <w:rsid w:val="00E27054"/>
    <w:rsid w:val="00E4195B"/>
    <w:rsid w:val="00E41C2F"/>
    <w:rsid w:val="00E438B3"/>
    <w:rsid w:val="00E47BFD"/>
    <w:rsid w:val="00E47F62"/>
    <w:rsid w:val="00E51225"/>
    <w:rsid w:val="00E5468D"/>
    <w:rsid w:val="00E5727E"/>
    <w:rsid w:val="00E62651"/>
    <w:rsid w:val="00E70377"/>
    <w:rsid w:val="00E73CB0"/>
    <w:rsid w:val="00E77CC7"/>
    <w:rsid w:val="00E80582"/>
    <w:rsid w:val="00E811AE"/>
    <w:rsid w:val="00E833EC"/>
    <w:rsid w:val="00E837D1"/>
    <w:rsid w:val="00E838D2"/>
    <w:rsid w:val="00E84C98"/>
    <w:rsid w:val="00E85705"/>
    <w:rsid w:val="00E8616F"/>
    <w:rsid w:val="00E86BD5"/>
    <w:rsid w:val="00E90218"/>
    <w:rsid w:val="00E923CD"/>
    <w:rsid w:val="00E928C8"/>
    <w:rsid w:val="00E92F50"/>
    <w:rsid w:val="00EA0DCA"/>
    <w:rsid w:val="00EA494D"/>
    <w:rsid w:val="00EB0F9B"/>
    <w:rsid w:val="00EB2D7C"/>
    <w:rsid w:val="00EB3EB1"/>
    <w:rsid w:val="00EB7333"/>
    <w:rsid w:val="00EC07DA"/>
    <w:rsid w:val="00EC2BA6"/>
    <w:rsid w:val="00EC3195"/>
    <w:rsid w:val="00EC54CA"/>
    <w:rsid w:val="00EC7936"/>
    <w:rsid w:val="00ED3EDE"/>
    <w:rsid w:val="00EE0126"/>
    <w:rsid w:val="00EE0504"/>
    <w:rsid w:val="00EE20CA"/>
    <w:rsid w:val="00EE7357"/>
    <w:rsid w:val="00EF06B2"/>
    <w:rsid w:val="00EF1281"/>
    <w:rsid w:val="00EF39C2"/>
    <w:rsid w:val="00EF764F"/>
    <w:rsid w:val="00EF7E16"/>
    <w:rsid w:val="00F029FB"/>
    <w:rsid w:val="00F032E8"/>
    <w:rsid w:val="00F058DD"/>
    <w:rsid w:val="00F05AC7"/>
    <w:rsid w:val="00F07C48"/>
    <w:rsid w:val="00F21F77"/>
    <w:rsid w:val="00F22151"/>
    <w:rsid w:val="00F23D9C"/>
    <w:rsid w:val="00F3081C"/>
    <w:rsid w:val="00F30C9D"/>
    <w:rsid w:val="00F41FCA"/>
    <w:rsid w:val="00F42D03"/>
    <w:rsid w:val="00F42E05"/>
    <w:rsid w:val="00F4343F"/>
    <w:rsid w:val="00F4709C"/>
    <w:rsid w:val="00F500B5"/>
    <w:rsid w:val="00F511FD"/>
    <w:rsid w:val="00F51461"/>
    <w:rsid w:val="00F52702"/>
    <w:rsid w:val="00F54242"/>
    <w:rsid w:val="00F54A48"/>
    <w:rsid w:val="00F561EE"/>
    <w:rsid w:val="00F577F7"/>
    <w:rsid w:val="00F61AA8"/>
    <w:rsid w:val="00F62EF0"/>
    <w:rsid w:val="00F6442F"/>
    <w:rsid w:val="00F64ABA"/>
    <w:rsid w:val="00F70628"/>
    <w:rsid w:val="00F75B86"/>
    <w:rsid w:val="00F77EF1"/>
    <w:rsid w:val="00F83697"/>
    <w:rsid w:val="00F8458C"/>
    <w:rsid w:val="00F876C1"/>
    <w:rsid w:val="00F9144D"/>
    <w:rsid w:val="00F946BB"/>
    <w:rsid w:val="00F94A88"/>
    <w:rsid w:val="00F95DC2"/>
    <w:rsid w:val="00FA0609"/>
    <w:rsid w:val="00FA090A"/>
    <w:rsid w:val="00FA479B"/>
    <w:rsid w:val="00FA5EDF"/>
    <w:rsid w:val="00FB05B8"/>
    <w:rsid w:val="00FB16A9"/>
    <w:rsid w:val="00FB5DD8"/>
    <w:rsid w:val="00FC34E7"/>
    <w:rsid w:val="00FC4EAA"/>
    <w:rsid w:val="00FC5B5D"/>
    <w:rsid w:val="00FD1AF6"/>
    <w:rsid w:val="00FD3B21"/>
    <w:rsid w:val="00FD5DD6"/>
    <w:rsid w:val="00FE1660"/>
    <w:rsid w:val="00FE4C59"/>
    <w:rsid w:val="00FE7083"/>
    <w:rsid w:val="00FF210D"/>
    <w:rsid w:val="00FF3E2A"/>
    <w:rsid w:val="00FF4105"/>
    <w:rsid w:val="00FF75F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2960E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EC54CA"/>
    <w:pPr>
      <w:spacing w:after="200" w:line="276" w:lineRule="auto"/>
    </w:pPr>
    <w:rPr>
      <w:sz w:val="22"/>
      <w:szCs w:val="22"/>
      <w:lang w:eastAsia="en-US"/>
    </w:rPr>
  </w:style>
  <w:style w:type="paragraph" w:styleId="Naslov1">
    <w:name w:val="heading 1"/>
    <w:basedOn w:val="Navaden"/>
    <w:next w:val="Navaden"/>
    <w:link w:val="Naslov1Znak"/>
    <w:autoRedefine/>
    <w:uiPriority w:val="9"/>
    <w:qFormat/>
    <w:rsid w:val="00995D32"/>
    <w:pPr>
      <w:keepNext/>
      <w:spacing w:before="240" w:after="60"/>
      <w:jc w:val="both"/>
      <w:outlineLvl w:val="0"/>
    </w:pPr>
    <w:rPr>
      <w:rFonts w:ascii="Times New Roman" w:eastAsia="Times New Roman" w:hAnsi="Times New Roman"/>
      <w:b/>
      <w:bCs/>
      <w:kern w:val="32"/>
      <w:sz w:val="28"/>
      <w:szCs w:val="28"/>
      <w:lang w:eastAsia="sl-SI"/>
    </w:rPr>
  </w:style>
  <w:style w:type="paragraph" w:styleId="Naslov2">
    <w:name w:val="heading 2"/>
    <w:basedOn w:val="Navaden"/>
    <w:next w:val="Navaden"/>
    <w:link w:val="Naslov2Znak"/>
    <w:autoRedefine/>
    <w:uiPriority w:val="9"/>
    <w:unhideWhenUsed/>
    <w:qFormat/>
    <w:rsid w:val="001E1246"/>
    <w:pPr>
      <w:keepNext/>
      <w:numPr>
        <w:numId w:val="23"/>
      </w:numPr>
      <w:spacing w:after="0" w:line="240" w:lineRule="auto"/>
      <w:jc w:val="both"/>
      <w:outlineLvl w:val="1"/>
      <w:pPrChange w:id="0" w:author="Avtor">
        <w:pPr>
          <w:keepNext/>
          <w:numPr>
            <w:numId w:val="33"/>
          </w:numPr>
          <w:spacing w:after="60"/>
          <w:ind w:left="720" w:hanging="360"/>
          <w:jc w:val="both"/>
          <w:outlineLvl w:val="1"/>
        </w:pPr>
      </w:pPrChange>
    </w:pPr>
    <w:rPr>
      <w:rFonts w:ascii="Times New Roman" w:hAnsi="Times New Roman" w:cs="Arial"/>
      <w:b/>
      <w:bCs/>
      <w:i/>
      <w:iCs/>
      <w:sz w:val="24"/>
      <w:szCs w:val="24"/>
      <w:lang w:eastAsia="sl-SI"/>
      <w:rPrChange w:id="0" w:author="Avtor">
        <w:rPr>
          <w:rFonts w:eastAsia="Calibri" w:cs="Arial"/>
          <w:b/>
          <w:bCs/>
          <w:i/>
          <w:iCs/>
          <w:sz w:val="24"/>
          <w:szCs w:val="24"/>
          <w:lang w:val="sl-SI" w:eastAsia="sl-SI" w:bidi="ar-SA"/>
        </w:rPr>
      </w:rPrChange>
    </w:rPr>
  </w:style>
  <w:style w:type="paragraph" w:styleId="Naslov3">
    <w:name w:val="heading 3"/>
    <w:basedOn w:val="Navaden"/>
    <w:next w:val="Navaden"/>
    <w:link w:val="Naslov3Znak"/>
    <w:autoRedefine/>
    <w:uiPriority w:val="9"/>
    <w:unhideWhenUsed/>
    <w:qFormat/>
    <w:rsid w:val="00D37682"/>
    <w:pPr>
      <w:keepNext/>
      <w:spacing w:before="240" w:after="60"/>
      <w:jc w:val="both"/>
      <w:outlineLvl w:val="2"/>
    </w:pPr>
    <w:rPr>
      <w:rFonts w:eastAsia="Times New Roman"/>
      <w:b/>
      <w:bCs/>
      <w:i/>
      <w:sz w:val="24"/>
      <w:szCs w:val="26"/>
    </w:rPr>
  </w:style>
  <w:style w:type="paragraph" w:styleId="Naslov4">
    <w:name w:val="heading 4"/>
    <w:basedOn w:val="Navaden"/>
    <w:next w:val="Navaden"/>
    <w:link w:val="Naslov4Znak"/>
    <w:uiPriority w:val="9"/>
    <w:unhideWhenUsed/>
    <w:qFormat/>
    <w:rsid w:val="00082F52"/>
    <w:pPr>
      <w:keepNext/>
      <w:spacing w:before="240" w:after="60"/>
      <w:outlineLvl w:val="3"/>
    </w:pPr>
    <w:rPr>
      <w:rFonts w:eastAsia="Times New Roman"/>
      <w:b/>
      <w:bCs/>
      <w:sz w:val="28"/>
      <w:szCs w:val="28"/>
    </w:rPr>
  </w:style>
  <w:style w:type="paragraph" w:styleId="Naslov5">
    <w:name w:val="heading 5"/>
    <w:basedOn w:val="Navaden"/>
    <w:next w:val="Navaden"/>
    <w:link w:val="Naslov5Znak"/>
    <w:uiPriority w:val="9"/>
    <w:unhideWhenUsed/>
    <w:qFormat/>
    <w:rsid w:val="000300C2"/>
    <w:pPr>
      <w:spacing w:before="240" w:after="60"/>
      <w:outlineLvl w:val="4"/>
    </w:pPr>
    <w:rPr>
      <w:rFonts w:eastAsia="Times New Roman"/>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782771"/>
    <w:pPr>
      <w:tabs>
        <w:tab w:val="center" w:pos="4536"/>
        <w:tab w:val="right" w:pos="9072"/>
      </w:tabs>
    </w:pPr>
  </w:style>
  <w:style w:type="character" w:customStyle="1" w:styleId="GlavaZnak">
    <w:name w:val="Glava Znak"/>
    <w:link w:val="Glava"/>
    <w:rsid w:val="00782771"/>
    <w:rPr>
      <w:sz w:val="22"/>
      <w:szCs w:val="22"/>
      <w:lang w:eastAsia="en-US"/>
    </w:rPr>
  </w:style>
  <w:style w:type="paragraph" w:styleId="Noga">
    <w:name w:val="footer"/>
    <w:basedOn w:val="Navaden"/>
    <w:link w:val="NogaZnak"/>
    <w:uiPriority w:val="99"/>
    <w:unhideWhenUsed/>
    <w:rsid w:val="00782771"/>
    <w:pPr>
      <w:tabs>
        <w:tab w:val="center" w:pos="4536"/>
        <w:tab w:val="right" w:pos="9072"/>
      </w:tabs>
    </w:pPr>
  </w:style>
  <w:style w:type="character" w:customStyle="1" w:styleId="NogaZnak">
    <w:name w:val="Noga Znak"/>
    <w:link w:val="Noga"/>
    <w:uiPriority w:val="99"/>
    <w:rsid w:val="00782771"/>
    <w:rPr>
      <w:sz w:val="22"/>
      <w:szCs w:val="22"/>
      <w:lang w:eastAsia="en-US"/>
    </w:rPr>
  </w:style>
  <w:style w:type="character" w:customStyle="1" w:styleId="Naslov1Znak">
    <w:name w:val="Naslov 1 Znak"/>
    <w:link w:val="Naslov1"/>
    <w:uiPriority w:val="9"/>
    <w:rsid w:val="00995D32"/>
    <w:rPr>
      <w:rFonts w:ascii="Times New Roman" w:eastAsia="Times New Roman" w:hAnsi="Times New Roman"/>
      <w:b/>
      <w:bCs/>
      <w:kern w:val="32"/>
      <w:sz w:val="28"/>
      <w:szCs w:val="28"/>
    </w:rPr>
  </w:style>
  <w:style w:type="paragraph" w:styleId="Kazalovsebine1">
    <w:name w:val="toc 1"/>
    <w:basedOn w:val="Navaden"/>
    <w:next w:val="Navaden"/>
    <w:autoRedefine/>
    <w:uiPriority w:val="39"/>
    <w:unhideWhenUsed/>
    <w:rsid w:val="005C5333"/>
    <w:pPr>
      <w:tabs>
        <w:tab w:val="left" w:pos="660"/>
        <w:tab w:val="right" w:leader="dot" w:pos="9061"/>
      </w:tabs>
      <w:spacing w:after="0"/>
      <w:pPrChange w:id="1" w:author="Avtor">
        <w:pPr>
          <w:tabs>
            <w:tab w:val="right" w:leader="dot" w:pos="9061"/>
          </w:tabs>
          <w:spacing w:after="200" w:line="276" w:lineRule="auto"/>
        </w:pPr>
      </w:pPrChange>
    </w:pPr>
    <w:rPr>
      <w:rPrChange w:id="1" w:author="Avtor">
        <w:rPr>
          <w:rFonts w:ascii="Calibri" w:eastAsia="Calibri" w:hAnsi="Calibri"/>
          <w:sz w:val="22"/>
          <w:szCs w:val="22"/>
          <w:lang w:val="sl-SI" w:eastAsia="en-US" w:bidi="ar-SA"/>
        </w:rPr>
      </w:rPrChange>
    </w:rPr>
  </w:style>
  <w:style w:type="character" w:styleId="Hiperpovezava">
    <w:name w:val="Hyperlink"/>
    <w:uiPriority w:val="99"/>
    <w:unhideWhenUsed/>
    <w:rsid w:val="00562B68"/>
    <w:rPr>
      <w:color w:val="0000FF"/>
      <w:u w:val="single"/>
    </w:rPr>
  </w:style>
  <w:style w:type="paragraph" w:customStyle="1" w:styleId="Default">
    <w:name w:val="Default"/>
    <w:rsid w:val="00AA491D"/>
    <w:pPr>
      <w:autoSpaceDE w:val="0"/>
      <w:autoSpaceDN w:val="0"/>
      <w:adjustRightInd w:val="0"/>
    </w:pPr>
    <w:rPr>
      <w:rFonts w:cs="Calibri"/>
      <w:color w:val="000000"/>
      <w:sz w:val="24"/>
      <w:szCs w:val="24"/>
    </w:rPr>
  </w:style>
  <w:style w:type="paragraph" w:styleId="Brezrazmikov">
    <w:name w:val="No Spacing"/>
    <w:aliases w:val="Doris"/>
    <w:qFormat/>
    <w:rsid w:val="00AA491D"/>
    <w:rPr>
      <w:sz w:val="22"/>
      <w:szCs w:val="22"/>
      <w:lang w:eastAsia="en-US"/>
    </w:rPr>
  </w:style>
  <w:style w:type="paragraph" w:styleId="Sprotnaopomba-besedilo">
    <w:name w:val="footnote text"/>
    <w:aliases w:val="Sprotna opomba-besedilo,Char Char,Char Char Char Char,Char Char Char,Sprotna opomba - besedilo Znak1,Sprotna opomba - besedilo Znak Znak2,Sprotna opomba - besedilo Znak1 Znak Znak1,Sprotna opomba - besedilo Znak1 Znak Znak Znak"/>
    <w:basedOn w:val="Navaden"/>
    <w:link w:val="Sprotnaopomba-besediloZnak"/>
    <w:unhideWhenUsed/>
    <w:qFormat/>
    <w:rsid w:val="00B815F3"/>
    <w:rPr>
      <w:sz w:val="20"/>
      <w:szCs w:val="20"/>
    </w:rPr>
  </w:style>
  <w:style w:type="character" w:customStyle="1" w:styleId="Sprotnaopomba-besediloZnak">
    <w:name w:val="Sprotna opomba - besedilo Znak"/>
    <w:aliases w:val="Sprotna opomba-besedilo Znak,Char Char Znak,Char Char Char Char Znak,Char Char Char Znak,Sprotna opomba - besedilo Znak1 Znak,Sprotna opomba - besedilo Znak Znak2 Znak,Sprotna opomba - besedilo Znak1 Znak Znak1 Znak"/>
    <w:link w:val="Sprotnaopomba-besedilo"/>
    <w:rsid w:val="00B815F3"/>
    <w:rPr>
      <w:lang w:eastAsia="en-US"/>
    </w:rPr>
  </w:style>
  <w:style w:type="character" w:styleId="Sprotnaopomba-sklic">
    <w:name w:val="footnote reference"/>
    <w:aliases w:val="Footnote symbol,Fussnota,Footnote reference number,note TESI,SUPERS,EN Footnote Reference,-E Fußnotenzeichen,number,Times 10 Point,Exposant 3 Point,Footnote Reference_LVL6,Footnote Reference_LVL61,Footnote Reference_LVL62,Footnote"/>
    <w:unhideWhenUsed/>
    <w:qFormat/>
    <w:rsid w:val="00B815F3"/>
    <w:rPr>
      <w:vertAlign w:val="superscript"/>
    </w:rPr>
  </w:style>
  <w:style w:type="table" w:styleId="Tabelamrea">
    <w:name w:val="Table Grid"/>
    <w:basedOn w:val="Navadnatabela"/>
    <w:uiPriority w:val="59"/>
    <w:rsid w:val="00511E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vniseznampoudarek11">
    <w:name w:val="Barvni seznam – poudarek 11"/>
    <w:basedOn w:val="Navaden"/>
    <w:link w:val="Barvniseznampoudarek1Znak"/>
    <w:qFormat/>
    <w:rsid w:val="009C1C21"/>
    <w:pPr>
      <w:ind w:left="708"/>
    </w:pPr>
  </w:style>
  <w:style w:type="character" w:customStyle="1" w:styleId="Barvniseznampoudarek1Znak">
    <w:name w:val="Barvni seznam – poudarek 1 Znak"/>
    <w:link w:val="Barvniseznampoudarek11"/>
    <w:rsid w:val="009C1C21"/>
    <w:rPr>
      <w:sz w:val="22"/>
      <w:szCs w:val="22"/>
      <w:lang w:eastAsia="en-US"/>
    </w:rPr>
  </w:style>
  <w:style w:type="character" w:customStyle="1" w:styleId="Naslov2Znak">
    <w:name w:val="Naslov 2 Znak"/>
    <w:link w:val="Naslov2"/>
    <w:uiPriority w:val="9"/>
    <w:rsid w:val="001E1246"/>
    <w:rPr>
      <w:rFonts w:ascii="Times New Roman" w:hAnsi="Times New Roman" w:cs="Arial"/>
      <w:b/>
      <w:bCs/>
      <w:i/>
      <w:iCs/>
      <w:sz w:val="24"/>
      <w:szCs w:val="24"/>
    </w:rPr>
  </w:style>
  <w:style w:type="character" w:customStyle="1" w:styleId="Naslov3Znak">
    <w:name w:val="Naslov 3 Znak"/>
    <w:link w:val="Naslov3"/>
    <w:uiPriority w:val="9"/>
    <w:rsid w:val="00D37682"/>
    <w:rPr>
      <w:rFonts w:ascii="Calibri" w:eastAsia="Times New Roman" w:hAnsi="Calibri"/>
      <w:b/>
      <w:bCs/>
      <w:i/>
      <w:sz w:val="24"/>
      <w:szCs w:val="26"/>
      <w:lang w:eastAsia="en-US"/>
    </w:rPr>
  </w:style>
  <w:style w:type="character" w:customStyle="1" w:styleId="Naslov4Znak">
    <w:name w:val="Naslov 4 Znak"/>
    <w:link w:val="Naslov4"/>
    <w:uiPriority w:val="9"/>
    <w:rsid w:val="00082F52"/>
    <w:rPr>
      <w:rFonts w:ascii="Calibri" w:eastAsia="Times New Roman" w:hAnsi="Calibri" w:cs="Times New Roman"/>
      <w:b/>
      <w:bCs/>
      <w:sz w:val="28"/>
      <w:szCs w:val="28"/>
      <w:lang w:eastAsia="en-US"/>
    </w:rPr>
  </w:style>
  <w:style w:type="paragraph" w:styleId="Telobesedila">
    <w:name w:val="Body Text"/>
    <w:basedOn w:val="Navaden"/>
    <w:link w:val="TelobesedilaZnak"/>
    <w:uiPriority w:val="99"/>
    <w:unhideWhenUsed/>
    <w:rsid w:val="00082F52"/>
    <w:pPr>
      <w:spacing w:after="120"/>
    </w:pPr>
  </w:style>
  <w:style w:type="character" w:customStyle="1" w:styleId="TelobesedilaZnak">
    <w:name w:val="Telo besedila Znak"/>
    <w:link w:val="Telobesedila"/>
    <w:uiPriority w:val="99"/>
    <w:rsid w:val="00082F52"/>
    <w:rPr>
      <w:sz w:val="22"/>
      <w:szCs w:val="22"/>
      <w:lang w:eastAsia="en-US"/>
    </w:rPr>
  </w:style>
  <w:style w:type="paragraph" w:styleId="Odstavekseznama">
    <w:name w:val="List Paragraph"/>
    <w:aliases w:val="Odstavek seznama_IP,Seznam_IP_1,Odstavek -"/>
    <w:basedOn w:val="Navaden"/>
    <w:link w:val="OdstavekseznamaZnak"/>
    <w:uiPriority w:val="34"/>
    <w:qFormat/>
    <w:rsid w:val="00082F52"/>
    <w:pPr>
      <w:ind w:left="720"/>
      <w:contextualSpacing/>
    </w:pPr>
    <w:rPr>
      <w:rFonts w:eastAsia="SimSun"/>
      <w:lang w:val="lt-LT" w:eastAsia="lt-LT"/>
    </w:rPr>
  </w:style>
  <w:style w:type="character" w:customStyle="1" w:styleId="OdstavekseznamaZnak">
    <w:name w:val="Odstavek seznama Znak"/>
    <w:aliases w:val="Odstavek seznama_IP Znak,Seznam_IP_1 Znak,Odstavek - Znak"/>
    <w:link w:val="Odstavekseznama"/>
    <w:uiPriority w:val="34"/>
    <w:qFormat/>
    <w:locked/>
    <w:rsid w:val="00082F52"/>
    <w:rPr>
      <w:rFonts w:eastAsia="SimSun"/>
      <w:sz w:val="22"/>
      <w:szCs w:val="22"/>
      <w:lang w:val="lt-LT" w:eastAsia="lt-LT"/>
    </w:rPr>
  </w:style>
  <w:style w:type="character" w:styleId="Pripombasklic">
    <w:name w:val="annotation reference"/>
    <w:uiPriority w:val="99"/>
    <w:unhideWhenUsed/>
    <w:rsid w:val="00082F52"/>
    <w:rPr>
      <w:sz w:val="16"/>
      <w:szCs w:val="16"/>
    </w:rPr>
  </w:style>
  <w:style w:type="paragraph" w:styleId="Pripombabesedilo">
    <w:name w:val="annotation text"/>
    <w:basedOn w:val="Navaden"/>
    <w:link w:val="PripombabesediloZnak"/>
    <w:uiPriority w:val="99"/>
    <w:unhideWhenUsed/>
    <w:rsid w:val="00082F52"/>
    <w:rPr>
      <w:sz w:val="20"/>
      <w:szCs w:val="20"/>
      <w:lang w:eastAsia="sl-SI"/>
    </w:rPr>
  </w:style>
  <w:style w:type="character" w:customStyle="1" w:styleId="PripombabesediloZnak">
    <w:name w:val="Pripomba – besedilo Znak"/>
    <w:basedOn w:val="Privzetapisavaodstavka"/>
    <w:link w:val="Pripombabesedilo"/>
    <w:uiPriority w:val="99"/>
    <w:rsid w:val="00082F52"/>
  </w:style>
  <w:style w:type="paragraph" w:styleId="Besedilooblaka">
    <w:name w:val="Balloon Text"/>
    <w:basedOn w:val="Navaden"/>
    <w:link w:val="BesedilooblakaZnak"/>
    <w:uiPriority w:val="99"/>
    <w:semiHidden/>
    <w:unhideWhenUsed/>
    <w:rsid w:val="00082F52"/>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082F52"/>
    <w:rPr>
      <w:rFonts w:ascii="Tahoma" w:hAnsi="Tahoma" w:cs="Tahoma"/>
      <w:sz w:val="16"/>
      <w:szCs w:val="16"/>
      <w:lang w:eastAsia="en-US"/>
    </w:rPr>
  </w:style>
  <w:style w:type="paragraph" w:styleId="Navadensplet">
    <w:name w:val="Normal (Web)"/>
    <w:basedOn w:val="Navaden"/>
    <w:uiPriority w:val="99"/>
    <w:unhideWhenUsed/>
    <w:rsid w:val="000300C2"/>
    <w:pPr>
      <w:spacing w:before="100" w:beforeAutospacing="1" w:after="100" w:afterAutospacing="1" w:line="240" w:lineRule="auto"/>
    </w:pPr>
    <w:rPr>
      <w:rFonts w:ascii="Times New Roman" w:eastAsia="Times New Roman" w:hAnsi="Times New Roman"/>
      <w:sz w:val="24"/>
      <w:szCs w:val="24"/>
      <w:lang w:eastAsia="sl-SI"/>
    </w:rPr>
  </w:style>
  <w:style w:type="character" w:customStyle="1" w:styleId="Naslov5Znak">
    <w:name w:val="Naslov 5 Znak"/>
    <w:link w:val="Naslov5"/>
    <w:uiPriority w:val="9"/>
    <w:rsid w:val="000300C2"/>
    <w:rPr>
      <w:rFonts w:ascii="Calibri" w:eastAsia="Times New Roman" w:hAnsi="Calibri" w:cs="Times New Roman"/>
      <w:b/>
      <w:bCs/>
      <w:i/>
      <w:iCs/>
      <w:sz w:val="26"/>
      <w:szCs w:val="26"/>
      <w:lang w:eastAsia="en-US"/>
    </w:rPr>
  </w:style>
  <w:style w:type="character" w:customStyle="1" w:styleId="st">
    <w:name w:val="st"/>
    <w:rsid w:val="00221FB2"/>
  </w:style>
  <w:style w:type="character" w:customStyle="1" w:styleId="BodytextBold">
    <w:name w:val="Body text + Bold"/>
    <w:aliases w:val="Not Italic"/>
    <w:rsid w:val="00E47F62"/>
    <w:rPr>
      <w:rFonts w:ascii="Times New Roman" w:hAnsi="Times New Roman" w:cs="Times New Roman"/>
      <w:b/>
      <w:bCs/>
      <w:i/>
      <w:iCs/>
      <w:spacing w:val="0"/>
      <w:sz w:val="23"/>
      <w:szCs w:val="23"/>
    </w:rPr>
  </w:style>
  <w:style w:type="character" w:customStyle="1" w:styleId="Tablecaption">
    <w:name w:val="Table caption_"/>
    <w:link w:val="Tablecaption0"/>
    <w:locked/>
    <w:rsid w:val="00312D50"/>
    <w:rPr>
      <w:rFonts w:ascii="Times New Roman" w:hAnsi="Times New Roman"/>
      <w:sz w:val="23"/>
      <w:szCs w:val="23"/>
      <w:shd w:val="clear" w:color="auto" w:fill="FFFFFF"/>
    </w:rPr>
  </w:style>
  <w:style w:type="paragraph" w:customStyle="1" w:styleId="Tablecaption0">
    <w:name w:val="Table caption"/>
    <w:basedOn w:val="Navaden"/>
    <w:link w:val="Tablecaption"/>
    <w:rsid w:val="00312D50"/>
    <w:pPr>
      <w:shd w:val="clear" w:color="auto" w:fill="FFFFFF"/>
      <w:spacing w:after="0" w:line="240" w:lineRule="atLeast"/>
      <w:ind w:hanging="1140"/>
    </w:pPr>
    <w:rPr>
      <w:rFonts w:ascii="Times New Roman" w:hAnsi="Times New Roman"/>
      <w:sz w:val="23"/>
      <w:szCs w:val="23"/>
      <w:lang w:eastAsia="sl-SI"/>
    </w:rPr>
  </w:style>
  <w:style w:type="character" w:customStyle="1" w:styleId="highlight1">
    <w:name w:val="highlight1"/>
    <w:rsid w:val="00B675D6"/>
    <w:rPr>
      <w:color w:val="FF0000"/>
      <w:shd w:val="clear" w:color="auto" w:fill="FFFFFF"/>
    </w:rPr>
  </w:style>
  <w:style w:type="character" w:customStyle="1" w:styleId="FootnoteAnchor">
    <w:name w:val="Footnote Anchor"/>
    <w:rsid w:val="00B675D6"/>
    <w:rPr>
      <w:vertAlign w:val="superscript"/>
    </w:rPr>
  </w:style>
  <w:style w:type="paragraph" w:styleId="Naslov">
    <w:name w:val="Title"/>
    <w:basedOn w:val="Navaden"/>
    <w:next w:val="Navaden"/>
    <w:link w:val="NaslovZnak"/>
    <w:uiPriority w:val="10"/>
    <w:qFormat/>
    <w:rsid w:val="00E92F50"/>
    <w:pPr>
      <w:spacing w:before="240" w:after="60"/>
      <w:jc w:val="center"/>
      <w:outlineLvl w:val="0"/>
    </w:pPr>
    <w:rPr>
      <w:rFonts w:ascii="Cambria" w:eastAsia="Times New Roman" w:hAnsi="Cambria"/>
      <w:b/>
      <w:bCs/>
      <w:kern w:val="28"/>
      <w:sz w:val="32"/>
      <w:szCs w:val="32"/>
    </w:rPr>
  </w:style>
  <w:style w:type="character" w:customStyle="1" w:styleId="NaslovZnak">
    <w:name w:val="Naslov Znak"/>
    <w:link w:val="Naslov"/>
    <w:uiPriority w:val="10"/>
    <w:rsid w:val="00E92F50"/>
    <w:rPr>
      <w:rFonts w:ascii="Cambria" w:eastAsia="Times New Roman" w:hAnsi="Cambria" w:cs="Times New Roman"/>
      <w:b/>
      <w:bCs/>
      <w:kern w:val="28"/>
      <w:sz w:val="32"/>
      <w:szCs w:val="32"/>
      <w:lang w:eastAsia="en-US"/>
    </w:rPr>
  </w:style>
  <w:style w:type="character" w:customStyle="1" w:styleId="hps">
    <w:name w:val="hps"/>
    <w:rsid w:val="00BF59AC"/>
  </w:style>
  <w:style w:type="character" w:customStyle="1" w:styleId="Bodytext3">
    <w:name w:val="Body text (3)_"/>
    <w:link w:val="Bodytext30"/>
    <w:locked/>
    <w:rsid w:val="00BF59AC"/>
    <w:rPr>
      <w:sz w:val="23"/>
      <w:szCs w:val="23"/>
      <w:shd w:val="clear" w:color="auto" w:fill="FFFFFF"/>
    </w:rPr>
  </w:style>
  <w:style w:type="paragraph" w:customStyle="1" w:styleId="Bodytext30">
    <w:name w:val="Body text (3)"/>
    <w:basedOn w:val="Navaden"/>
    <w:link w:val="Bodytext3"/>
    <w:rsid w:val="00BF59AC"/>
    <w:pPr>
      <w:shd w:val="clear" w:color="auto" w:fill="FFFFFF"/>
      <w:spacing w:before="180" w:after="180" w:line="278" w:lineRule="exact"/>
      <w:ind w:hanging="640"/>
      <w:jc w:val="both"/>
    </w:pPr>
    <w:rPr>
      <w:sz w:val="23"/>
      <w:szCs w:val="23"/>
      <w:lang w:eastAsia="sl-SI"/>
    </w:rPr>
  </w:style>
  <w:style w:type="paragraph" w:customStyle="1" w:styleId="Odstavekseznama1">
    <w:name w:val="Odstavek seznama1"/>
    <w:basedOn w:val="Navaden"/>
    <w:qFormat/>
    <w:rsid w:val="00BF59AC"/>
    <w:pPr>
      <w:ind w:left="720"/>
      <w:contextualSpacing/>
    </w:pPr>
    <w:rPr>
      <w:rFonts w:eastAsia="SimSun"/>
      <w:lang w:val="lt-LT" w:eastAsia="lt-LT"/>
    </w:rPr>
  </w:style>
  <w:style w:type="paragraph" w:styleId="Kazalovsebine2">
    <w:name w:val="toc 2"/>
    <w:basedOn w:val="Navaden"/>
    <w:next w:val="Navaden"/>
    <w:autoRedefine/>
    <w:uiPriority w:val="39"/>
    <w:unhideWhenUsed/>
    <w:rsid w:val="00840A95"/>
    <w:pPr>
      <w:ind w:left="220"/>
    </w:pPr>
  </w:style>
  <w:style w:type="paragraph" w:styleId="Kazalovsebine3">
    <w:name w:val="toc 3"/>
    <w:basedOn w:val="Navaden"/>
    <w:next w:val="Navaden"/>
    <w:autoRedefine/>
    <w:uiPriority w:val="39"/>
    <w:unhideWhenUsed/>
    <w:rsid w:val="00840A95"/>
    <w:pPr>
      <w:ind w:left="440"/>
    </w:pPr>
  </w:style>
  <w:style w:type="paragraph" w:customStyle="1" w:styleId="PinPB">
    <w:name w:val="PČ in PB"/>
    <w:basedOn w:val="Navaden"/>
    <w:link w:val="PinPBZnak"/>
    <w:qFormat/>
    <w:rsid w:val="00292085"/>
    <w:pPr>
      <w:jc w:val="both"/>
    </w:pPr>
    <w:rPr>
      <w:b/>
      <w:sz w:val="24"/>
      <w:u w:val="single"/>
    </w:rPr>
  </w:style>
  <w:style w:type="paragraph" w:styleId="Zadevapripombe">
    <w:name w:val="annotation subject"/>
    <w:basedOn w:val="Pripombabesedilo"/>
    <w:next w:val="Pripombabesedilo"/>
    <w:link w:val="ZadevapripombeZnak"/>
    <w:uiPriority w:val="99"/>
    <w:semiHidden/>
    <w:unhideWhenUsed/>
    <w:rsid w:val="00453BC3"/>
    <w:rPr>
      <w:b/>
      <w:bCs/>
      <w:lang w:eastAsia="en-US"/>
    </w:rPr>
  </w:style>
  <w:style w:type="character" w:customStyle="1" w:styleId="PinPBZnak">
    <w:name w:val="PČ in PB Znak"/>
    <w:link w:val="PinPB"/>
    <w:rsid w:val="00292085"/>
    <w:rPr>
      <w:b/>
      <w:sz w:val="24"/>
      <w:szCs w:val="22"/>
      <w:u w:val="single"/>
      <w:lang w:eastAsia="en-US"/>
    </w:rPr>
  </w:style>
  <w:style w:type="character" w:customStyle="1" w:styleId="ZadevapripombeZnak">
    <w:name w:val="Zadeva pripombe Znak"/>
    <w:link w:val="Zadevapripombe"/>
    <w:uiPriority w:val="99"/>
    <w:semiHidden/>
    <w:rsid w:val="00453BC3"/>
    <w:rPr>
      <w:b/>
      <w:bCs/>
      <w:lang w:eastAsia="en-US"/>
    </w:rPr>
  </w:style>
  <w:style w:type="paragraph" w:styleId="Kazalovsebine4">
    <w:name w:val="toc 4"/>
    <w:basedOn w:val="Navaden"/>
    <w:next w:val="Navaden"/>
    <w:autoRedefine/>
    <w:uiPriority w:val="39"/>
    <w:unhideWhenUsed/>
    <w:rsid w:val="00B941C4"/>
    <w:pPr>
      <w:spacing w:after="100"/>
      <w:ind w:left="660"/>
    </w:pPr>
    <w:rPr>
      <w:rFonts w:eastAsia="Times New Roman"/>
      <w:lang w:eastAsia="sl-SI"/>
    </w:rPr>
  </w:style>
  <w:style w:type="paragraph" w:styleId="Kazalovsebine5">
    <w:name w:val="toc 5"/>
    <w:basedOn w:val="Navaden"/>
    <w:next w:val="Navaden"/>
    <w:autoRedefine/>
    <w:uiPriority w:val="39"/>
    <w:unhideWhenUsed/>
    <w:rsid w:val="00B941C4"/>
    <w:pPr>
      <w:spacing w:after="100"/>
      <w:ind w:left="880"/>
    </w:pPr>
    <w:rPr>
      <w:rFonts w:eastAsia="Times New Roman"/>
      <w:lang w:eastAsia="sl-SI"/>
    </w:rPr>
  </w:style>
  <w:style w:type="paragraph" w:styleId="Kazalovsebine6">
    <w:name w:val="toc 6"/>
    <w:basedOn w:val="Navaden"/>
    <w:next w:val="Navaden"/>
    <w:autoRedefine/>
    <w:uiPriority w:val="39"/>
    <w:unhideWhenUsed/>
    <w:rsid w:val="00B941C4"/>
    <w:pPr>
      <w:spacing w:after="100"/>
      <w:ind w:left="1100"/>
    </w:pPr>
    <w:rPr>
      <w:rFonts w:eastAsia="Times New Roman"/>
      <w:lang w:eastAsia="sl-SI"/>
    </w:rPr>
  </w:style>
  <w:style w:type="paragraph" w:styleId="Kazalovsebine7">
    <w:name w:val="toc 7"/>
    <w:basedOn w:val="Navaden"/>
    <w:next w:val="Navaden"/>
    <w:autoRedefine/>
    <w:uiPriority w:val="39"/>
    <w:unhideWhenUsed/>
    <w:rsid w:val="00B941C4"/>
    <w:pPr>
      <w:spacing w:after="100"/>
      <w:ind w:left="1320"/>
    </w:pPr>
    <w:rPr>
      <w:rFonts w:eastAsia="Times New Roman"/>
      <w:lang w:eastAsia="sl-SI"/>
    </w:rPr>
  </w:style>
  <w:style w:type="paragraph" w:styleId="Kazalovsebine8">
    <w:name w:val="toc 8"/>
    <w:basedOn w:val="Navaden"/>
    <w:next w:val="Navaden"/>
    <w:autoRedefine/>
    <w:uiPriority w:val="39"/>
    <w:unhideWhenUsed/>
    <w:rsid w:val="00B941C4"/>
    <w:pPr>
      <w:spacing w:after="100"/>
      <w:ind w:left="1540"/>
    </w:pPr>
    <w:rPr>
      <w:rFonts w:eastAsia="Times New Roman"/>
      <w:lang w:eastAsia="sl-SI"/>
    </w:rPr>
  </w:style>
  <w:style w:type="paragraph" w:styleId="Kazalovsebine9">
    <w:name w:val="toc 9"/>
    <w:basedOn w:val="Navaden"/>
    <w:next w:val="Navaden"/>
    <w:autoRedefine/>
    <w:uiPriority w:val="39"/>
    <w:unhideWhenUsed/>
    <w:rsid w:val="00B941C4"/>
    <w:pPr>
      <w:spacing w:after="100"/>
      <w:ind w:left="1760"/>
    </w:pPr>
    <w:rPr>
      <w:rFonts w:eastAsia="Times New Roman"/>
      <w:lang w:eastAsia="sl-SI"/>
    </w:rPr>
  </w:style>
  <w:style w:type="character" w:customStyle="1" w:styleId="Bodytext18">
    <w:name w:val="Body text (18)_"/>
    <w:link w:val="Bodytext180"/>
    <w:locked/>
    <w:rsid w:val="00901924"/>
    <w:rPr>
      <w:sz w:val="23"/>
      <w:szCs w:val="23"/>
      <w:shd w:val="clear" w:color="auto" w:fill="FFFFFF"/>
    </w:rPr>
  </w:style>
  <w:style w:type="paragraph" w:customStyle="1" w:styleId="Bodytext180">
    <w:name w:val="Body text (18)"/>
    <w:basedOn w:val="Navaden"/>
    <w:link w:val="Bodytext18"/>
    <w:rsid w:val="00901924"/>
    <w:pPr>
      <w:shd w:val="clear" w:color="auto" w:fill="FFFFFF"/>
      <w:spacing w:after="0" w:line="523" w:lineRule="exact"/>
      <w:ind w:hanging="720"/>
    </w:pPr>
    <w:rPr>
      <w:sz w:val="23"/>
      <w:szCs w:val="23"/>
      <w:lang w:eastAsia="sl-SI"/>
    </w:rPr>
  </w:style>
  <w:style w:type="character" w:customStyle="1" w:styleId="WW8Num7z0">
    <w:name w:val="WW8Num7z0"/>
    <w:rPr>
      <w:rFonts w:ascii="Symbol" w:hAnsi="Symbol"/>
    </w:rPr>
  </w:style>
  <w:style w:type="character" w:customStyle="1" w:styleId="Znakisprotnihopomb">
    <w:name w:val="Znaki sprotnih opomb"/>
    <w:rPr>
      <w:vertAlign w:val="superscript"/>
    </w:rPr>
  </w:style>
  <w:style w:type="paragraph" w:customStyle="1" w:styleId="Navaden1">
    <w:name w:val="Navaden1"/>
    <w:basedOn w:val="Navaden"/>
    <w:rsid w:val="005D2D5B"/>
    <w:pPr>
      <w:spacing w:before="120" w:after="0" w:line="240" w:lineRule="auto"/>
      <w:jc w:val="both"/>
    </w:pPr>
    <w:rPr>
      <w:rFonts w:ascii="Times New Roman" w:eastAsia="Times New Roman" w:hAnsi="Times New Roman"/>
      <w:sz w:val="24"/>
      <w:szCs w:val="24"/>
      <w:lang w:eastAsia="sl-SI"/>
    </w:rPr>
  </w:style>
  <w:style w:type="paragraph" w:customStyle="1" w:styleId="Naslov21">
    <w:name w:val="Naslov 21"/>
    <w:basedOn w:val="Navaden"/>
    <w:rsid w:val="00F70628"/>
  </w:style>
  <w:style w:type="paragraph" w:styleId="NaslovTOC">
    <w:name w:val="TOC Heading"/>
    <w:basedOn w:val="Naslov1"/>
    <w:next w:val="Navaden"/>
    <w:uiPriority w:val="39"/>
    <w:semiHidden/>
    <w:unhideWhenUsed/>
    <w:qFormat/>
    <w:rsid w:val="00DB4A91"/>
    <w:pPr>
      <w:keepLines/>
      <w:spacing w:before="480" w:after="0"/>
      <w:jc w:val="left"/>
      <w:outlineLvl w:val="9"/>
    </w:pPr>
    <w:rPr>
      <w:rFonts w:ascii="Cambria" w:hAnsi="Cambria"/>
      <w:color w:val="365F91"/>
      <w:kern w:val="0"/>
    </w:rPr>
  </w:style>
  <w:style w:type="paragraph" w:customStyle="1" w:styleId="text2">
    <w:name w:val="text2"/>
    <w:basedOn w:val="Navaden"/>
    <w:rsid w:val="00B25E21"/>
    <w:pPr>
      <w:spacing w:before="100" w:beforeAutospacing="1" w:after="100" w:afterAutospacing="1" w:line="240" w:lineRule="auto"/>
    </w:pPr>
    <w:rPr>
      <w:rFonts w:ascii="Times New Roman" w:eastAsia="Times New Roman" w:hAnsi="Times New Roman"/>
      <w:sz w:val="24"/>
      <w:szCs w:val="24"/>
      <w:lang w:eastAsia="sl-SI"/>
    </w:rPr>
  </w:style>
  <w:style w:type="character" w:customStyle="1" w:styleId="conf-macro">
    <w:name w:val="conf-macro"/>
    <w:basedOn w:val="Privzetapisavaodstavka"/>
    <w:rsid w:val="00B25E21"/>
  </w:style>
  <w:style w:type="paragraph" w:styleId="Revizija">
    <w:name w:val="Revision"/>
    <w:hidden/>
    <w:uiPriority w:val="99"/>
    <w:semiHidden/>
    <w:rsid w:val="00680A2D"/>
    <w:rPr>
      <w:sz w:val="22"/>
      <w:szCs w:val="22"/>
      <w:lang w:eastAsia="en-US"/>
    </w:rPr>
  </w:style>
  <w:style w:type="character" w:styleId="SledenaHiperpovezava">
    <w:name w:val="FollowedHyperlink"/>
    <w:basedOn w:val="Privzetapisavaodstavka"/>
    <w:uiPriority w:val="99"/>
    <w:semiHidden/>
    <w:unhideWhenUsed/>
    <w:rsid w:val="00680A2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02412">
      <w:bodyDiv w:val="1"/>
      <w:marLeft w:val="0"/>
      <w:marRight w:val="0"/>
      <w:marTop w:val="0"/>
      <w:marBottom w:val="0"/>
      <w:divBdr>
        <w:top w:val="none" w:sz="0" w:space="0" w:color="auto"/>
        <w:left w:val="none" w:sz="0" w:space="0" w:color="auto"/>
        <w:bottom w:val="none" w:sz="0" w:space="0" w:color="auto"/>
        <w:right w:val="none" w:sz="0" w:space="0" w:color="auto"/>
      </w:divBdr>
    </w:div>
    <w:div w:id="46691068">
      <w:bodyDiv w:val="1"/>
      <w:marLeft w:val="0"/>
      <w:marRight w:val="0"/>
      <w:marTop w:val="0"/>
      <w:marBottom w:val="0"/>
      <w:divBdr>
        <w:top w:val="none" w:sz="0" w:space="0" w:color="auto"/>
        <w:left w:val="none" w:sz="0" w:space="0" w:color="auto"/>
        <w:bottom w:val="none" w:sz="0" w:space="0" w:color="auto"/>
        <w:right w:val="none" w:sz="0" w:space="0" w:color="auto"/>
      </w:divBdr>
    </w:div>
    <w:div w:id="46875067">
      <w:bodyDiv w:val="1"/>
      <w:marLeft w:val="0"/>
      <w:marRight w:val="0"/>
      <w:marTop w:val="0"/>
      <w:marBottom w:val="0"/>
      <w:divBdr>
        <w:top w:val="none" w:sz="0" w:space="0" w:color="auto"/>
        <w:left w:val="none" w:sz="0" w:space="0" w:color="auto"/>
        <w:bottom w:val="none" w:sz="0" w:space="0" w:color="auto"/>
        <w:right w:val="none" w:sz="0" w:space="0" w:color="auto"/>
      </w:divBdr>
    </w:div>
    <w:div w:id="75127592">
      <w:bodyDiv w:val="1"/>
      <w:marLeft w:val="0"/>
      <w:marRight w:val="0"/>
      <w:marTop w:val="0"/>
      <w:marBottom w:val="0"/>
      <w:divBdr>
        <w:top w:val="none" w:sz="0" w:space="0" w:color="auto"/>
        <w:left w:val="none" w:sz="0" w:space="0" w:color="auto"/>
        <w:bottom w:val="none" w:sz="0" w:space="0" w:color="auto"/>
        <w:right w:val="none" w:sz="0" w:space="0" w:color="auto"/>
      </w:divBdr>
    </w:div>
    <w:div w:id="78792370">
      <w:bodyDiv w:val="1"/>
      <w:marLeft w:val="0"/>
      <w:marRight w:val="0"/>
      <w:marTop w:val="0"/>
      <w:marBottom w:val="0"/>
      <w:divBdr>
        <w:top w:val="none" w:sz="0" w:space="0" w:color="auto"/>
        <w:left w:val="none" w:sz="0" w:space="0" w:color="auto"/>
        <w:bottom w:val="none" w:sz="0" w:space="0" w:color="auto"/>
        <w:right w:val="none" w:sz="0" w:space="0" w:color="auto"/>
      </w:divBdr>
    </w:div>
    <w:div w:id="125319838">
      <w:bodyDiv w:val="1"/>
      <w:marLeft w:val="0"/>
      <w:marRight w:val="0"/>
      <w:marTop w:val="0"/>
      <w:marBottom w:val="0"/>
      <w:divBdr>
        <w:top w:val="none" w:sz="0" w:space="0" w:color="auto"/>
        <w:left w:val="none" w:sz="0" w:space="0" w:color="auto"/>
        <w:bottom w:val="none" w:sz="0" w:space="0" w:color="auto"/>
        <w:right w:val="none" w:sz="0" w:space="0" w:color="auto"/>
      </w:divBdr>
    </w:div>
    <w:div w:id="164824474">
      <w:bodyDiv w:val="1"/>
      <w:marLeft w:val="0"/>
      <w:marRight w:val="0"/>
      <w:marTop w:val="0"/>
      <w:marBottom w:val="0"/>
      <w:divBdr>
        <w:top w:val="none" w:sz="0" w:space="0" w:color="auto"/>
        <w:left w:val="none" w:sz="0" w:space="0" w:color="auto"/>
        <w:bottom w:val="none" w:sz="0" w:space="0" w:color="auto"/>
        <w:right w:val="none" w:sz="0" w:space="0" w:color="auto"/>
      </w:divBdr>
    </w:div>
    <w:div w:id="179242746">
      <w:bodyDiv w:val="1"/>
      <w:marLeft w:val="0"/>
      <w:marRight w:val="0"/>
      <w:marTop w:val="0"/>
      <w:marBottom w:val="0"/>
      <w:divBdr>
        <w:top w:val="none" w:sz="0" w:space="0" w:color="auto"/>
        <w:left w:val="none" w:sz="0" w:space="0" w:color="auto"/>
        <w:bottom w:val="none" w:sz="0" w:space="0" w:color="auto"/>
        <w:right w:val="none" w:sz="0" w:space="0" w:color="auto"/>
      </w:divBdr>
    </w:div>
    <w:div w:id="190807304">
      <w:bodyDiv w:val="1"/>
      <w:marLeft w:val="0"/>
      <w:marRight w:val="0"/>
      <w:marTop w:val="0"/>
      <w:marBottom w:val="0"/>
      <w:divBdr>
        <w:top w:val="none" w:sz="0" w:space="0" w:color="auto"/>
        <w:left w:val="none" w:sz="0" w:space="0" w:color="auto"/>
        <w:bottom w:val="none" w:sz="0" w:space="0" w:color="auto"/>
        <w:right w:val="none" w:sz="0" w:space="0" w:color="auto"/>
      </w:divBdr>
    </w:div>
    <w:div w:id="236328565">
      <w:bodyDiv w:val="1"/>
      <w:marLeft w:val="0"/>
      <w:marRight w:val="0"/>
      <w:marTop w:val="0"/>
      <w:marBottom w:val="0"/>
      <w:divBdr>
        <w:top w:val="none" w:sz="0" w:space="0" w:color="auto"/>
        <w:left w:val="none" w:sz="0" w:space="0" w:color="auto"/>
        <w:bottom w:val="none" w:sz="0" w:space="0" w:color="auto"/>
        <w:right w:val="none" w:sz="0" w:space="0" w:color="auto"/>
      </w:divBdr>
    </w:div>
    <w:div w:id="265623656">
      <w:bodyDiv w:val="1"/>
      <w:marLeft w:val="0"/>
      <w:marRight w:val="0"/>
      <w:marTop w:val="0"/>
      <w:marBottom w:val="0"/>
      <w:divBdr>
        <w:top w:val="none" w:sz="0" w:space="0" w:color="auto"/>
        <w:left w:val="none" w:sz="0" w:space="0" w:color="auto"/>
        <w:bottom w:val="none" w:sz="0" w:space="0" w:color="auto"/>
        <w:right w:val="none" w:sz="0" w:space="0" w:color="auto"/>
      </w:divBdr>
    </w:div>
    <w:div w:id="266162361">
      <w:bodyDiv w:val="1"/>
      <w:marLeft w:val="0"/>
      <w:marRight w:val="0"/>
      <w:marTop w:val="0"/>
      <w:marBottom w:val="0"/>
      <w:divBdr>
        <w:top w:val="none" w:sz="0" w:space="0" w:color="auto"/>
        <w:left w:val="none" w:sz="0" w:space="0" w:color="auto"/>
        <w:bottom w:val="none" w:sz="0" w:space="0" w:color="auto"/>
        <w:right w:val="none" w:sz="0" w:space="0" w:color="auto"/>
      </w:divBdr>
    </w:div>
    <w:div w:id="416054746">
      <w:bodyDiv w:val="1"/>
      <w:marLeft w:val="0"/>
      <w:marRight w:val="0"/>
      <w:marTop w:val="0"/>
      <w:marBottom w:val="0"/>
      <w:divBdr>
        <w:top w:val="none" w:sz="0" w:space="0" w:color="auto"/>
        <w:left w:val="none" w:sz="0" w:space="0" w:color="auto"/>
        <w:bottom w:val="none" w:sz="0" w:space="0" w:color="auto"/>
        <w:right w:val="none" w:sz="0" w:space="0" w:color="auto"/>
      </w:divBdr>
    </w:div>
    <w:div w:id="418792691">
      <w:bodyDiv w:val="1"/>
      <w:marLeft w:val="0"/>
      <w:marRight w:val="0"/>
      <w:marTop w:val="0"/>
      <w:marBottom w:val="0"/>
      <w:divBdr>
        <w:top w:val="none" w:sz="0" w:space="0" w:color="auto"/>
        <w:left w:val="none" w:sz="0" w:space="0" w:color="auto"/>
        <w:bottom w:val="none" w:sz="0" w:space="0" w:color="auto"/>
        <w:right w:val="none" w:sz="0" w:space="0" w:color="auto"/>
      </w:divBdr>
    </w:div>
    <w:div w:id="469597109">
      <w:bodyDiv w:val="1"/>
      <w:marLeft w:val="0"/>
      <w:marRight w:val="0"/>
      <w:marTop w:val="0"/>
      <w:marBottom w:val="0"/>
      <w:divBdr>
        <w:top w:val="none" w:sz="0" w:space="0" w:color="auto"/>
        <w:left w:val="none" w:sz="0" w:space="0" w:color="auto"/>
        <w:bottom w:val="none" w:sz="0" w:space="0" w:color="auto"/>
        <w:right w:val="none" w:sz="0" w:space="0" w:color="auto"/>
      </w:divBdr>
    </w:div>
    <w:div w:id="478882356">
      <w:bodyDiv w:val="1"/>
      <w:marLeft w:val="0"/>
      <w:marRight w:val="0"/>
      <w:marTop w:val="0"/>
      <w:marBottom w:val="0"/>
      <w:divBdr>
        <w:top w:val="none" w:sz="0" w:space="0" w:color="auto"/>
        <w:left w:val="none" w:sz="0" w:space="0" w:color="auto"/>
        <w:bottom w:val="none" w:sz="0" w:space="0" w:color="auto"/>
        <w:right w:val="none" w:sz="0" w:space="0" w:color="auto"/>
      </w:divBdr>
    </w:div>
    <w:div w:id="492110294">
      <w:bodyDiv w:val="1"/>
      <w:marLeft w:val="0"/>
      <w:marRight w:val="0"/>
      <w:marTop w:val="0"/>
      <w:marBottom w:val="0"/>
      <w:divBdr>
        <w:top w:val="none" w:sz="0" w:space="0" w:color="auto"/>
        <w:left w:val="none" w:sz="0" w:space="0" w:color="auto"/>
        <w:bottom w:val="none" w:sz="0" w:space="0" w:color="auto"/>
        <w:right w:val="none" w:sz="0" w:space="0" w:color="auto"/>
      </w:divBdr>
    </w:div>
    <w:div w:id="539978594">
      <w:bodyDiv w:val="1"/>
      <w:marLeft w:val="0"/>
      <w:marRight w:val="0"/>
      <w:marTop w:val="0"/>
      <w:marBottom w:val="0"/>
      <w:divBdr>
        <w:top w:val="none" w:sz="0" w:space="0" w:color="auto"/>
        <w:left w:val="none" w:sz="0" w:space="0" w:color="auto"/>
        <w:bottom w:val="none" w:sz="0" w:space="0" w:color="auto"/>
        <w:right w:val="none" w:sz="0" w:space="0" w:color="auto"/>
      </w:divBdr>
    </w:div>
    <w:div w:id="594940823">
      <w:bodyDiv w:val="1"/>
      <w:marLeft w:val="0"/>
      <w:marRight w:val="0"/>
      <w:marTop w:val="0"/>
      <w:marBottom w:val="0"/>
      <w:divBdr>
        <w:top w:val="none" w:sz="0" w:space="0" w:color="auto"/>
        <w:left w:val="none" w:sz="0" w:space="0" w:color="auto"/>
        <w:bottom w:val="none" w:sz="0" w:space="0" w:color="auto"/>
        <w:right w:val="none" w:sz="0" w:space="0" w:color="auto"/>
      </w:divBdr>
    </w:div>
    <w:div w:id="644969947">
      <w:bodyDiv w:val="1"/>
      <w:marLeft w:val="0"/>
      <w:marRight w:val="0"/>
      <w:marTop w:val="0"/>
      <w:marBottom w:val="0"/>
      <w:divBdr>
        <w:top w:val="none" w:sz="0" w:space="0" w:color="auto"/>
        <w:left w:val="none" w:sz="0" w:space="0" w:color="auto"/>
        <w:bottom w:val="none" w:sz="0" w:space="0" w:color="auto"/>
        <w:right w:val="none" w:sz="0" w:space="0" w:color="auto"/>
      </w:divBdr>
    </w:div>
    <w:div w:id="674306638">
      <w:bodyDiv w:val="1"/>
      <w:marLeft w:val="0"/>
      <w:marRight w:val="0"/>
      <w:marTop w:val="0"/>
      <w:marBottom w:val="0"/>
      <w:divBdr>
        <w:top w:val="none" w:sz="0" w:space="0" w:color="auto"/>
        <w:left w:val="none" w:sz="0" w:space="0" w:color="auto"/>
        <w:bottom w:val="none" w:sz="0" w:space="0" w:color="auto"/>
        <w:right w:val="none" w:sz="0" w:space="0" w:color="auto"/>
      </w:divBdr>
    </w:div>
    <w:div w:id="674502732">
      <w:bodyDiv w:val="1"/>
      <w:marLeft w:val="0"/>
      <w:marRight w:val="0"/>
      <w:marTop w:val="0"/>
      <w:marBottom w:val="0"/>
      <w:divBdr>
        <w:top w:val="none" w:sz="0" w:space="0" w:color="auto"/>
        <w:left w:val="none" w:sz="0" w:space="0" w:color="auto"/>
        <w:bottom w:val="none" w:sz="0" w:space="0" w:color="auto"/>
        <w:right w:val="none" w:sz="0" w:space="0" w:color="auto"/>
      </w:divBdr>
    </w:div>
    <w:div w:id="680624098">
      <w:bodyDiv w:val="1"/>
      <w:marLeft w:val="0"/>
      <w:marRight w:val="0"/>
      <w:marTop w:val="0"/>
      <w:marBottom w:val="0"/>
      <w:divBdr>
        <w:top w:val="none" w:sz="0" w:space="0" w:color="auto"/>
        <w:left w:val="none" w:sz="0" w:space="0" w:color="auto"/>
        <w:bottom w:val="none" w:sz="0" w:space="0" w:color="auto"/>
        <w:right w:val="none" w:sz="0" w:space="0" w:color="auto"/>
      </w:divBdr>
    </w:div>
    <w:div w:id="689449486">
      <w:bodyDiv w:val="1"/>
      <w:marLeft w:val="0"/>
      <w:marRight w:val="0"/>
      <w:marTop w:val="0"/>
      <w:marBottom w:val="0"/>
      <w:divBdr>
        <w:top w:val="none" w:sz="0" w:space="0" w:color="auto"/>
        <w:left w:val="none" w:sz="0" w:space="0" w:color="auto"/>
        <w:bottom w:val="none" w:sz="0" w:space="0" w:color="auto"/>
        <w:right w:val="none" w:sz="0" w:space="0" w:color="auto"/>
      </w:divBdr>
    </w:div>
    <w:div w:id="710155370">
      <w:bodyDiv w:val="1"/>
      <w:marLeft w:val="0"/>
      <w:marRight w:val="0"/>
      <w:marTop w:val="0"/>
      <w:marBottom w:val="0"/>
      <w:divBdr>
        <w:top w:val="none" w:sz="0" w:space="0" w:color="auto"/>
        <w:left w:val="none" w:sz="0" w:space="0" w:color="auto"/>
        <w:bottom w:val="none" w:sz="0" w:space="0" w:color="auto"/>
        <w:right w:val="none" w:sz="0" w:space="0" w:color="auto"/>
      </w:divBdr>
    </w:div>
    <w:div w:id="847870110">
      <w:bodyDiv w:val="1"/>
      <w:marLeft w:val="0"/>
      <w:marRight w:val="0"/>
      <w:marTop w:val="0"/>
      <w:marBottom w:val="0"/>
      <w:divBdr>
        <w:top w:val="none" w:sz="0" w:space="0" w:color="auto"/>
        <w:left w:val="none" w:sz="0" w:space="0" w:color="auto"/>
        <w:bottom w:val="none" w:sz="0" w:space="0" w:color="auto"/>
        <w:right w:val="none" w:sz="0" w:space="0" w:color="auto"/>
      </w:divBdr>
    </w:div>
    <w:div w:id="857813739">
      <w:bodyDiv w:val="1"/>
      <w:marLeft w:val="0"/>
      <w:marRight w:val="0"/>
      <w:marTop w:val="0"/>
      <w:marBottom w:val="0"/>
      <w:divBdr>
        <w:top w:val="none" w:sz="0" w:space="0" w:color="auto"/>
        <w:left w:val="none" w:sz="0" w:space="0" w:color="auto"/>
        <w:bottom w:val="none" w:sz="0" w:space="0" w:color="auto"/>
        <w:right w:val="none" w:sz="0" w:space="0" w:color="auto"/>
      </w:divBdr>
    </w:div>
    <w:div w:id="860628284">
      <w:bodyDiv w:val="1"/>
      <w:marLeft w:val="0"/>
      <w:marRight w:val="0"/>
      <w:marTop w:val="0"/>
      <w:marBottom w:val="0"/>
      <w:divBdr>
        <w:top w:val="none" w:sz="0" w:space="0" w:color="auto"/>
        <w:left w:val="none" w:sz="0" w:space="0" w:color="auto"/>
        <w:bottom w:val="none" w:sz="0" w:space="0" w:color="auto"/>
        <w:right w:val="none" w:sz="0" w:space="0" w:color="auto"/>
      </w:divBdr>
    </w:div>
    <w:div w:id="877666746">
      <w:bodyDiv w:val="1"/>
      <w:marLeft w:val="0"/>
      <w:marRight w:val="0"/>
      <w:marTop w:val="0"/>
      <w:marBottom w:val="0"/>
      <w:divBdr>
        <w:top w:val="none" w:sz="0" w:space="0" w:color="auto"/>
        <w:left w:val="none" w:sz="0" w:space="0" w:color="auto"/>
        <w:bottom w:val="none" w:sz="0" w:space="0" w:color="auto"/>
        <w:right w:val="none" w:sz="0" w:space="0" w:color="auto"/>
      </w:divBdr>
    </w:div>
    <w:div w:id="963073911">
      <w:bodyDiv w:val="1"/>
      <w:marLeft w:val="0"/>
      <w:marRight w:val="0"/>
      <w:marTop w:val="0"/>
      <w:marBottom w:val="0"/>
      <w:divBdr>
        <w:top w:val="none" w:sz="0" w:space="0" w:color="auto"/>
        <w:left w:val="none" w:sz="0" w:space="0" w:color="auto"/>
        <w:bottom w:val="none" w:sz="0" w:space="0" w:color="auto"/>
        <w:right w:val="none" w:sz="0" w:space="0" w:color="auto"/>
      </w:divBdr>
    </w:div>
    <w:div w:id="1043288497">
      <w:bodyDiv w:val="1"/>
      <w:marLeft w:val="0"/>
      <w:marRight w:val="0"/>
      <w:marTop w:val="0"/>
      <w:marBottom w:val="0"/>
      <w:divBdr>
        <w:top w:val="none" w:sz="0" w:space="0" w:color="auto"/>
        <w:left w:val="none" w:sz="0" w:space="0" w:color="auto"/>
        <w:bottom w:val="none" w:sz="0" w:space="0" w:color="auto"/>
        <w:right w:val="none" w:sz="0" w:space="0" w:color="auto"/>
      </w:divBdr>
    </w:div>
    <w:div w:id="1125268439">
      <w:bodyDiv w:val="1"/>
      <w:marLeft w:val="0"/>
      <w:marRight w:val="0"/>
      <w:marTop w:val="0"/>
      <w:marBottom w:val="0"/>
      <w:divBdr>
        <w:top w:val="none" w:sz="0" w:space="0" w:color="auto"/>
        <w:left w:val="none" w:sz="0" w:space="0" w:color="auto"/>
        <w:bottom w:val="none" w:sz="0" w:space="0" w:color="auto"/>
        <w:right w:val="none" w:sz="0" w:space="0" w:color="auto"/>
      </w:divBdr>
    </w:div>
    <w:div w:id="1140464617">
      <w:bodyDiv w:val="1"/>
      <w:marLeft w:val="0"/>
      <w:marRight w:val="0"/>
      <w:marTop w:val="0"/>
      <w:marBottom w:val="0"/>
      <w:divBdr>
        <w:top w:val="none" w:sz="0" w:space="0" w:color="auto"/>
        <w:left w:val="none" w:sz="0" w:space="0" w:color="auto"/>
        <w:bottom w:val="none" w:sz="0" w:space="0" w:color="auto"/>
        <w:right w:val="none" w:sz="0" w:space="0" w:color="auto"/>
      </w:divBdr>
    </w:div>
    <w:div w:id="1169370100">
      <w:bodyDiv w:val="1"/>
      <w:marLeft w:val="0"/>
      <w:marRight w:val="0"/>
      <w:marTop w:val="0"/>
      <w:marBottom w:val="0"/>
      <w:divBdr>
        <w:top w:val="none" w:sz="0" w:space="0" w:color="auto"/>
        <w:left w:val="none" w:sz="0" w:space="0" w:color="auto"/>
        <w:bottom w:val="none" w:sz="0" w:space="0" w:color="auto"/>
        <w:right w:val="none" w:sz="0" w:space="0" w:color="auto"/>
      </w:divBdr>
    </w:div>
    <w:div w:id="1247349275">
      <w:bodyDiv w:val="1"/>
      <w:marLeft w:val="0"/>
      <w:marRight w:val="0"/>
      <w:marTop w:val="0"/>
      <w:marBottom w:val="0"/>
      <w:divBdr>
        <w:top w:val="none" w:sz="0" w:space="0" w:color="auto"/>
        <w:left w:val="none" w:sz="0" w:space="0" w:color="auto"/>
        <w:bottom w:val="none" w:sz="0" w:space="0" w:color="auto"/>
        <w:right w:val="none" w:sz="0" w:space="0" w:color="auto"/>
      </w:divBdr>
    </w:div>
    <w:div w:id="1272056635">
      <w:bodyDiv w:val="1"/>
      <w:marLeft w:val="0"/>
      <w:marRight w:val="0"/>
      <w:marTop w:val="0"/>
      <w:marBottom w:val="0"/>
      <w:divBdr>
        <w:top w:val="none" w:sz="0" w:space="0" w:color="auto"/>
        <w:left w:val="none" w:sz="0" w:space="0" w:color="auto"/>
        <w:bottom w:val="none" w:sz="0" w:space="0" w:color="auto"/>
        <w:right w:val="none" w:sz="0" w:space="0" w:color="auto"/>
      </w:divBdr>
    </w:div>
    <w:div w:id="1290549038">
      <w:bodyDiv w:val="1"/>
      <w:marLeft w:val="0"/>
      <w:marRight w:val="0"/>
      <w:marTop w:val="0"/>
      <w:marBottom w:val="0"/>
      <w:divBdr>
        <w:top w:val="none" w:sz="0" w:space="0" w:color="auto"/>
        <w:left w:val="none" w:sz="0" w:space="0" w:color="auto"/>
        <w:bottom w:val="none" w:sz="0" w:space="0" w:color="auto"/>
        <w:right w:val="none" w:sz="0" w:space="0" w:color="auto"/>
      </w:divBdr>
    </w:div>
    <w:div w:id="1299262522">
      <w:bodyDiv w:val="1"/>
      <w:marLeft w:val="0"/>
      <w:marRight w:val="0"/>
      <w:marTop w:val="0"/>
      <w:marBottom w:val="0"/>
      <w:divBdr>
        <w:top w:val="none" w:sz="0" w:space="0" w:color="auto"/>
        <w:left w:val="none" w:sz="0" w:space="0" w:color="auto"/>
        <w:bottom w:val="none" w:sz="0" w:space="0" w:color="auto"/>
        <w:right w:val="none" w:sz="0" w:space="0" w:color="auto"/>
      </w:divBdr>
    </w:div>
    <w:div w:id="1365059889">
      <w:bodyDiv w:val="1"/>
      <w:marLeft w:val="0"/>
      <w:marRight w:val="0"/>
      <w:marTop w:val="0"/>
      <w:marBottom w:val="0"/>
      <w:divBdr>
        <w:top w:val="none" w:sz="0" w:space="0" w:color="auto"/>
        <w:left w:val="none" w:sz="0" w:space="0" w:color="auto"/>
        <w:bottom w:val="none" w:sz="0" w:space="0" w:color="auto"/>
        <w:right w:val="none" w:sz="0" w:space="0" w:color="auto"/>
      </w:divBdr>
    </w:div>
    <w:div w:id="1455561868">
      <w:bodyDiv w:val="1"/>
      <w:marLeft w:val="0"/>
      <w:marRight w:val="0"/>
      <w:marTop w:val="0"/>
      <w:marBottom w:val="0"/>
      <w:divBdr>
        <w:top w:val="none" w:sz="0" w:space="0" w:color="auto"/>
        <w:left w:val="none" w:sz="0" w:space="0" w:color="auto"/>
        <w:bottom w:val="none" w:sz="0" w:space="0" w:color="auto"/>
        <w:right w:val="none" w:sz="0" w:space="0" w:color="auto"/>
      </w:divBdr>
    </w:div>
    <w:div w:id="1572502773">
      <w:bodyDiv w:val="1"/>
      <w:marLeft w:val="0"/>
      <w:marRight w:val="0"/>
      <w:marTop w:val="0"/>
      <w:marBottom w:val="0"/>
      <w:divBdr>
        <w:top w:val="none" w:sz="0" w:space="0" w:color="auto"/>
        <w:left w:val="none" w:sz="0" w:space="0" w:color="auto"/>
        <w:bottom w:val="none" w:sz="0" w:space="0" w:color="auto"/>
        <w:right w:val="none" w:sz="0" w:space="0" w:color="auto"/>
      </w:divBdr>
    </w:div>
    <w:div w:id="1574655592">
      <w:bodyDiv w:val="1"/>
      <w:marLeft w:val="390"/>
      <w:marRight w:val="390"/>
      <w:marTop w:val="0"/>
      <w:marBottom w:val="0"/>
      <w:divBdr>
        <w:top w:val="none" w:sz="0" w:space="0" w:color="auto"/>
        <w:left w:val="none" w:sz="0" w:space="0" w:color="auto"/>
        <w:bottom w:val="none" w:sz="0" w:space="0" w:color="auto"/>
        <w:right w:val="none" w:sz="0" w:space="0" w:color="auto"/>
      </w:divBdr>
    </w:div>
    <w:div w:id="1605919015">
      <w:bodyDiv w:val="1"/>
      <w:marLeft w:val="0"/>
      <w:marRight w:val="0"/>
      <w:marTop w:val="0"/>
      <w:marBottom w:val="0"/>
      <w:divBdr>
        <w:top w:val="none" w:sz="0" w:space="0" w:color="auto"/>
        <w:left w:val="none" w:sz="0" w:space="0" w:color="auto"/>
        <w:bottom w:val="none" w:sz="0" w:space="0" w:color="auto"/>
        <w:right w:val="none" w:sz="0" w:space="0" w:color="auto"/>
      </w:divBdr>
    </w:div>
    <w:div w:id="1622220805">
      <w:bodyDiv w:val="1"/>
      <w:marLeft w:val="0"/>
      <w:marRight w:val="0"/>
      <w:marTop w:val="0"/>
      <w:marBottom w:val="0"/>
      <w:divBdr>
        <w:top w:val="none" w:sz="0" w:space="0" w:color="auto"/>
        <w:left w:val="none" w:sz="0" w:space="0" w:color="auto"/>
        <w:bottom w:val="none" w:sz="0" w:space="0" w:color="auto"/>
        <w:right w:val="none" w:sz="0" w:space="0" w:color="auto"/>
      </w:divBdr>
    </w:div>
    <w:div w:id="1624847701">
      <w:bodyDiv w:val="1"/>
      <w:marLeft w:val="0"/>
      <w:marRight w:val="0"/>
      <w:marTop w:val="0"/>
      <w:marBottom w:val="0"/>
      <w:divBdr>
        <w:top w:val="none" w:sz="0" w:space="0" w:color="auto"/>
        <w:left w:val="none" w:sz="0" w:space="0" w:color="auto"/>
        <w:bottom w:val="none" w:sz="0" w:space="0" w:color="auto"/>
        <w:right w:val="none" w:sz="0" w:space="0" w:color="auto"/>
      </w:divBdr>
    </w:div>
    <w:div w:id="1627814267">
      <w:bodyDiv w:val="1"/>
      <w:marLeft w:val="0"/>
      <w:marRight w:val="0"/>
      <w:marTop w:val="0"/>
      <w:marBottom w:val="0"/>
      <w:divBdr>
        <w:top w:val="none" w:sz="0" w:space="0" w:color="auto"/>
        <w:left w:val="none" w:sz="0" w:space="0" w:color="auto"/>
        <w:bottom w:val="none" w:sz="0" w:space="0" w:color="auto"/>
        <w:right w:val="none" w:sz="0" w:space="0" w:color="auto"/>
      </w:divBdr>
    </w:div>
    <w:div w:id="1639602318">
      <w:bodyDiv w:val="1"/>
      <w:marLeft w:val="0"/>
      <w:marRight w:val="0"/>
      <w:marTop w:val="0"/>
      <w:marBottom w:val="0"/>
      <w:divBdr>
        <w:top w:val="none" w:sz="0" w:space="0" w:color="auto"/>
        <w:left w:val="none" w:sz="0" w:space="0" w:color="auto"/>
        <w:bottom w:val="none" w:sz="0" w:space="0" w:color="auto"/>
        <w:right w:val="none" w:sz="0" w:space="0" w:color="auto"/>
      </w:divBdr>
    </w:div>
    <w:div w:id="1663964570">
      <w:bodyDiv w:val="1"/>
      <w:marLeft w:val="0"/>
      <w:marRight w:val="0"/>
      <w:marTop w:val="0"/>
      <w:marBottom w:val="0"/>
      <w:divBdr>
        <w:top w:val="none" w:sz="0" w:space="0" w:color="auto"/>
        <w:left w:val="none" w:sz="0" w:space="0" w:color="auto"/>
        <w:bottom w:val="none" w:sz="0" w:space="0" w:color="auto"/>
        <w:right w:val="none" w:sz="0" w:space="0" w:color="auto"/>
      </w:divBdr>
    </w:div>
    <w:div w:id="1702974030">
      <w:bodyDiv w:val="1"/>
      <w:marLeft w:val="0"/>
      <w:marRight w:val="0"/>
      <w:marTop w:val="0"/>
      <w:marBottom w:val="0"/>
      <w:divBdr>
        <w:top w:val="none" w:sz="0" w:space="0" w:color="auto"/>
        <w:left w:val="none" w:sz="0" w:space="0" w:color="auto"/>
        <w:bottom w:val="none" w:sz="0" w:space="0" w:color="auto"/>
        <w:right w:val="none" w:sz="0" w:space="0" w:color="auto"/>
      </w:divBdr>
    </w:div>
    <w:div w:id="1749620925">
      <w:bodyDiv w:val="1"/>
      <w:marLeft w:val="0"/>
      <w:marRight w:val="0"/>
      <w:marTop w:val="0"/>
      <w:marBottom w:val="0"/>
      <w:divBdr>
        <w:top w:val="none" w:sz="0" w:space="0" w:color="auto"/>
        <w:left w:val="none" w:sz="0" w:space="0" w:color="auto"/>
        <w:bottom w:val="none" w:sz="0" w:space="0" w:color="auto"/>
        <w:right w:val="none" w:sz="0" w:space="0" w:color="auto"/>
      </w:divBdr>
    </w:div>
    <w:div w:id="1760910333">
      <w:bodyDiv w:val="1"/>
      <w:marLeft w:val="0"/>
      <w:marRight w:val="0"/>
      <w:marTop w:val="0"/>
      <w:marBottom w:val="0"/>
      <w:divBdr>
        <w:top w:val="none" w:sz="0" w:space="0" w:color="auto"/>
        <w:left w:val="none" w:sz="0" w:space="0" w:color="auto"/>
        <w:bottom w:val="none" w:sz="0" w:space="0" w:color="auto"/>
        <w:right w:val="none" w:sz="0" w:space="0" w:color="auto"/>
      </w:divBdr>
    </w:div>
    <w:div w:id="1771774850">
      <w:bodyDiv w:val="1"/>
      <w:marLeft w:val="0"/>
      <w:marRight w:val="0"/>
      <w:marTop w:val="0"/>
      <w:marBottom w:val="0"/>
      <w:divBdr>
        <w:top w:val="none" w:sz="0" w:space="0" w:color="auto"/>
        <w:left w:val="none" w:sz="0" w:space="0" w:color="auto"/>
        <w:bottom w:val="none" w:sz="0" w:space="0" w:color="auto"/>
        <w:right w:val="none" w:sz="0" w:space="0" w:color="auto"/>
      </w:divBdr>
    </w:div>
    <w:div w:id="1797135549">
      <w:bodyDiv w:val="1"/>
      <w:marLeft w:val="0"/>
      <w:marRight w:val="0"/>
      <w:marTop w:val="0"/>
      <w:marBottom w:val="0"/>
      <w:divBdr>
        <w:top w:val="none" w:sz="0" w:space="0" w:color="auto"/>
        <w:left w:val="none" w:sz="0" w:space="0" w:color="auto"/>
        <w:bottom w:val="none" w:sz="0" w:space="0" w:color="auto"/>
        <w:right w:val="none" w:sz="0" w:space="0" w:color="auto"/>
      </w:divBdr>
    </w:div>
    <w:div w:id="1817794728">
      <w:bodyDiv w:val="1"/>
      <w:marLeft w:val="0"/>
      <w:marRight w:val="0"/>
      <w:marTop w:val="0"/>
      <w:marBottom w:val="0"/>
      <w:divBdr>
        <w:top w:val="none" w:sz="0" w:space="0" w:color="auto"/>
        <w:left w:val="none" w:sz="0" w:space="0" w:color="auto"/>
        <w:bottom w:val="none" w:sz="0" w:space="0" w:color="auto"/>
        <w:right w:val="none" w:sz="0" w:space="0" w:color="auto"/>
      </w:divBdr>
    </w:div>
    <w:div w:id="1858156945">
      <w:bodyDiv w:val="1"/>
      <w:marLeft w:val="0"/>
      <w:marRight w:val="0"/>
      <w:marTop w:val="0"/>
      <w:marBottom w:val="0"/>
      <w:divBdr>
        <w:top w:val="none" w:sz="0" w:space="0" w:color="auto"/>
        <w:left w:val="none" w:sz="0" w:space="0" w:color="auto"/>
        <w:bottom w:val="none" w:sz="0" w:space="0" w:color="auto"/>
        <w:right w:val="none" w:sz="0" w:space="0" w:color="auto"/>
      </w:divBdr>
    </w:div>
    <w:div w:id="1897473074">
      <w:bodyDiv w:val="1"/>
      <w:marLeft w:val="0"/>
      <w:marRight w:val="0"/>
      <w:marTop w:val="0"/>
      <w:marBottom w:val="0"/>
      <w:divBdr>
        <w:top w:val="none" w:sz="0" w:space="0" w:color="auto"/>
        <w:left w:val="none" w:sz="0" w:space="0" w:color="auto"/>
        <w:bottom w:val="none" w:sz="0" w:space="0" w:color="auto"/>
        <w:right w:val="none" w:sz="0" w:space="0" w:color="auto"/>
      </w:divBdr>
    </w:div>
    <w:div w:id="1906910846">
      <w:bodyDiv w:val="1"/>
      <w:marLeft w:val="0"/>
      <w:marRight w:val="0"/>
      <w:marTop w:val="0"/>
      <w:marBottom w:val="0"/>
      <w:divBdr>
        <w:top w:val="none" w:sz="0" w:space="0" w:color="auto"/>
        <w:left w:val="none" w:sz="0" w:space="0" w:color="auto"/>
        <w:bottom w:val="none" w:sz="0" w:space="0" w:color="auto"/>
        <w:right w:val="none" w:sz="0" w:space="0" w:color="auto"/>
      </w:divBdr>
    </w:div>
    <w:div w:id="1926955507">
      <w:bodyDiv w:val="1"/>
      <w:marLeft w:val="0"/>
      <w:marRight w:val="0"/>
      <w:marTop w:val="0"/>
      <w:marBottom w:val="0"/>
      <w:divBdr>
        <w:top w:val="none" w:sz="0" w:space="0" w:color="auto"/>
        <w:left w:val="none" w:sz="0" w:space="0" w:color="auto"/>
        <w:bottom w:val="none" w:sz="0" w:space="0" w:color="auto"/>
        <w:right w:val="none" w:sz="0" w:space="0" w:color="auto"/>
      </w:divBdr>
    </w:div>
    <w:div w:id="1970550079">
      <w:bodyDiv w:val="1"/>
      <w:marLeft w:val="0"/>
      <w:marRight w:val="0"/>
      <w:marTop w:val="0"/>
      <w:marBottom w:val="0"/>
      <w:divBdr>
        <w:top w:val="none" w:sz="0" w:space="0" w:color="auto"/>
        <w:left w:val="none" w:sz="0" w:space="0" w:color="auto"/>
        <w:bottom w:val="none" w:sz="0" w:space="0" w:color="auto"/>
        <w:right w:val="none" w:sz="0" w:space="0" w:color="auto"/>
      </w:divBdr>
    </w:div>
    <w:div w:id="1982034030">
      <w:bodyDiv w:val="1"/>
      <w:marLeft w:val="0"/>
      <w:marRight w:val="0"/>
      <w:marTop w:val="0"/>
      <w:marBottom w:val="0"/>
      <w:divBdr>
        <w:top w:val="none" w:sz="0" w:space="0" w:color="auto"/>
        <w:left w:val="none" w:sz="0" w:space="0" w:color="auto"/>
        <w:bottom w:val="none" w:sz="0" w:space="0" w:color="auto"/>
        <w:right w:val="none" w:sz="0" w:space="0" w:color="auto"/>
      </w:divBdr>
    </w:div>
    <w:div w:id="2061708576">
      <w:bodyDiv w:val="1"/>
      <w:marLeft w:val="0"/>
      <w:marRight w:val="0"/>
      <w:marTop w:val="0"/>
      <w:marBottom w:val="0"/>
      <w:divBdr>
        <w:top w:val="none" w:sz="0" w:space="0" w:color="auto"/>
        <w:left w:val="none" w:sz="0" w:space="0" w:color="auto"/>
        <w:bottom w:val="none" w:sz="0" w:space="0" w:color="auto"/>
        <w:right w:val="none" w:sz="0" w:space="0" w:color="auto"/>
      </w:divBdr>
    </w:div>
    <w:div w:id="212481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C7951-ED1A-4FF4-ABEC-E16AEB32CC93}">
  <ds:schemaRefs>
    <ds:schemaRef ds:uri="http://schemas.openxmlformats.org/officeDocument/2006/bibliography"/>
  </ds:schemaRefs>
</ds:datastoreItem>
</file>

<file path=customXml/itemProps2.xml><?xml version="1.0" encoding="utf-8"?>
<ds:datastoreItem xmlns:ds="http://schemas.openxmlformats.org/officeDocument/2006/customXml" ds:itemID="{2C2F4F8C-04B8-4AD7-95FE-983A096BE357}">
  <ds:schemaRefs>
    <ds:schemaRef ds:uri="http://schemas.openxmlformats.org/officeDocument/2006/bibliography"/>
  </ds:schemaRefs>
</ds:datastoreItem>
</file>

<file path=customXml/itemProps3.xml><?xml version="1.0" encoding="utf-8"?>
<ds:datastoreItem xmlns:ds="http://schemas.openxmlformats.org/officeDocument/2006/customXml" ds:itemID="{5B00D9CB-2226-4274-A580-056A6B6500D1}">
  <ds:schemaRefs>
    <ds:schemaRef ds:uri="http://schemas.openxmlformats.org/officeDocument/2006/bibliography"/>
  </ds:schemaRefs>
</ds:datastoreItem>
</file>

<file path=customXml/itemProps4.xml><?xml version="1.0" encoding="utf-8"?>
<ds:datastoreItem xmlns:ds="http://schemas.openxmlformats.org/officeDocument/2006/customXml" ds:itemID="{E766B24B-08ED-4333-9ABF-DDEF47898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96</Pages>
  <Words>31558</Words>
  <Characters>179887</Characters>
  <Application>Microsoft Office Word</Application>
  <DocSecurity>0</DocSecurity>
  <Lines>1499</Lines>
  <Paragraphs>422</Paragraphs>
  <ScaleCrop>false</ScaleCrop>
  <HeadingPairs>
    <vt:vector size="2" baseType="variant">
      <vt:variant>
        <vt:lpstr>Naslov</vt:lpstr>
      </vt:variant>
      <vt:variant>
        <vt:i4>1</vt:i4>
      </vt:variant>
    </vt:vector>
  </HeadingPairs>
  <TitlesOfParts>
    <vt:vector size="1" baseType="lpstr">
      <vt:lpstr/>
    </vt:vector>
  </TitlesOfParts>
  <LinksUpToDate>false</LinksUpToDate>
  <CharactersWithSpaces>211023</CharactersWithSpaces>
  <SharedDoc>false</SharedDoc>
  <HLinks>
    <vt:vector size="114" baseType="variant">
      <vt:variant>
        <vt:i4>1966131</vt:i4>
      </vt:variant>
      <vt:variant>
        <vt:i4>110</vt:i4>
      </vt:variant>
      <vt:variant>
        <vt:i4>0</vt:i4>
      </vt:variant>
      <vt:variant>
        <vt:i4>5</vt:i4>
      </vt:variant>
      <vt:variant>
        <vt:lpwstr/>
      </vt:variant>
      <vt:variant>
        <vt:lpwstr>_Toc416966776</vt:lpwstr>
      </vt:variant>
      <vt:variant>
        <vt:i4>1966131</vt:i4>
      </vt:variant>
      <vt:variant>
        <vt:i4>104</vt:i4>
      </vt:variant>
      <vt:variant>
        <vt:i4>0</vt:i4>
      </vt:variant>
      <vt:variant>
        <vt:i4>5</vt:i4>
      </vt:variant>
      <vt:variant>
        <vt:lpwstr/>
      </vt:variant>
      <vt:variant>
        <vt:lpwstr>_Toc416966775</vt:lpwstr>
      </vt:variant>
      <vt:variant>
        <vt:i4>1966131</vt:i4>
      </vt:variant>
      <vt:variant>
        <vt:i4>98</vt:i4>
      </vt:variant>
      <vt:variant>
        <vt:i4>0</vt:i4>
      </vt:variant>
      <vt:variant>
        <vt:i4>5</vt:i4>
      </vt:variant>
      <vt:variant>
        <vt:lpwstr/>
      </vt:variant>
      <vt:variant>
        <vt:lpwstr>_Toc416966771</vt:lpwstr>
      </vt:variant>
      <vt:variant>
        <vt:i4>2031667</vt:i4>
      </vt:variant>
      <vt:variant>
        <vt:i4>92</vt:i4>
      </vt:variant>
      <vt:variant>
        <vt:i4>0</vt:i4>
      </vt:variant>
      <vt:variant>
        <vt:i4>5</vt:i4>
      </vt:variant>
      <vt:variant>
        <vt:lpwstr/>
      </vt:variant>
      <vt:variant>
        <vt:lpwstr>_Toc416966768</vt:lpwstr>
      </vt:variant>
      <vt:variant>
        <vt:i4>2031667</vt:i4>
      </vt:variant>
      <vt:variant>
        <vt:i4>86</vt:i4>
      </vt:variant>
      <vt:variant>
        <vt:i4>0</vt:i4>
      </vt:variant>
      <vt:variant>
        <vt:i4>5</vt:i4>
      </vt:variant>
      <vt:variant>
        <vt:lpwstr/>
      </vt:variant>
      <vt:variant>
        <vt:lpwstr>_Toc416966764</vt:lpwstr>
      </vt:variant>
      <vt:variant>
        <vt:i4>1835059</vt:i4>
      </vt:variant>
      <vt:variant>
        <vt:i4>80</vt:i4>
      </vt:variant>
      <vt:variant>
        <vt:i4>0</vt:i4>
      </vt:variant>
      <vt:variant>
        <vt:i4>5</vt:i4>
      </vt:variant>
      <vt:variant>
        <vt:lpwstr/>
      </vt:variant>
      <vt:variant>
        <vt:lpwstr>_Toc416966758</vt:lpwstr>
      </vt:variant>
      <vt:variant>
        <vt:i4>1835059</vt:i4>
      </vt:variant>
      <vt:variant>
        <vt:i4>74</vt:i4>
      </vt:variant>
      <vt:variant>
        <vt:i4>0</vt:i4>
      </vt:variant>
      <vt:variant>
        <vt:i4>5</vt:i4>
      </vt:variant>
      <vt:variant>
        <vt:lpwstr/>
      </vt:variant>
      <vt:variant>
        <vt:lpwstr>_Toc416966754</vt:lpwstr>
      </vt:variant>
      <vt:variant>
        <vt:i4>1835059</vt:i4>
      </vt:variant>
      <vt:variant>
        <vt:i4>68</vt:i4>
      </vt:variant>
      <vt:variant>
        <vt:i4>0</vt:i4>
      </vt:variant>
      <vt:variant>
        <vt:i4>5</vt:i4>
      </vt:variant>
      <vt:variant>
        <vt:lpwstr/>
      </vt:variant>
      <vt:variant>
        <vt:lpwstr>_Toc416966750</vt:lpwstr>
      </vt:variant>
      <vt:variant>
        <vt:i4>1900595</vt:i4>
      </vt:variant>
      <vt:variant>
        <vt:i4>62</vt:i4>
      </vt:variant>
      <vt:variant>
        <vt:i4>0</vt:i4>
      </vt:variant>
      <vt:variant>
        <vt:i4>5</vt:i4>
      </vt:variant>
      <vt:variant>
        <vt:lpwstr/>
      </vt:variant>
      <vt:variant>
        <vt:lpwstr>_Toc416966746</vt:lpwstr>
      </vt:variant>
      <vt:variant>
        <vt:i4>1900595</vt:i4>
      </vt:variant>
      <vt:variant>
        <vt:i4>56</vt:i4>
      </vt:variant>
      <vt:variant>
        <vt:i4>0</vt:i4>
      </vt:variant>
      <vt:variant>
        <vt:i4>5</vt:i4>
      </vt:variant>
      <vt:variant>
        <vt:lpwstr/>
      </vt:variant>
      <vt:variant>
        <vt:lpwstr>_Toc416966744</vt:lpwstr>
      </vt:variant>
      <vt:variant>
        <vt:i4>1703987</vt:i4>
      </vt:variant>
      <vt:variant>
        <vt:i4>50</vt:i4>
      </vt:variant>
      <vt:variant>
        <vt:i4>0</vt:i4>
      </vt:variant>
      <vt:variant>
        <vt:i4>5</vt:i4>
      </vt:variant>
      <vt:variant>
        <vt:lpwstr/>
      </vt:variant>
      <vt:variant>
        <vt:lpwstr>_Toc416966739</vt:lpwstr>
      </vt:variant>
      <vt:variant>
        <vt:i4>1703987</vt:i4>
      </vt:variant>
      <vt:variant>
        <vt:i4>44</vt:i4>
      </vt:variant>
      <vt:variant>
        <vt:i4>0</vt:i4>
      </vt:variant>
      <vt:variant>
        <vt:i4>5</vt:i4>
      </vt:variant>
      <vt:variant>
        <vt:lpwstr/>
      </vt:variant>
      <vt:variant>
        <vt:lpwstr>_Toc416966736</vt:lpwstr>
      </vt:variant>
      <vt:variant>
        <vt:i4>1703987</vt:i4>
      </vt:variant>
      <vt:variant>
        <vt:i4>38</vt:i4>
      </vt:variant>
      <vt:variant>
        <vt:i4>0</vt:i4>
      </vt:variant>
      <vt:variant>
        <vt:i4>5</vt:i4>
      </vt:variant>
      <vt:variant>
        <vt:lpwstr/>
      </vt:variant>
      <vt:variant>
        <vt:lpwstr>_Toc416966733</vt:lpwstr>
      </vt:variant>
      <vt:variant>
        <vt:i4>1703987</vt:i4>
      </vt:variant>
      <vt:variant>
        <vt:i4>32</vt:i4>
      </vt:variant>
      <vt:variant>
        <vt:i4>0</vt:i4>
      </vt:variant>
      <vt:variant>
        <vt:i4>5</vt:i4>
      </vt:variant>
      <vt:variant>
        <vt:lpwstr/>
      </vt:variant>
      <vt:variant>
        <vt:lpwstr>_Toc416966730</vt:lpwstr>
      </vt:variant>
      <vt:variant>
        <vt:i4>1769523</vt:i4>
      </vt:variant>
      <vt:variant>
        <vt:i4>26</vt:i4>
      </vt:variant>
      <vt:variant>
        <vt:i4>0</vt:i4>
      </vt:variant>
      <vt:variant>
        <vt:i4>5</vt:i4>
      </vt:variant>
      <vt:variant>
        <vt:lpwstr/>
      </vt:variant>
      <vt:variant>
        <vt:lpwstr>_Toc416966729</vt:lpwstr>
      </vt:variant>
      <vt:variant>
        <vt:i4>1769523</vt:i4>
      </vt:variant>
      <vt:variant>
        <vt:i4>20</vt:i4>
      </vt:variant>
      <vt:variant>
        <vt:i4>0</vt:i4>
      </vt:variant>
      <vt:variant>
        <vt:i4>5</vt:i4>
      </vt:variant>
      <vt:variant>
        <vt:lpwstr/>
      </vt:variant>
      <vt:variant>
        <vt:lpwstr>_Toc416966728</vt:lpwstr>
      </vt:variant>
      <vt:variant>
        <vt:i4>1769523</vt:i4>
      </vt:variant>
      <vt:variant>
        <vt:i4>14</vt:i4>
      </vt:variant>
      <vt:variant>
        <vt:i4>0</vt:i4>
      </vt:variant>
      <vt:variant>
        <vt:i4>5</vt:i4>
      </vt:variant>
      <vt:variant>
        <vt:lpwstr/>
      </vt:variant>
      <vt:variant>
        <vt:lpwstr>_Toc416966727</vt:lpwstr>
      </vt:variant>
      <vt:variant>
        <vt:i4>1769523</vt:i4>
      </vt:variant>
      <vt:variant>
        <vt:i4>8</vt:i4>
      </vt:variant>
      <vt:variant>
        <vt:i4>0</vt:i4>
      </vt:variant>
      <vt:variant>
        <vt:i4>5</vt:i4>
      </vt:variant>
      <vt:variant>
        <vt:lpwstr/>
      </vt:variant>
      <vt:variant>
        <vt:lpwstr>_Toc416966726</vt:lpwstr>
      </vt:variant>
      <vt:variant>
        <vt:i4>1769523</vt:i4>
      </vt:variant>
      <vt:variant>
        <vt:i4>2</vt:i4>
      </vt:variant>
      <vt:variant>
        <vt:i4>0</vt:i4>
      </vt:variant>
      <vt:variant>
        <vt:i4>5</vt:i4>
      </vt:variant>
      <vt:variant>
        <vt:lpwstr/>
      </vt:variant>
      <vt:variant>
        <vt:lpwstr>_Toc416966725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2020-11-25T07:13:00Z</dcterms:created>
  <dcterms:modified xsi:type="dcterms:W3CDTF">2020-11-25T07:37:00Z</dcterms:modified>
</cp:coreProperties>
</file>